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088" w:rsidRPr="00CA7342" w:rsidRDefault="00024088" w:rsidP="00024088">
      <w:pPr>
        <w:pStyle w:val="aa"/>
        <w:spacing w:after="0" w:line="360" w:lineRule="auto"/>
        <w:ind w:firstLine="567"/>
        <w:jc w:val="right"/>
        <w:rPr>
          <w:rFonts w:ascii="GHEA Grapalat" w:hAnsi="GHEA Grapalat" w:cs="Sylfaen"/>
          <w:i/>
          <w:sz w:val="16"/>
        </w:rPr>
      </w:pPr>
      <w:r>
        <w:rPr>
          <w:rFonts w:ascii="GHEA Grapalat" w:hAnsi="GHEA Grapalat"/>
        </w:rPr>
        <w:tab/>
      </w:r>
    </w:p>
    <w:p w:rsidR="009465A1" w:rsidRPr="00F10D9D" w:rsidRDefault="009465A1" w:rsidP="009465A1">
      <w:pPr>
        <w:pStyle w:val="aa"/>
        <w:spacing w:after="0" w:line="480" w:lineRule="auto"/>
        <w:rPr>
          <w:rFonts w:ascii="GHEA Grapalat" w:hAnsi="GHEA Grapalat" w:cs="Sylfaen"/>
          <w:i/>
          <w:sz w:val="16"/>
        </w:rPr>
      </w:pPr>
    </w:p>
    <w:p w:rsidR="009465A1" w:rsidRPr="007A6956" w:rsidRDefault="009465A1" w:rsidP="009465A1">
      <w:pPr>
        <w:pStyle w:val="a3"/>
        <w:spacing w:line="240" w:lineRule="auto"/>
        <w:ind w:firstLine="0"/>
        <w:jc w:val="center"/>
        <w:rPr>
          <w:rFonts w:ascii="GHEA Grapalat" w:hAnsi="GHEA Grapalat"/>
          <w:i w:val="0"/>
          <w:lang w:val="af-ZA"/>
        </w:rPr>
      </w:pPr>
      <w:r w:rsidRPr="007A6956">
        <w:rPr>
          <w:rFonts w:ascii="GHEA Grapalat" w:hAnsi="GHEA Grapalat"/>
          <w:i w:val="0"/>
          <w:lang w:val="af-ZA"/>
        </w:rPr>
        <w:t>ՀԱՅՏԱՐԱՐՈՒԹՅՈՒՆ</w:t>
      </w:r>
    </w:p>
    <w:p w:rsidR="009465A1" w:rsidRPr="007A6956" w:rsidRDefault="009465A1" w:rsidP="009465A1">
      <w:pPr>
        <w:pStyle w:val="a3"/>
        <w:spacing w:line="240" w:lineRule="auto"/>
        <w:ind w:firstLine="0"/>
        <w:jc w:val="center"/>
        <w:rPr>
          <w:rFonts w:ascii="GHEA Grapalat" w:hAnsi="GHEA Grapalat"/>
          <w:i w:val="0"/>
          <w:lang w:val="af-ZA"/>
        </w:rPr>
      </w:pPr>
      <w:r w:rsidRPr="007A6956">
        <w:rPr>
          <w:rFonts w:ascii="GHEA Grapalat" w:hAnsi="GHEA Grapalat"/>
          <w:i w:val="0"/>
          <w:lang w:val="af-ZA"/>
        </w:rPr>
        <w:t>ԳՆԱՆՇՄԱՆ ՀԱՐՑՄԱՆ ՄԱՍԻՆ</w:t>
      </w:r>
    </w:p>
    <w:p w:rsidR="009465A1" w:rsidRPr="007A6956" w:rsidRDefault="009465A1" w:rsidP="009465A1">
      <w:pPr>
        <w:pStyle w:val="a3"/>
        <w:spacing w:line="240" w:lineRule="auto"/>
        <w:jc w:val="center"/>
        <w:rPr>
          <w:rFonts w:ascii="GHEA Grapalat" w:hAnsi="GHEA Grapalat"/>
          <w:i w:val="0"/>
          <w:lang w:val="af-ZA"/>
        </w:rPr>
      </w:pPr>
    </w:p>
    <w:p w:rsidR="009465A1" w:rsidRPr="007A6956" w:rsidRDefault="009465A1" w:rsidP="009465A1">
      <w:pPr>
        <w:pStyle w:val="a3"/>
        <w:spacing w:line="240" w:lineRule="auto"/>
        <w:ind w:firstLine="0"/>
        <w:jc w:val="center"/>
        <w:rPr>
          <w:rFonts w:ascii="GHEA Grapalat" w:hAnsi="GHEA Grapalat"/>
          <w:i w:val="0"/>
          <w:lang w:val="af-ZA"/>
        </w:rPr>
      </w:pPr>
      <w:r w:rsidRPr="007A6956">
        <w:rPr>
          <w:rFonts w:ascii="GHEA Grapalat" w:hAnsi="GHEA Grapalat"/>
          <w:i w:val="0"/>
          <w:lang w:val="af-ZA"/>
        </w:rPr>
        <w:t>Հայտարարության սույն տեքստը հաստատված է գնանշման հարցման հանձնաժողովի</w:t>
      </w:r>
    </w:p>
    <w:p w:rsidR="009465A1" w:rsidRPr="007A6956" w:rsidRDefault="00FD4B37" w:rsidP="009465A1">
      <w:pPr>
        <w:pStyle w:val="a3"/>
        <w:spacing w:line="240" w:lineRule="auto"/>
        <w:ind w:firstLine="0"/>
        <w:jc w:val="center"/>
        <w:rPr>
          <w:rFonts w:ascii="GHEA Grapalat" w:hAnsi="GHEA Grapalat"/>
          <w:i w:val="0"/>
          <w:lang w:val="af-ZA"/>
        </w:rPr>
      </w:pPr>
      <w:r>
        <w:rPr>
          <w:rFonts w:ascii="GHEA Grapalat" w:hAnsi="GHEA Grapalat"/>
          <w:i w:val="0"/>
          <w:lang w:val="af-ZA"/>
        </w:rPr>
        <w:t>2020</w:t>
      </w:r>
      <w:r w:rsidR="009465A1" w:rsidRPr="007A6956">
        <w:rPr>
          <w:rFonts w:ascii="GHEA Grapalat" w:hAnsi="GHEA Grapalat"/>
          <w:i w:val="0"/>
          <w:lang w:val="af-ZA"/>
        </w:rPr>
        <w:t xml:space="preserve"> թվականի </w:t>
      </w:r>
      <w:r>
        <w:rPr>
          <w:rFonts w:ascii="GHEA Grapalat" w:hAnsi="GHEA Grapalat"/>
          <w:i w:val="0"/>
          <w:color w:val="000000"/>
          <w:lang w:val="en-US"/>
        </w:rPr>
        <w:t>փետրվար</w:t>
      </w:r>
      <w:r w:rsidR="00931D64">
        <w:rPr>
          <w:rFonts w:ascii="GHEA Grapalat" w:hAnsi="GHEA Grapalat"/>
          <w:i w:val="0"/>
          <w:color w:val="000000"/>
          <w:lang w:val="en-US"/>
        </w:rPr>
        <w:t>ի</w:t>
      </w:r>
      <w:r w:rsidR="00931D64" w:rsidRPr="00931D64">
        <w:rPr>
          <w:rFonts w:ascii="GHEA Grapalat" w:hAnsi="GHEA Grapalat"/>
          <w:i w:val="0"/>
          <w:color w:val="000000"/>
          <w:lang w:val="af-ZA"/>
        </w:rPr>
        <w:t xml:space="preserve"> </w:t>
      </w:r>
      <w:r>
        <w:rPr>
          <w:rFonts w:ascii="GHEA Grapalat" w:hAnsi="GHEA Grapalat"/>
          <w:i w:val="0"/>
          <w:color w:val="000000"/>
          <w:lang w:val="af-ZA"/>
        </w:rPr>
        <w:t>13</w:t>
      </w:r>
      <w:r w:rsidR="009465A1" w:rsidRPr="007A6956">
        <w:rPr>
          <w:rFonts w:ascii="GHEA Grapalat" w:hAnsi="GHEA Grapalat"/>
          <w:i w:val="0"/>
          <w:color w:val="000000"/>
          <w:lang w:val="af-ZA"/>
        </w:rPr>
        <w:t xml:space="preserve"> թիվ </w:t>
      </w:r>
      <w:r w:rsidR="009465A1">
        <w:rPr>
          <w:rFonts w:ascii="GHEA Grapalat" w:hAnsi="GHEA Grapalat"/>
          <w:i w:val="0"/>
          <w:color w:val="000000"/>
          <w:lang w:val="af-ZA"/>
        </w:rPr>
        <w:t xml:space="preserve">1 </w:t>
      </w:r>
      <w:r w:rsidR="009465A1" w:rsidRPr="007A6956">
        <w:rPr>
          <w:rFonts w:ascii="GHEA Grapalat" w:hAnsi="GHEA Grapalat"/>
          <w:i w:val="0"/>
          <w:lang w:val="af-ZA"/>
        </w:rPr>
        <w:t>որոշմամբ և հրապարակվում է</w:t>
      </w:r>
    </w:p>
    <w:p w:rsidR="009465A1" w:rsidRPr="007A6956" w:rsidRDefault="009465A1" w:rsidP="009465A1">
      <w:pPr>
        <w:pStyle w:val="a3"/>
        <w:spacing w:line="240" w:lineRule="auto"/>
        <w:ind w:firstLine="0"/>
        <w:jc w:val="center"/>
        <w:rPr>
          <w:rFonts w:ascii="GHEA Grapalat" w:hAnsi="GHEA Grapalat"/>
          <w:i w:val="0"/>
          <w:lang w:val="af-ZA"/>
        </w:rPr>
      </w:pPr>
      <w:r w:rsidRPr="007A6956">
        <w:rPr>
          <w:rFonts w:ascii="GHEA Grapalat" w:hAnsi="GHEA Grapalat"/>
          <w:i w:val="0"/>
          <w:lang w:val="af-ZA"/>
        </w:rPr>
        <w:t>«Գնումների մասին» ՀՀ օրենքի 27-րդ հոդվածի համաձայն</w:t>
      </w:r>
    </w:p>
    <w:p w:rsidR="009465A1" w:rsidRPr="007A6956" w:rsidRDefault="009465A1" w:rsidP="009465A1">
      <w:pPr>
        <w:pStyle w:val="a3"/>
        <w:spacing w:line="240" w:lineRule="auto"/>
        <w:jc w:val="center"/>
        <w:rPr>
          <w:rFonts w:ascii="GHEA Grapalat" w:hAnsi="GHEA Grapalat"/>
          <w:i w:val="0"/>
          <w:lang w:val="af-ZA"/>
        </w:rPr>
      </w:pPr>
    </w:p>
    <w:p w:rsidR="009465A1" w:rsidRPr="007A6956" w:rsidRDefault="009465A1" w:rsidP="009465A1">
      <w:pPr>
        <w:pStyle w:val="a3"/>
        <w:spacing w:line="240" w:lineRule="auto"/>
        <w:ind w:firstLine="0"/>
        <w:jc w:val="center"/>
        <w:rPr>
          <w:rFonts w:ascii="GHEA Grapalat" w:hAnsi="GHEA Grapalat"/>
          <w:i w:val="0"/>
          <w:u w:val="single"/>
          <w:lang w:val="af-ZA"/>
        </w:rPr>
      </w:pPr>
      <w:r w:rsidRPr="007A6956">
        <w:rPr>
          <w:rFonts w:ascii="GHEA Grapalat" w:hAnsi="GHEA Grapalat"/>
          <w:i w:val="0"/>
          <w:lang w:val="af-ZA"/>
        </w:rPr>
        <w:t xml:space="preserve">Գնանշման հարցման </w:t>
      </w:r>
      <w:r>
        <w:rPr>
          <w:rFonts w:ascii="GHEA Grapalat" w:hAnsi="GHEA Grapalat"/>
          <w:i w:val="0"/>
          <w:lang w:val="af-ZA"/>
        </w:rPr>
        <w:t>ծածկագիրը` N &lt;&lt;</w:t>
      </w:r>
      <w:r w:rsidR="00FD4B37">
        <w:rPr>
          <w:rFonts w:ascii="GHEA Grapalat" w:hAnsi="GHEA Grapalat"/>
          <w:i w:val="0"/>
          <w:lang w:val="af-ZA"/>
        </w:rPr>
        <w:t>ԼՄԼԲՀ-ԳՀԱՊՁԲ-20/02</w:t>
      </w:r>
      <w:r w:rsidRPr="007A6956">
        <w:rPr>
          <w:rFonts w:ascii="GHEA Grapalat" w:hAnsi="GHEA Grapalat"/>
          <w:i w:val="0"/>
          <w:lang w:val="af-ZA"/>
        </w:rPr>
        <w:t>&gt;&gt;</w:t>
      </w:r>
      <w:r w:rsidRPr="007A6956">
        <w:rPr>
          <w:rFonts w:ascii="GHEA Grapalat" w:hAnsi="GHEA Grapalat"/>
          <w:i w:val="0"/>
          <w:lang w:val="af-ZA"/>
        </w:rPr>
        <w:tab/>
      </w:r>
      <w:r w:rsidRPr="007A6956">
        <w:rPr>
          <w:rFonts w:ascii="GHEA Grapalat" w:hAnsi="GHEA Grapalat"/>
          <w:i w:val="0"/>
          <w:lang w:val="af-ZA"/>
        </w:rPr>
        <w:tab/>
        <w:t xml:space="preserve"> </w:t>
      </w:r>
      <w:r w:rsidRPr="007A6956">
        <w:rPr>
          <w:rFonts w:ascii="GHEA Grapalat" w:hAnsi="GHEA Grapalat"/>
          <w:i w:val="0"/>
          <w:u w:val="single"/>
          <w:lang w:val="af-ZA"/>
        </w:rPr>
        <w:t xml:space="preserve">       </w:t>
      </w:r>
    </w:p>
    <w:p w:rsidR="009465A1" w:rsidRPr="007A6956" w:rsidRDefault="009465A1" w:rsidP="009465A1">
      <w:pPr>
        <w:pStyle w:val="a3"/>
        <w:spacing w:line="240" w:lineRule="auto"/>
        <w:jc w:val="center"/>
        <w:rPr>
          <w:rFonts w:ascii="GHEA Grapalat" w:hAnsi="GHEA Grapalat"/>
          <w:i w:val="0"/>
          <w:lang w:val="af-ZA"/>
        </w:rPr>
      </w:pPr>
    </w:p>
    <w:p w:rsidR="009465A1" w:rsidRPr="007A6956" w:rsidRDefault="009465A1" w:rsidP="009465A1">
      <w:pPr>
        <w:pStyle w:val="a3"/>
        <w:spacing w:line="240" w:lineRule="auto"/>
        <w:ind w:firstLine="708"/>
        <w:jc w:val="left"/>
        <w:rPr>
          <w:rFonts w:ascii="GHEA Grapalat" w:hAnsi="GHEA Grapalat"/>
          <w:i w:val="0"/>
          <w:lang w:val="af-ZA"/>
        </w:rPr>
      </w:pPr>
      <w:r w:rsidRPr="007A6956">
        <w:rPr>
          <w:rFonts w:ascii="GHEA Grapalat" w:hAnsi="GHEA Grapalat"/>
          <w:i w:val="0"/>
          <w:lang w:val="af-ZA"/>
        </w:rPr>
        <w:t xml:space="preserve">Պատվիրատուն` Լոռի Բերդի համայնքապետարանը, որը գտնվում է  ՀՀ  Լոռու  մարզ, գ. Լոռի Բերդ, Աշոտ Երկաթի 7 հասցեում,հայտարարում է գնանշման հարցում, որն իրականացվում է մեկ փուլով: </w:t>
      </w:r>
    </w:p>
    <w:p w:rsidR="009465A1" w:rsidRPr="007A6956" w:rsidRDefault="009465A1" w:rsidP="009465A1">
      <w:pPr>
        <w:pStyle w:val="a3"/>
        <w:spacing w:line="240" w:lineRule="auto"/>
        <w:ind w:firstLine="0"/>
        <w:rPr>
          <w:rFonts w:ascii="GHEA Grapalat" w:hAnsi="GHEA Grapalat"/>
          <w:i w:val="0"/>
          <w:lang w:val="af-ZA"/>
        </w:rPr>
      </w:pPr>
      <w:r w:rsidRPr="007A6956">
        <w:rPr>
          <w:rFonts w:ascii="GHEA Grapalat" w:hAnsi="GHEA Grapalat"/>
          <w:i w:val="0"/>
          <w:lang w:val="af-ZA"/>
        </w:rPr>
        <w:tab/>
        <w:t xml:space="preserve">Գնանշման հարցման </w:t>
      </w:r>
      <w:r w:rsidRPr="007A6956">
        <w:rPr>
          <w:rFonts w:ascii="GHEA Grapalat" w:hAnsi="GHEA Grapalat"/>
          <w:i w:val="0"/>
          <w:lang w:val="hy-AM"/>
        </w:rPr>
        <w:t>ընտրված</w:t>
      </w:r>
      <w:r w:rsidRPr="007A6956">
        <w:rPr>
          <w:rFonts w:ascii="GHEA Grapalat" w:hAnsi="GHEA Grapalat"/>
          <w:i w:val="0"/>
          <w:lang w:val="af-ZA"/>
        </w:rPr>
        <w:t xml:space="preserve"> մասնակցին սահմանված կարգով կառաջարկվի կնքել</w:t>
      </w:r>
      <w:r w:rsidRPr="007A6956">
        <w:rPr>
          <w:rFonts w:ascii="GHEA Grapalat" w:hAnsi="GHEA Grapalat" w:cs="Calibri"/>
          <w:i w:val="0"/>
          <w:lang w:val="af-ZA"/>
        </w:rPr>
        <w:t xml:space="preserve"> </w:t>
      </w:r>
      <w:r>
        <w:rPr>
          <w:rFonts w:ascii="GHEA Grapalat" w:hAnsi="GHEA Grapalat" w:cs="Calibri"/>
          <w:i w:val="0"/>
          <w:lang w:val="af-ZA"/>
        </w:rPr>
        <w:t xml:space="preserve">հեղուկ </w:t>
      </w:r>
      <w:r w:rsidRPr="007A6956">
        <w:rPr>
          <w:rFonts w:ascii="GHEA Grapalat" w:hAnsi="GHEA Grapalat" w:cs="Calibri"/>
          <w:i w:val="0"/>
          <w:lang w:val="en-US"/>
        </w:rPr>
        <w:t>վառելիքի</w:t>
      </w:r>
      <w:r w:rsidRPr="007A6956">
        <w:rPr>
          <w:rFonts w:ascii="GHEA Grapalat" w:hAnsi="GHEA Grapalat" w:cs="Calibri"/>
          <w:i w:val="0"/>
          <w:lang w:val="af-ZA"/>
        </w:rPr>
        <w:t xml:space="preserve"> </w:t>
      </w:r>
      <w:r w:rsidRPr="007A6956">
        <w:rPr>
          <w:rFonts w:ascii="GHEA Grapalat" w:hAnsi="GHEA Grapalat"/>
          <w:i w:val="0"/>
          <w:lang w:val="en-US"/>
        </w:rPr>
        <w:t>մատակարարման</w:t>
      </w:r>
      <w:r w:rsidRPr="007A6956">
        <w:rPr>
          <w:rFonts w:ascii="GHEA Grapalat" w:hAnsi="GHEA Grapalat"/>
          <w:i w:val="0"/>
          <w:lang w:val="af-ZA"/>
        </w:rPr>
        <w:t xml:space="preserve">  պայմանագիր (այսուհետ` պայմանագիր)։                                                                                                 </w:t>
      </w:r>
    </w:p>
    <w:p w:rsidR="009465A1" w:rsidRPr="007A6956" w:rsidRDefault="009465A1" w:rsidP="009465A1">
      <w:pPr>
        <w:pStyle w:val="a3"/>
        <w:spacing w:line="240" w:lineRule="auto"/>
        <w:ind w:firstLine="0"/>
        <w:rPr>
          <w:rFonts w:ascii="GHEA Grapalat" w:hAnsi="GHEA Grapalat"/>
          <w:i w:val="0"/>
          <w:lang w:val="af-ZA"/>
        </w:rPr>
      </w:pPr>
      <w:r w:rsidRPr="007A695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գնանշման հարցմանը մասնակցելու հավասար իրավունք:</w:t>
      </w:r>
    </w:p>
    <w:p w:rsidR="009465A1" w:rsidRPr="007A6956" w:rsidRDefault="009465A1" w:rsidP="009465A1">
      <w:pPr>
        <w:spacing w:line="240" w:lineRule="auto"/>
        <w:ind w:firstLine="720"/>
        <w:jc w:val="both"/>
        <w:rPr>
          <w:rFonts w:ascii="GHEA Grapalat" w:hAnsi="GHEA Grapalat"/>
          <w:sz w:val="20"/>
          <w:szCs w:val="20"/>
          <w:lang w:val="af-ZA"/>
        </w:rPr>
      </w:pPr>
      <w:r w:rsidRPr="007A6956">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9465A1" w:rsidRPr="007A6956" w:rsidRDefault="009465A1" w:rsidP="009465A1">
      <w:pPr>
        <w:pStyle w:val="a3"/>
        <w:spacing w:line="240" w:lineRule="auto"/>
        <w:rPr>
          <w:rFonts w:ascii="GHEA Grapalat" w:hAnsi="GHEA Grapalat"/>
          <w:i w:val="0"/>
          <w:lang w:val="af-ZA"/>
        </w:rPr>
      </w:pPr>
      <w:r w:rsidRPr="007A6956">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9465A1" w:rsidRPr="007A6956" w:rsidRDefault="009465A1" w:rsidP="009465A1">
      <w:pPr>
        <w:pStyle w:val="a3"/>
        <w:spacing w:line="240" w:lineRule="auto"/>
        <w:rPr>
          <w:rFonts w:ascii="GHEA Grapalat" w:hAnsi="GHEA Grapalat"/>
          <w:i w:val="0"/>
          <w:lang w:val="af-ZA"/>
        </w:rPr>
      </w:pPr>
      <w:r w:rsidRPr="007A6956">
        <w:rPr>
          <w:rFonts w:ascii="GHEA Grapalat" w:hAnsi="GHEA Grapalat"/>
          <w:i w:val="0"/>
          <w:lang w:val="af-ZA"/>
        </w:rPr>
        <w:t>Գնանշման հարցման հրավերը թղթային ստանալու համար անհրաժեշտ է դիմել պատվիրատուին, մինչև սույն հայտարարության հրապարակման օրվանից հաշված</w:t>
      </w:r>
      <w:r w:rsidRPr="007A6956">
        <w:rPr>
          <w:rFonts w:ascii="GHEA Grapalat" w:hAnsi="GHEA Grapalat"/>
          <w:i w:val="0"/>
          <w:color w:val="FF0000"/>
          <w:lang w:val="af-ZA"/>
        </w:rPr>
        <w:t xml:space="preserve"> </w:t>
      </w:r>
      <w:r>
        <w:rPr>
          <w:rFonts w:ascii="GHEA Grapalat" w:hAnsi="GHEA Grapalat"/>
          <w:i w:val="0"/>
          <w:color w:val="000000"/>
          <w:lang w:val="af-ZA"/>
        </w:rPr>
        <w:t>6</w:t>
      </w:r>
      <w:r w:rsidR="00417CD4">
        <w:rPr>
          <w:rFonts w:ascii="GHEA Grapalat" w:hAnsi="GHEA Grapalat"/>
          <w:i w:val="0"/>
          <w:color w:val="000000"/>
          <w:lang w:val="af-ZA"/>
        </w:rPr>
        <w:t>-րդ օրը ժամը 14</w:t>
      </w:r>
      <w:r w:rsidRPr="007A6956">
        <w:rPr>
          <w:rFonts w:ascii="GHEA Grapalat" w:hAnsi="GHEA Grapalat"/>
          <w:i w:val="0"/>
          <w:color w:val="000000"/>
          <w:lang w:val="af-ZA"/>
        </w:rPr>
        <w:t>:00-ն</w:t>
      </w:r>
      <w:r w:rsidRPr="007A6956">
        <w:rPr>
          <w:rFonts w:ascii="GHEA Grapalat" w:hAnsi="GHEA Grapalat"/>
          <w:i w:val="0"/>
          <w:lang w:val="af-ZA"/>
        </w:rPr>
        <w:t xml:space="preserve">։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p>
    <w:p w:rsidR="009465A1" w:rsidRPr="007A6956" w:rsidRDefault="009465A1" w:rsidP="009465A1">
      <w:pPr>
        <w:pStyle w:val="a3"/>
        <w:spacing w:line="240" w:lineRule="auto"/>
        <w:rPr>
          <w:rFonts w:ascii="GHEA Grapalat" w:hAnsi="GHEA Grapalat"/>
          <w:i w:val="0"/>
          <w:lang w:val="af-ZA"/>
        </w:rPr>
      </w:pPr>
      <w:r w:rsidRPr="007A695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9465A1" w:rsidRPr="007A6956" w:rsidRDefault="009465A1" w:rsidP="009465A1">
      <w:pPr>
        <w:pStyle w:val="a3"/>
        <w:spacing w:line="240" w:lineRule="auto"/>
        <w:rPr>
          <w:rFonts w:ascii="GHEA Grapalat" w:hAnsi="GHEA Grapalat"/>
          <w:i w:val="0"/>
          <w:lang w:val="af-ZA"/>
        </w:rPr>
      </w:pPr>
      <w:r w:rsidRPr="007A6956">
        <w:rPr>
          <w:rFonts w:ascii="GHEA Grapalat" w:hAnsi="GHEA Grapalat"/>
          <w:i w:val="0"/>
          <w:lang w:val="af-ZA"/>
        </w:rPr>
        <w:t xml:space="preserve">Հրավեր չստանալը չի սահմանափակում մասնակցի` գնանշման հարցմանը մասնակցելու իրավունքը։ </w:t>
      </w:r>
    </w:p>
    <w:p w:rsidR="009465A1" w:rsidRPr="007A6956" w:rsidRDefault="009465A1" w:rsidP="009465A1">
      <w:pPr>
        <w:pStyle w:val="a3"/>
        <w:spacing w:line="240" w:lineRule="auto"/>
        <w:rPr>
          <w:rFonts w:ascii="GHEA Grapalat" w:hAnsi="GHEA Grapalat"/>
          <w:i w:val="0"/>
          <w:lang w:val="af-ZA"/>
        </w:rPr>
      </w:pPr>
      <w:r w:rsidRPr="007A6956">
        <w:rPr>
          <w:rFonts w:ascii="GHEA Grapalat" w:hAnsi="GHEA Grapalat"/>
          <w:i w:val="0"/>
          <w:lang w:val="af-ZA"/>
        </w:rPr>
        <w:t>Գնանշման հարցման հայտերն անհրաժեշտ է ներկայացնել</w:t>
      </w:r>
      <w:r>
        <w:rPr>
          <w:rFonts w:ascii="GHEA Grapalat" w:hAnsi="GHEA Grapalat"/>
          <w:i w:val="0"/>
          <w:lang w:val="af-ZA"/>
        </w:rPr>
        <w:t xml:space="preserve"> փաստաթղթային ձևով ՀՀ</w:t>
      </w:r>
      <w:r w:rsidRPr="007A6956">
        <w:rPr>
          <w:rFonts w:ascii="GHEA Grapalat" w:hAnsi="GHEA Grapalat"/>
          <w:i w:val="0"/>
          <w:lang w:val="af-ZA"/>
        </w:rPr>
        <w:t xml:space="preserve"> Լոռու մարզ, գ.</w:t>
      </w:r>
      <w:r>
        <w:rPr>
          <w:rFonts w:ascii="GHEA Grapalat" w:hAnsi="GHEA Grapalat"/>
          <w:i w:val="0"/>
          <w:lang w:val="af-ZA"/>
        </w:rPr>
        <w:t xml:space="preserve"> </w:t>
      </w:r>
      <w:r w:rsidRPr="007A6956">
        <w:rPr>
          <w:rFonts w:ascii="GHEA Grapalat" w:hAnsi="GHEA Grapalat"/>
          <w:i w:val="0"/>
          <w:lang w:val="af-ZA"/>
        </w:rPr>
        <w:t xml:space="preserve">Լոռի Բերդ Աշոտ Երկաթ 7 հասցեով  մինչև սույն հայտարարության հրապարակման օրվանից հաշված </w:t>
      </w:r>
      <w:r w:rsidR="00417CD4">
        <w:rPr>
          <w:rFonts w:ascii="GHEA Grapalat" w:hAnsi="GHEA Grapalat"/>
          <w:i w:val="0"/>
          <w:color w:val="000000"/>
          <w:lang w:val="af-ZA"/>
        </w:rPr>
        <w:t>7-րդ օրվա ժամը 14</w:t>
      </w:r>
      <w:r w:rsidRPr="007A6956">
        <w:rPr>
          <w:rFonts w:ascii="GHEA Grapalat" w:hAnsi="GHEA Grapalat"/>
          <w:i w:val="0"/>
          <w:color w:val="000000"/>
          <w:lang w:val="af-ZA"/>
        </w:rPr>
        <w:t>:00</w:t>
      </w:r>
      <w:r w:rsidRPr="007A6956">
        <w:rPr>
          <w:rFonts w:ascii="GHEA Grapalat" w:hAnsi="GHEA Grapalat"/>
          <w:i w:val="0"/>
          <w:lang w:val="af-ZA"/>
        </w:rPr>
        <w:t xml:space="preserve">-ն: Հայտերը, հայերենից բացի, կարող են ներկայացվել նաև անգլերեն կամ ռուսերեն: </w:t>
      </w:r>
    </w:p>
    <w:p w:rsidR="009465A1" w:rsidRPr="007A6956" w:rsidRDefault="009465A1" w:rsidP="009465A1">
      <w:pPr>
        <w:pStyle w:val="a3"/>
        <w:spacing w:line="240" w:lineRule="auto"/>
        <w:ind w:firstLine="708"/>
        <w:rPr>
          <w:rFonts w:ascii="GHEA Grapalat" w:hAnsi="GHEA Grapalat"/>
          <w:i w:val="0"/>
          <w:color w:val="000000"/>
          <w:lang w:val="af-ZA"/>
        </w:rPr>
      </w:pPr>
      <w:r w:rsidRPr="007A6956">
        <w:rPr>
          <w:rFonts w:ascii="GHEA Grapalat" w:hAnsi="GHEA Grapalat"/>
          <w:i w:val="0"/>
          <w:lang w:val="af-ZA"/>
        </w:rPr>
        <w:t xml:space="preserve">Հայտերի բացումը տեղի կունենա Լոռու մարզ, գ. Լոռի </w:t>
      </w:r>
      <w:r w:rsidR="00FD4B37">
        <w:rPr>
          <w:rFonts w:ascii="GHEA Grapalat" w:hAnsi="GHEA Grapalat"/>
          <w:i w:val="0"/>
          <w:lang w:val="af-ZA"/>
        </w:rPr>
        <w:t>Բերդ Աշոտ Երկաթ 7 հասցեում, 2020</w:t>
      </w:r>
      <w:r w:rsidRPr="007A6956">
        <w:rPr>
          <w:rFonts w:ascii="GHEA Grapalat" w:hAnsi="GHEA Grapalat"/>
          <w:i w:val="0"/>
          <w:lang w:val="af-ZA"/>
        </w:rPr>
        <w:t xml:space="preserve"> թվականի </w:t>
      </w:r>
      <w:r w:rsidR="00417CD4">
        <w:rPr>
          <w:rFonts w:ascii="GHEA Grapalat" w:hAnsi="GHEA Grapalat"/>
          <w:i w:val="0"/>
          <w:color w:val="000000"/>
          <w:lang w:val="af-ZA"/>
        </w:rPr>
        <w:t>փետրվարի 20-ին, ժամը 14</w:t>
      </w:r>
      <w:r w:rsidRPr="007A6956">
        <w:rPr>
          <w:rFonts w:ascii="GHEA Grapalat" w:hAnsi="GHEA Grapalat"/>
          <w:i w:val="0"/>
          <w:color w:val="000000"/>
          <w:lang w:val="af-ZA"/>
        </w:rPr>
        <w:t xml:space="preserve">:00-ին։ </w:t>
      </w:r>
    </w:p>
    <w:p w:rsidR="009465A1" w:rsidRPr="007A6956" w:rsidRDefault="009465A1" w:rsidP="009465A1">
      <w:pPr>
        <w:pStyle w:val="a3"/>
        <w:spacing w:line="240" w:lineRule="auto"/>
        <w:rPr>
          <w:rFonts w:ascii="GHEA Grapalat" w:hAnsi="GHEA Grapalat"/>
          <w:i w:val="0"/>
          <w:lang w:val="af-ZA"/>
        </w:rPr>
      </w:pPr>
      <w:r w:rsidRPr="007A6956">
        <w:rPr>
          <w:rFonts w:ascii="GHEA Grapalat" w:hAnsi="GHEA Grapalat"/>
          <w:i w:val="0"/>
          <w:lang w:val="af-ZA"/>
        </w:rPr>
        <w:t xml:space="preserve">Սույն ընթացակարգի վերաբերյալ բողոքները պետք է ներկայացնել Գնումների բողոքարկման խորհուրդ` ք. Երևան, Մելիք-Ադամյան փող. 1  հասցեով։ Բողոքարկումն իրականացվում է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9465A1" w:rsidRPr="007A6956" w:rsidRDefault="009465A1" w:rsidP="009465A1">
      <w:pPr>
        <w:pStyle w:val="a3"/>
        <w:spacing w:line="240" w:lineRule="auto"/>
        <w:rPr>
          <w:rFonts w:ascii="GHEA Grapalat" w:hAnsi="GHEA Grapalat"/>
          <w:i w:val="0"/>
          <w:lang w:val="af-ZA"/>
        </w:rPr>
      </w:pPr>
      <w:r w:rsidRPr="007A695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`Արա Չոբանյանին:</w:t>
      </w:r>
    </w:p>
    <w:p w:rsidR="009465A1" w:rsidRPr="007A6956" w:rsidRDefault="009465A1" w:rsidP="009465A1">
      <w:pPr>
        <w:pStyle w:val="a3"/>
        <w:spacing w:line="240" w:lineRule="auto"/>
        <w:ind w:firstLine="0"/>
        <w:rPr>
          <w:rFonts w:ascii="GHEA Grapalat" w:hAnsi="GHEA Grapalat"/>
          <w:i w:val="0"/>
          <w:lang w:val="af-ZA"/>
        </w:rPr>
      </w:pPr>
      <w:r w:rsidRPr="007A6956">
        <w:rPr>
          <w:rFonts w:ascii="GHEA Grapalat" w:hAnsi="GHEA Grapalat"/>
          <w:i w:val="0"/>
          <w:lang w:val="af-ZA"/>
        </w:rPr>
        <w:tab/>
      </w:r>
      <w:r w:rsidRPr="007A6956">
        <w:rPr>
          <w:rFonts w:ascii="GHEA Grapalat" w:hAnsi="GHEA Grapalat"/>
          <w:i w:val="0"/>
          <w:lang w:val="af-ZA"/>
        </w:rPr>
        <w:tab/>
      </w:r>
      <w:r w:rsidRPr="007A6956">
        <w:rPr>
          <w:rFonts w:ascii="GHEA Grapalat" w:hAnsi="GHEA Grapalat"/>
          <w:i w:val="0"/>
          <w:lang w:val="af-ZA"/>
        </w:rPr>
        <w:tab/>
      </w:r>
      <w:r w:rsidRPr="007A6956">
        <w:rPr>
          <w:rFonts w:ascii="GHEA Grapalat" w:hAnsi="GHEA Grapalat"/>
          <w:i w:val="0"/>
          <w:lang w:val="af-ZA"/>
        </w:rPr>
        <w:tab/>
      </w:r>
      <w:r w:rsidRPr="007A6956">
        <w:rPr>
          <w:rFonts w:ascii="GHEA Grapalat" w:hAnsi="GHEA Grapalat"/>
          <w:i w:val="0"/>
          <w:lang w:val="af-ZA"/>
        </w:rPr>
        <w:tab/>
        <w:t xml:space="preserve">              </w:t>
      </w:r>
    </w:p>
    <w:p w:rsidR="009465A1" w:rsidRPr="007A6956" w:rsidRDefault="009465A1" w:rsidP="009465A1">
      <w:pPr>
        <w:pStyle w:val="a3"/>
        <w:spacing w:line="240" w:lineRule="auto"/>
        <w:rPr>
          <w:rFonts w:ascii="GHEA Grapalat" w:hAnsi="GHEA Grapalat"/>
          <w:i w:val="0"/>
          <w:u w:val="single"/>
          <w:lang w:val="af-ZA"/>
        </w:rPr>
      </w:pPr>
      <w:r w:rsidRPr="007A6956">
        <w:rPr>
          <w:rFonts w:ascii="GHEA Grapalat" w:hAnsi="GHEA Grapalat"/>
          <w:i w:val="0"/>
          <w:lang w:val="af-ZA"/>
        </w:rPr>
        <w:t xml:space="preserve">                                      Հեռախոս` 094 90-92-33</w:t>
      </w:r>
    </w:p>
    <w:p w:rsidR="009465A1" w:rsidRPr="007A6956" w:rsidRDefault="009465A1" w:rsidP="009465A1">
      <w:pPr>
        <w:pStyle w:val="a3"/>
        <w:spacing w:line="240" w:lineRule="auto"/>
        <w:rPr>
          <w:rFonts w:ascii="GHEA Grapalat" w:hAnsi="GHEA Grapalat"/>
          <w:i w:val="0"/>
          <w:lang w:val="af-ZA"/>
        </w:rPr>
      </w:pPr>
    </w:p>
    <w:p w:rsidR="009465A1" w:rsidRPr="007A6956" w:rsidRDefault="009465A1" w:rsidP="009465A1">
      <w:pPr>
        <w:pStyle w:val="a3"/>
        <w:spacing w:line="240" w:lineRule="auto"/>
        <w:rPr>
          <w:rFonts w:ascii="GHEA Grapalat" w:hAnsi="GHEA Grapalat"/>
          <w:i w:val="0"/>
          <w:u w:val="single"/>
          <w:lang w:val="af-ZA"/>
        </w:rPr>
      </w:pPr>
      <w:r w:rsidRPr="007A6956">
        <w:rPr>
          <w:rFonts w:ascii="GHEA Grapalat" w:hAnsi="GHEA Grapalat"/>
          <w:i w:val="0"/>
          <w:lang w:val="af-ZA"/>
        </w:rPr>
        <w:t xml:space="preserve">                                        Էլ. փոստ` aaa-cccc@rambler.ru</w:t>
      </w:r>
    </w:p>
    <w:p w:rsidR="009465A1" w:rsidRPr="007A6956" w:rsidRDefault="009465A1" w:rsidP="009465A1">
      <w:pPr>
        <w:pStyle w:val="a3"/>
        <w:spacing w:line="240" w:lineRule="auto"/>
        <w:rPr>
          <w:rFonts w:ascii="GHEA Grapalat" w:hAnsi="GHEA Grapalat"/>
          <w:i w:val="0"/>
          <w:lang w:val="af-ZA"/>
        </w:rPr>
      </w:pPr>
    </w:p>
    <w:p w:rsidR="009465A1" w:rsidRPr="007A6956" w:rsidRDefault="009465A1" w:rsidP="009465A1">
      <w:pPr>
        <w:pStyle w:val="a3"/>
        <w:spacing w:line="240" w:lineRule="auto"/>
        <w:rPr>
          <w:rFonts w:ascii="GHEA Grapalat" w:hAnsi="GHEA Grapalat"/>
          <w:i w:val="0"/>
          <w:lang w:val="af-ZA"/>
        </w:rPr>
      </w:pPr>
    </w:p>
    <w:p w:rsidR="009465A1" w:rsidRPr="007A6956" w:rsidRDefault="009465A1" w:rsidP="009465A1">
      <w:pPr>
        <w:pStyle w:val="a3"/>
        <w:spacing w:line="240" w:lineRule="auto"/>
        <w:rPr>
          <w:rFonts w:ascii="GHEA Grapalat" w:hAnsi="GHEA Grapalat"/>
          <w:i w:val="0"/>
          <w:lang w:val="af-ZA"/>
        </w:rPr>
      </w:pPr>
    </w:p>
    <w:p w:rsidR="009465A1" w:rsidRPr="007A6956" w:rsidRDefault="009465A1" w:rsidP="009465A1">
      <w:pPr>
        <w:pStyle w:val="a3"/>
        <w:spacing w:line="240" w:lineRule="auto"/>
        <w:ind w:firstLine="0"/>
        <w:jc w:val="left"/>
        <w:rPr>
          <w:rFonts w:ascii="GHEA Grapalat" w:hAnsi="GHEA Grapalat"/>
          <w:i w:val="0"/>
          <w:lang w:val="af-ZA"/>
        </w:rPr>
      </w:pPr>
      <w:r w:rsidRPr="007A6956">
        <w:rPr>
          <w:rFonts w:ascii="GHEA Grapalat" w:hAnsi="GHEA Grapalat"/>
          <w:i w:val="0"/>
          <w:lang w:val="af-ZA"/>
        </w:rPr>
        <w:t>Պատվիրատու`   Լոռի Բերդի համայնքապետարան</w:t>
      </w:r>
    </w:p>
    <w:p w:rsidR="009465A1" w:rsidRPr="007A6956" w:rsidRDefault="009465A1" w:rsidP="009465A1">
      <w:pPr>
        <w:pStyle w:val="a3"/>
        <w:spacing w:line="240" w:lineRule="auto"/>
        <w:ind w:left="1404"/>
        <w:rPr>
          <w:rFonts w:ascii="GHEA Grapalat" w:hAnsi="GHEA Grapalat"/>
          <w:i w:val="0"/>
          <w:lang w:val="af-ZA"/>
        </w:rPr>
      </w:pPr>
    </w:p>
    <w:p w:rsidR="00024088" w:rsidRPr="00595447" w:rsidRDefault="00024088" w:rsidP="00024088">
      <w:pPr>
        <w:pStyle w:val="31"/>
        <w:spacing w:after="240" w:line="240" w:lineRule="auto"/>
        <w:ind w:firstLine="709"/>
        <w:rPr>
          <w:rFonts w:ascii="GHEA Grapalat" w:hAnsi="GHEA Grapalat" w:cs="Sylfaen"/>
          <w:b/>
          <w:lang w:val="es-ES"/>
        </w:rPr>
      </w:pPr>
    </w:p>
    <w:p w:rsidR="005037BA" w:rsidRPr="007A6956" w:rsidRDefault="005037BA" w:rsidP="005037BA">
      <w:pPr>
        <w:pStyle w:val="a3"/>
        <w:spacing w:line="240" w:lineRule="auto"/>
        <w:ind w:firstLine="0"/>
        <w:jc w:val="center"/>
        <w:rPr>
          <w:rFonts w:ascii="GHEA Grapalat" w:hAnsi="GHEA Grapalat"/>
          <w:i w:val="0"/>
          <w:lang w:val="af-ZA"/>
        </w:rPr>
      </w:pPr>
      <w:r w:rsidRPr="007A6956">
        <w:rPr>
          <w:rFonts w:ascii="GHEA Grapalat" w:hAnsi="GHEA Grapalat"/>
          <w:i w:val="0"/>
          <w:lang w:val="af-ZA"/>
        </w:rPr>
        <w:lastRenderedPageBreak/>
        <w:t>ОБЪЯВЛЕНИЕ</w:t>
      </w:r>
    </w:p>
    <w:p w:rsidR="005037BA" w:rsidRPr="007A6956" w:rsidRDefault="005037BA" w:rsidP="005037BA">
      <w:pPr>
        <w:pStyle w:val="a3"/>
        <w:spacing w:line="240" w:lineRule="auto"/>
        <w:ind w:firstLine="0"/>
        <w:jc w:val="center"/>
        <w:rPr>
          <w:rFonts w:ascii="GHEA Grapalat" w:hAnsi="GHEA Grapalat"/>
          <w:i w:val="0"/>
          <w:lang w:val="af-ZA"/>
        </w:rPr>
      </w:pPr>
      <w:r w:rsidRPr="007A6956">
        <w:rPr>
          <w:rFonts w:ascii="GHEA Grapalat" w:hAnsi="GHEA Grapalat"/>
          <w:i w:val="0"/>
          <w:lang w:val="af-ZA"/>
        </w:rPr>
        <w:t>О ЗАПРОСЕ КОТИРОВОК</w:t>
      </w:r>
    </w:p>
    <w:p w:rsidR="005037BA" w:rsidRPr="007A6956" w:rsidRDefault="005037BA" w:rsidP="005037BA">
      <w:pPr>
        <w:pStyle w:val="a3"/>
        <w:spacing w:line="240" w:lineRule="auto"/>
        <w:jc w:val="center"/>
        <w:rPr>
          <w:rFonts w:ascii="GHEA Grapalat" w:hAnsi="GHEA Grapalat"/>
          <w:i w:val="0"/>
          <w:lang w:val="af-ZA"/>
        </w:rPr>
      </w:pPr>
    </w:p>
    <w:p w:rsidR="005037BA" w:rsidRPr="007A6956" w:rsidRDefault="005037BA" w:rsidP="005037BA">
      <w:pPr>
        <w:pStyle w:val="HTML"/>
        <w:shd w:val="clear" w:color="auto" w:fill="FFFFFF"/>
        <w:jc w:val="center"/>
        <w:rPr>
          <w:rFonts w:ascii="GHEA Grapalat" w:hAnsi="GHEA Grapalat"/>
          <w:color w:val="212121"/>
          <w:lang w:val="ru-RU"/>
        </w:rPr>
      </w:pPr>
      <w:r w:rsidRPr="007A6956">
        <w:rPr>
          <w:rFonts w:ascii="GHEA Grapalat" w:hAnsi="GHEA Grapalat"/>
          <w:lang w:val="ru-RU"/>
        </w:rPr>
        <w:t xml:space="preserve">Настоящий текст объявления утвержден решением Комиссии по запросу котировок от </w:t>
      </w:r>
      <w:r w:rsidR="00CB1897" w:rsidRPr="00CB1897">
        <w:rPr>
          <w:rFonts w:ascii="GHEA Grapalat" w:hAnsi="GHEA Grapalat"/>
          <w:color w:val="000000"/>
          <w:lang w:val="ru-RU"/>
        </w:rPr>
        <w:t>13</w:t>
      </w:r>
      <w:r w:rsidR="00082EFC">
        <w:rPr>
          <w:rFonts w:ascii="GHEA Grapalat" w:hAnsi="GHEA Grapalat"/>
          <w:color w:val="000000"/>
          <w:lang w:val="ru-RU"/>
        </w:rPr>
        <w:t xml:space="preserve"> </w:t>
      </w:r>
      <w:r w:rsidR="00CB1897">
        <w:rPr>
          <w:rFonts w:ascii="GHEA Grapalat" w:hAnsi="GHEA Grapalat"/>
          <w:color w:val="000000"/>
          <w:lang w:val="ru-RU"/>
        </w:rPr>
        <w:t>фе</w:t>
      </w:r>
      <w:r w:rsidR="00A92CE0">
        <w:rPr>
          <w:rFonts w:ascii="GHEA Grapalat" w:hAnsi="GHEA Grapalat"/>
          <w:color w:val="000000"/>
          <w:lang w:val="ru-RU"/>
        </w:rPr>
        <w:t>враля</w:t>
      </w:r>
      <w:r w:rsidRPr="009B26A6">
        <w:rPr>
          <w:rFonts w:ascii="GHEA Grapalat" w:hAnsi="GHEA Grapalat"/>
          <w:color w:val="000000"/>
          <w:lang w:val="ru-RU"/>
        </w:rPr>
        <w:t xml:space="preserve"> </w:t>
      </w:r>
      <w:r w:rsidR="00CB1897">
        <w:rPr>
          <w:rFonts w:ascii="GHEA Grapalat" w:hAnsi="GHEA Grapalat"/>
          <w:color w:val="000000"/>
          <w:lang w:val="ru-RU"/>
        </w:rPr>
        <w:t>20</w:t>
      </w:r>
      <w:r w:rsidR="00CB1897" w:rsidRPr="00CB1897">
        <w:rPr>
          <w:rFonts w:ascii="GHEA Grapalat" w:hAnsi="GHEA Grapalat"/>
          <w:color w:val="000000"/>
          <w:lang w:val="ru-RU"/>
        </w:rPr>
        <w:t>20</w:t>
      </w:r>
      <w:r w:rsidRPr="007A6956">
        <w:rPr>
          <w:rFonts w:ascii="GHEA Grapalat" w:hAnsi="GHEA Grapalat"/>
          <w:color w:val="000000"/>
          <w:lang w:val="ru-RU"/>
        </w:rPr>
        <w:t xml:space="preserve"> года </w:t>
      </w:r>
      <w:r>
        <w:rPr>
          <w:rFonts w:ascii="GHEA Grapalat" w:hAnsi="GHEA Grapalat"/>
          <w:color w:val="000000"/>
        </w:rPr>
        <w:t>N</w:t>
      </w:r>
      <w:r w:rsidRPr="007A6956">
        <w:rPr>
          <w:rFonts w:ascii="GHEA Grapalat" w:hAnsi="GHEA Grapalat"/>
          <w:color w:val="000000"/>
          <w:lang w:val="ru-RU"/>
        </w:rPr>
        <w:t xml:space="preserve"> </w:t>
      </w:r>
      <w:r w:rsidRPr="008A28B2">
        <w:rPr>
          <w:rFonts w:ascii="GHEA Grapalat" w:hAnsi="GHEA Grapalat"/>
          <w:color w:val="000000"/>
          <w:lang w:val="ru-RU"/>
        </w:rPr>
        <w:t>1</w:t>
      </w:r>
      <w:r w:rsidRPr="007A6956">
        <w:rPr>
          <w:rFonts w:ascii="GHEA Grapalat" w:hAnsi="GHEA Grapalat"/>
          <w:lang w:val="ru-RU"/>
        </w:rPr>
        <w:t xml:space="preserve"> и публикуется в соответствии со статьей 27 Закона Республики Армения "О закупках"</w:t>
      </w:r>
    </w:p>
    <w:p w:rsidR="005037BA" w:rsidRPr="007A6956" w:rsidRDefault="005037BA" w:rsidP="005037BA">
      <w:pPr>
        <w:pStyle w:val="a3"/>
        <w:spacing w:line="240" w:lineRule="auto"/>
        <w:jc w:val="center"/>
        <w:rPr>
          <w:rFonts w:ascii="GHEA Grapalat" w:hAnsi="GHEA Grapalat"/>
          <w:i w:val="0"/>
          <w:lang w:val="ru-RU"/>
        </w:rPr>
      </w:pPr>
    </w:p>
    <w:p w:rsidR="005037BA" w:rsidRPr="007A6956" w:rsidRDefault="005037BA" w:rsidP="005037BA">
      <w:pPr>
        <w:pStyle w:val="a3"/>
        <w:spacing w:line="240" w:lineRule="auto"/>
        <w:ind w:firstLine="0"/>
        <w:jc w:val="center"/>
        <w:rPr>
          <w:rFonts w:ascii="GHEA Grapalat" w:hAnsi="GHEA Grapalat"/>
          <w:i w:val="0"/>
          <w:u w:val="single"/>
          <w:lang w:val="af-ZA"/>
        </w:rPr>
      </w:pPr>
      <w:r w:rsidRPr="007A6956">
        <w:rPr>
          <w:rFonts w:ascii="GHEA Grapalat" w:hAnsi="GHEA Grapalat"/>
          <w:i w:val="0"/>
          <w:lang w:val="ru-RU"/>
        </w:rPr>
        <w:t xml:space="preserve">        Код запроса котировок  </w:t>
      </w:r>
      <w:r w:rsidR="003A01B6">
        <w:rPr>
          <w:rFonts w:ascii="GHEA Grapalat" w:hAnsi="GHEA Grapalat"/>
          <w:i w:val="0"/>
          <w:lang w:val="af-ZA"/>
        </w:rPr>
        <w:t>&lt;&lt;LMLBH-GHAPDzB</w:t>
      </w:r>
      <w:r w:rsidR="00CB1897">
        <w:rPr>
          <w:rFonts w:ascii="GHEA Grapalat" w:hAnsi="GHEA Grapalat"/>
          <w:i w:val="0"/>
          <w:lang w:val="af-ZA"/>
        </w:rPr>
        <w:t>-20/02</w:t>
      </w:r>
      <w:r w:rsidRPr="007A6956">
        <w:rPr>
          <w:rFonts w:ascii="GHEA Grapalat" w:hAnsi="GHEA Grapalat"/>
          <w:i w:val="0"/>
          <w:lang w:val="af-ZA"/>
        </w:rPr>
        <w:t>&gt;&gt;</w:t>
      </w:r>
      <w:r w:rsidRPr="007A6956">
        <w:rPr>
          <w:rFonts w:ascii="GHEA Grapalat" w:hAnsi="GHEA Grapalat"/>
          <w:i w:val="0"/>
          <w:lang w:val="af-ZA"/>
        </w:rPr>
        <w:tab/>
      </w:r>
      <w:r w:rsidRPr="007A6956">
        <w:rPr>
          <w:rFonts w:ascii="GHEA Grapalat" w:hAnsi="GHEA Grapalat"/>
          <w:i w:val="0"/>
          <w:lang w:val="af-ZA"/>
        </w:rPr>
        <w:tab/>
        <w:t xml:space="preserve"> </w:t>
      </w:r>
      <w:r w:rsidRPr="007A6956">
        <w:rPr>
          <w:rFonts w:ascii="GHEA Grapalat" w:hAnsi="GHEA Grapalat"/>
          <w:i w:val="0"/>
          <w:u w:val="single"/>
          <w:lang w:val="af-ZA"/>
        </w:rPr>
        <w:t xml:space="preserve">       </w:t>
      </w:r>
    </w:p>
    <w:p w:rsidR="005037BA" w:rsidRPr="007A6956" w:rsidRDefault="005037BA" w:rsidP="005037BA">
      <w:pPr>
        <w:pStyle w:val="a3"/>
        <w:spacing w:line="240" w:lineRule="auto"/>
        <w:jc w:val="center"/>
        <w:rPr>
          <w:rFonts w:ascii="GHEA Grapalat" w:hAnsi="GHEA Grapalat"/>
          <w:i w:val="0"/>
          <w:lang w:val="af-ZA"/>
        </w:rPr>
      </w:pPr>
    </w:p>
    <w:p w:rsidR="005037BA" w:rsidRPr="007A6956" w:rsidRDefault="005037BA" w:rsidP="005037BA">
      <w:pPr>
        <w:pStyle w:val="a3"/>
        <w:spacing w:line="240" w:lineRule="auto"/>
        <w:rPr>
          <w:rFonts w:ascii="GHEA Grapalat" w:hAnsi="GHEA Grapalat"/>
          <w:i w:val="0"/>
          <w:lang w:val="ru-RU"/>
        </w:rPr>
      </w:pPr>
    </w:p>
    <w:p w:rsidR="005037BA" w:rsidRPr="007A6956" w:rsidRDefault="005037BA" w:rsidP="005037BA">
      <w:pPr>
        <w:pStyle w:val="a3"/>
        <w:spacing w:line="240" w:lineRule="auto"/>
        <w:rPr>
          <w:rFonts w:ascii="GHEA Grapalat" w:hAnsi="GHEA Grapalat"/>
          <w:i w:val="0"/>
          <w:lang w:val="ru-RU"/>
        </w:rPr>
      </w:pPr>
      <w:r w:rsidRPr="007A6956">
        <w:rPr>
          <w:rFonts w:ascii="GHEA Grapalat" w:hAnsi="GHEA Grapalat"/>
          <w:i w:val="0"/>
          <w:lang w:val="ru-RU"/>
        </w:rPr>
        <w:t xml:space="preserve">Заказчик  Муниципалитет  Лори Берда, находящийся по адресу: ул. Ашота Ерката 7, с. Лори Берд,  </w:t>
      </w:r>
      <w:r w:rsidR="003A01B6">
        <w:rPr>
          <w:rFonts w:ascii="GHEA Grapalat" w:hAnsi="GHEA Grapalat"/>
          <w:i w:val="0"/>
          <w:lang w:val="ru-RU"/>
        </w:rPr>
        <w:t>Лорийкская область,  Армения</w:t>
      </w:r>
      <w:r w:rsidR="003A01B6" w:rsidRPr="003A01B6">
        <w:rPr>
          <w:rFonts w:ascii="GHEA Grapalat" w:hAnsi="GHEA Grapalat"/>
          <w:i w:val="0"/>
          <w:lang w:val="ru-RU"/>
        </w:rPr>
        <w:t xml:space="preserve">, </w:t>
      </w:r>
      <w:r w:rsidRPr="007A6956">
        <w:rPr>
          <w:rFonts w:ascii="GHEA Grapalat" w:hAnsi="GHEA Grapalat"/>
          <w:i w:val="0"/>
          <w:lang w:val="ru-RU"/>
        </w:rPr>
        <w:t>объявляет запрос котировок, который проводится одним этапом.</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 xml:space="preserve">Участнику, отобранному по итогам запроса котировок, в установленном порядке будет предложено заключить договор на поставку </w:t>
      </w:r>
      <w:r w:rsidR="003A01B6">
        <w:rPr>
          <w:rFonts w:ascii="GHEA Grapalat" w:hAnsi="GHEA Grapalat"/>
          <w:i w:val="0"/>
          <w:lang w:val="ru-RU"/>
        </w:rPr>
        <w:t>жи</w:t>
      </w:r>
      <w:r w:rsidR="003A01B6" w:rsidRPr="003A01B6">
        <w:rPr>
          <w:rFonts w:ascii="GHEA Grapalat" w:hAnsi="GHEA Grapalat"/>
          <w:i w:val="0"/>
          <w:lang w:val="ru-RU"/>
        </w:rPr>
        <w:t>дк</w:t>
      </w:r>
      <w:r w:rsidRPr="00CC0DC2">
        <w:rPr>
          <w:rFonts w:ascii="GHEA Grapalat" w:hAnsi="GHEA Grapalat"/>
          <w:i w:val="0"/>
          <w:lang w:val="ru-RU"/>
        </w:rPr>
        <w:t xml:space="preserve">ого </w:t>
      </w:r>
      <w:r w:rsidRPr="007A6956">
        <w:rPr>
          <w:rFonts w:ascii="GHEA Grapalat" w:hAnsi="GHEA Grapalat"/>
          <w:i w:val="0"/>
          <w:lang w:val="ru-RU"/>
        </w:rPr>
        <w:t xml:space="preserve">топлива: (далее — договор). </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5037BA" w:rsidRPr="007A6956" w:rsidRDefault="005037BA" w:rsidP="005037BA">
      <w:pPr>
        <w:spacing w:after="160" w:line="240" w:lineRule="auto"/>
        <w:ind w:firstLine="567"/>
        <w:jc w:val="both"/>
        <w:rPr>
          <w:rFonts w:ascii="GHEA Grapalat" w:hAnsi="GHEA Grapalat"/>
          <w:sz w:val="20"/>
          <w:szCs w:val="20"/>
          <w:lang w:val="ru-RU"/>
        </w:rPr>
      </w:pPr>
      <w:r w:rsidRPr="007A6956">
        <w:rPr>
          <w:rFonts w:ascii="GHEA Grapalat" w:hAnsi="GHEA Grapalat"/>
          <w:sz w:val="20"/>
          <w:szCs w:val="20"/>
          <w:lang w:val="ru-RU"/>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 xml:space="preserve">Для получения приглашения на запрос котировок в документарной форме необходимо обратиться к заказчику до </w:t>
      </w:r>
      <w:r>
        <w:rPr>
          <w:rFonts w:ascii="GHEA Grapalat" w:hAnsi="GHEA Grapalat"/>
          <w:i w:val="0"/>
          <w:color w:val="000000"/>
          <w:lang w:val="ru-RU"/>
        </w:rPr>
        <w:t>1</w:t>
      </w:r>
      <w:r w:rsidR="00351C8E" w:rsidRPr="00351C8E">
        <w:rPr>
          <w:rFonts w:ascii="GHEA Grapalat" w:hAnsi="GHEA Grapalat"/>
          <w:i w:val="0"/>
          <w:color w:val="000000"/>
          <w:lang w:val="ru-RU"/>
        </w:rPr>
        <w:t>4</w:t>
      </w:r>
      <w:r w:rsidRPr="007A6956">
        <w:rPr>
          <w:rFonts w:ascii="GHEA Grapalat" w:hAnsi="GHEA Grapalat"/>
          <w:i w:val="0"/>
          <w:color w:val="000000"/>
          <w:lang w:val="ru-RU"/>
        </w:rPr>
        <w:t>:00 часов 6 дня</w:t>
      </w:r>
      <w:r w:rsidR="003A01B6">
        <w:rPr>
          <w:rFonts w:ascii="GHEA Grapalat" w:hAnsi="GHEA Grapalat"/>
          <w:i w:val="0"/>
          <w:lang w:val="ru-RU"/>
        </w:rPr>
        <w:t xml:space="preserve"> с даты</w:t>
      </w:r>
      <w:r w:rsidR="003A01B6" w:rsidRPr="003A01B6">
        <w:rPr>
          <w:rFonts w:ascii="GHEA Grapalat" w:hAnsi="GHEA Grapalat"/>
          <w:i w:val="0"/>
          <w:lang w:val="ru-RU"/>
        </w:rPr>
        <w:t xml:space="preserve"> </w:t>
      </w:r>
      <w:r w:rsidRPr="007A6956">
        <w:rPr>
          <w:rFonts w:ascii="GHEA Grapalat" w:hAnsi="GHEA Grapalat"/>
          <w:i w:val="0"/>
          <w:lang w:val="ru-RU"/>
        </w:rPr>
        <w:t>опубликования н</w:t>
      </w:r>
      <w:r w:rsidR="003A01B6">
        <w:rPr>
          <w:rFonts w:ascii="GHEA Grapalat" w:hAnsi="GHEA Grapalat"/>
          <w:i w:val="0"/>
          <w:lang w:val="ru-RU"/>
        </w:rPr>
        <w:t>астоящего объявления. При этом</w:t>
      </w:r>
      <w:r w:rsidR="003A01B6" w:rsidRPr="003A01B6">
        <w:rPr>
          <w:rFonts w:ascii="GHEA Grapalat" w:hAnsi="GHEA Grapalat"/>
          <w:i w:val="0"/>
          <w:lang w:val="ru-RU"/>
        </w:rPr>
        <w:t xml:space="preserve">, </w:t>
      </w:r>
      <w:r w:rsidRPr="007A6956">
        <w:rPr>
          <w:rFonts w:ascii="GHEA Grapalat" w:hAnsi="GHEA Grapalat"/>
          <w:i w:val="0"/>
          <w:lang w:val="ru-RU"/>
        </w:rPr>
        <w:t xml:space="preserve">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  в первый рабочий день, следующий за получением такого требования. </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 xml:space="preserve">Неполучение приглашения не ограничивает права участника на участие в настоящей процедуре. </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 xml:space="preserve">Заявки на запрос котировок необходимо подать по адресу:  ул. Ашота Ерката 7, с. Лори Берд,  Лорийкская область,  Армения, в документарной форме, до </w:t>
      </w:r>
      <w:r>
        <w:rPr>
          <w:rFonts w:ascii="GHEA Grapalat" w:hAnsi="GHEA Grapalat"/>
          <w:i w:val="0"/>
          <w:color w:val="000000"/>
          <w:lang w:val="ru-RU"/>
        </w:rPr>
        <w:t>1</w:t>
      </w:r>
      <w:r w:rsidR="00351C8E" w:rsidRPr="00351C8E">
        <w:rPr>
          <w:rFonts w:ascii="GHEA Grapalat" w:hAnsi="GHEA Grapalat"/>
          <w:i w:val="0"/>
          <w:color w:val="000000"/>
          <w:lang w:val="ru-RU"/>
        </w:rPr>
        <w:t>4</w:t>
      </w:r>
      <w:r>
        <w:rPr>
          <w:rFonts w:ascii="GHEA Grapalat" w:hAnsi="GHEA Grapalat"/>
          <w:i w:val="0"/>
          <w:color w:val="000000"/>
          <w:lang w:val="ru-RU"/>
        </w:rPr>
        <w:t xml:space="preserve">:00 часов </w:t>
      </w:r>
      <w:r w:rsidRPr="00AD664E">
        <w:rPr>
          <w:rFonts w:ascii="GHEA Grapalat" w:hAnsi="GHEA Grapalat"/>
          <w:i w:val="0"/>
          <w:color w:val="000000"/>
          <w:lang w:val="ru-RU"/>
        </w:rPr>
        <w:t>7</w:t>
      </w:r>
      <w:r w:rsidRPr="001B1D37">
        <w:rPr>
          <w:rFonts w:ascii="GHEA Grapalat" w:hAnsi="GHEA Grapalat"/>
          <w:i w:val="0"/>
          <w:color w:val="000000"/>
          <w:lang w:val="ru-RU"/>
        </w:rPr>
        <w:t xml:space="preserve">-ого </w:t>
      </w:r>
      <w:r w:rsidRPr="007A6956">
        <w:rPr>
          <w:rFonts w:ascii="GHEA Grapalat" w:hAnsi="GHEA Grapalat"/>
          <w:i w:val="0"/>
          <w:color w:val="000000"/>
          <w:lang w:val="ru-RU"/>
        </w:rPr>
        <w:t>дня</w:t>
      </w:r>
      <w:r w:rsidRPr="007A6956">
        <w:rPr>
          <w:rFonts w:ascii="GHEA Grapalat" w:hAnsi="GHEA Grapalat"/>
          <w:i w:val="0"/>
          <w:lang w:val="ru-RU"/>
        </w:rPr>
        <w:t xml:space="preserve"> с даты опубликования настоящего объявления.  Заяв</w:t>
      </w:r>
      <w:r>
        <w:rPr>
          <w:rFonts w:ascii="GHEA Grapalat" w:hAnsi="GHEA Grapalat"/>
          <w:i w:val="0"/>
          <w:lang w:val="ru-RU"/>
        </w:rPr>
        <w:t xml:space="preserve">ки могут быть поданы кроме </w:t>
      </w:r>
      <w:r w:rsidRPr="00FA47C3">
        <w:rPr>
          <w:rFonts w:ascii="GHEA Grapalat" w:hAnsi="GHEA Grapalat"/>
          <w:i w:val="0"/>
          <w:lang w:val="ru-RU"/>
        </w:rPr>
        <w:t>ру</w:t>
      </w:r>
      <w:r w:rsidRPr="007A6956">
        <w:rPr>
          <w:rFonts w:ascii="GHEA Grapalat" w:hAnsi="GHEA Grapalat"/>
          <w:i w:val="0"/>
          <w:lang w:val="ru-RU"/>
        </w:rPr>
        <w:t>ско</w:t>
      </w:r>
      <w:r>
        <w:rPr>
          <w:rFonts w:ascii="GHEA Grapalat" w:hAnsi="GHEA Grapalat"/>
          <w:i w:val="0"/>
          <w:lang w:val="ru-RU"/>
        </w:rPr>
        <w:t xml:space="preserve">го также на английском или </w:t>
      </w:r>
      <w:r w:rsidRPr="00FA47C3">
        <w:rPr>
          <w:rFonts w:ascii="GHEA Grapalat" w:hAnsi="GHEA Grapalat"/>
          <w:i w:val="0"/>
          <w:lang w:val="ru-RU"/>
        </w:rPr>
        <w:t>армянск</w:t>
      </w:r>
      <w:r w:rsidRPr="007A6956">
        <w:rPr>
          <w:rFonts w:ascii="GHEA Grapalat" w:hAnsi="GHEA Grapalat"/>
          <w:i w:val="0"/>
          <w:lang w:val="ru-RU"/>
        </w:rPr>
        <w:t>ом языке.</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 xml:space="preserve">Вскрытие заявок будет проводиться по адресу ул. Ашота Ерката 7, с. Лори Берд,  Лорийкская область,  Армения, </w:t>
      </w:r>
      <w:r w:rsidR="00CB1897" w:rsidRPr="00CB1897">
        <w:rPr>
          <w:rFonts w:ascii="GHEA Grapalat" w:hAnsi="GHEA Grapalat"/>
          <w:i w:val="0"/>
          <w:color w:val="000000"/>
          <w:lang w:val="ru-RU"/>
        </w:rPr>
        <w:t>20</w:t>
      </w:r>
      <w:r w:rsidRPr="001B1D37">
        <w:rPr>
          <w:rFonts w:ascii="GHEA Grapalat" w:hAnsi="GHEA Grapalat"/>
          <w:i w:val="0"/>
          <w:color w:val="000000"/>
          <w:lang w:val="ru-RU"/>
        </w:rPr>
        <w:t xml:space="preserve">-ого </w:t>
      </w:r>
      <w:r w:rsidR="00CB1897" w:rsidRPr="00CB1897">
        <w:rPr>
          <w:rFonts w:ascii="GHEA Grapalat" w:hAnsi="GHEA Grapalat"/>
          <w:i w:val="0"/>
          <w:color w:val="000000"/>
          <w:lang w:val="ru-RU"/>
        </w:rPr>
        <w:t>феврал</w:t>
      </w:r>
      <w:r w:rsidR="00111618" w:rsidRPr="00111618">
        <w:rPr>
          <w:rFonts w:ascii="GHEA Grapalat" w:hAnsi="GHEA Grapalat"/>
          <w:i w:val="0"/>
          <w:color w:val="000000"/>
          <w:lang w:val="ru-RU"/>
        </w:rPr>
        <w:t>я</w:t>
      </w:r>
      <w:r>
        <w:rPr>
          <w:rFonts w:ascii="GHEA Grapalat" w:hAnsi="GHEA Grapalat"/>
          <w:i w:val="0"/>
          <w:lang w:val="ru-RU"/>
        </w:rPr>
        <w:t xml:space="preserve"> в 1</w:t>
      </w:r>
      <w:r w:rsidR="00351C8E" w:rsidRPr="00351C8E">
        <w:rPr>
          <w:rFonts w:ascii="GHEA Grapalat" w:hAnsi="GHEA Grapalat"/>
          <w:i w:val="0"/>
          <w:lang w:val="ru-RU"/>
        </w:rPr>
        <w:t>4</w:t>
      </w:r>
      <w:r w:rsidRPr="007A6956">
        <w:rPr>
          <w:rFonts w:ascii="GHEA Grapalat" w:hAnsi="GHEA Grapalat"/>
          <w:i w:val="0"/>
          <w:lang w:val="ru-RU"/>
        </w:rPr>
        <w:t xml:space="preserve">:00 часов. </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5037BA" w:rsidRPr="007A6956" w:rsidRDefault="005037BA" w:rsidP="005037BA">
      <w:pPr>
        <w:pStyle w:val="a3"/>
        <w:spacing w:line="240" w:lineRule="auto"/>
        <w:ind w:firstLine="567"/>
        <w:rPr>
          <w:rFonts w:ascii="GHEA Grapalat" w:hAnsi="GHEA Grapalat"/>
          <w:i w:val="0"/>
          <w:lang w:val="ru-RU"/>
        </w:rPr>
      </w:pPr>
      <w:r w:rsidRPr="007A6956">
        <w:rPr>
          <w:rFonts w:ascii="GHEA Grapalat" w:hAnsi="GHEA Grapalat"/>
          <w:i w:val="0"/>
          <w:lang w:val="ru-RU"/>
        </w:rPr>
        <w:t>Для получения дополнительной информации, связанной с настоящим объявлением, можно обратиться к секретарю Оценочной комиссии Ар</w:t>
      </w:r>
      <w:r w:rsidRPr="005037BA">
        <w:rPr>
          <w:rFonts w:ascii="GHEA Grapalat" w:hAnsi="GHEA Grapalat"/>
          <w:i w:val="0"/>
          <w:lang w:val="ru-RU"/>
        </w:rPr>
        <w:t>а</w:t>
      </w:r>
      <w:r w:rsidRPr="007A6956">
        <w:rPr>
          <w:rFonts w:ascii="GHEA Grapalat" w:hAnsi="GHEA Grapalat"/>
          <w:i w:val="0"/>
          <w:lang w:val="ru-RU"/>
        </w:rPr>
        <w:t xml:space="preserve"> Чобаняну.</w:t>
      </w:r>
    </w:p>
    <w:p w:rsidR="005037BA" w:rsidRPr="007A6956" w:rsidRDefault="005037BA" w:rsidP="005037BA">
      <w:pPr>
        <w:pStyle w:val="a3"/>
        <w:spacing w:line="240" w:lineRule="auto"/>
        <w:ind w:left="2694" w:firstLine="0"/>
        <w:rPr>
          <w:rFonts w:ascii="GHEA Grapalat" w:hAnsi="GHEA Grapalat"/>
          <w:i w:val="0"/>
          <w:lang w:val="ru-RU"/>
        </w:rPr>
      </w:pPr>
    </w:p>
    <w:p w:rsidR="005037BA" w:rsidRPr="007A6956" w:rsidRDefault="005037BA" w:rsidP="005037BA">
      <w:pPr>
        <w:pStyle w:val="a3"/>
        <w:spacing w:line="240" w:lineRule="auto"/>
        <w:ind w:firstLine="0"/>
        <w:rPr>
          <w:rFonts w:ascii="GHEA Grapalat" w:hAnsi="GHEA Grapalat"/>
          <w:i w:val="0"/>
          <w:u w:val="single"/>
          <w:lang w:val="ru-RU"/>
        </w:rPr>
      </w:pPr>
      <w:r w:rsidRPr="007A6956">
        <w:rPr>
          <w:rFonts w:ascii="GHEA Grapalat" w:hAnsi="GHEA Grapalat"/>
          <w:i w:val="0"/>
          <w:lang w:val="ru-RU"/>
        </w:rPr>
        <w:t>Телефон</w:t>
      </w:r>
      <w:r w:rsidRPr="00E75986">
        <w:rPr>
          <w:rFonts w:ascii="GHEA Grapalat" w:hAnsi="GHEA Grapalat"/>
          <w:i w:val="0"/>
          <w:lang w:val="ru-RU"/>
        </w:rPr>
        <w:t>: 0</w:t>
      </w:r>
      <w:r w:rsidRPr="007A6956">
        <w:rPr>
          <w:rFonts w:ascii="GHEA Grapalat" w:hAnsi="GHEA Grapalat"/>
          <w:i w:val="0"/>
          <w:lang w:val="af-ZA"/>
        </w:rPr>
        <w:t>94 90 92 33</w:t>
      </w:r>
    </w:p>
    <w:p w:rsidR="005037BA" w:rsidRDefault="005037BA" w:rsidP="005037BA">
      <w:pPr>
        <w:pStyle w:val="a3"/>
        <w:spacing w:line="240" w:lineRule="auto"/>
        <w:ind w:firstLine="0"/>
        <w:rPr>
          <w:rFonts w:ascii="GHEA Grapalat" w:hAnsi="GHEA Grapalat"/>
          <w:i w:val="0"/>
          <w:color w:val="000099"/>
          <w:lang w:val="af-ZA"/>
        </w:rPr>
      </w:pPr>
      <w:r w:rsidRPr="007A6956">
        <w:rPr>
          <w:rFonts w:ascii="GHEA Grapalat" w:hAnsi="GHEA Grapalat"/>
          <w:i w:val="0"/>
          <w:lang w:val="ru-RU"/>
        </w:rPr>
        <w:t xml:space="preserve">Электронная почта: </w:t>
      </w:r>
      <w:hyperlink r:id="rId8" w:history="1">
        <w:r w:rsidRPr="007A6956">
          <w:rPr>
            <w:rStyle w:val="a9"/>
            <w:rFonts w:ascii="GHEA Grapalat" w:hAnsi="GHEA Grapalat"/>
            <w:i w:val="0"/>
            <w:color w:val="auto"/>
            <w:u w:val="none"/>
            <w:lang w:val="af-ZA"/>
          </w:rPr>
          <w:t>aaa-cccc@rambler.ru</w:t>
        </w:r>
      </w:hyperlink>
      <w:r>
        <w:rPr>
          <w:rFonts w:ascii="GHEA Grapalat" w:hAnsi="GHEA Grapalat"/>
          <w:i w:val="0"/>
          <w:lang w:val="af-ZA"/>
        </w:rPr>
        <w:t>.</w:t>
      </w:r>
    </w:p>
    <w:p w:rsidR="005037BA" w:rsidRPr="007A6956" w:rsidRDefault="005037BA" w:rsidP="005037BA">
      <w:pPr>
        <w:pStyle w:val="a3"/>
        <w:spacing w:line="240" w:lineRule="auto"/>
        <w:ind w:firstLine="0"/>
        <w:rPr>
          <w:rFonts w:ascii="GHEA Grapalat" w:hAnsi="GHEA Grapalat"/>
          <w:i w:val="0"/>
          <w:lang w:val="ru-RU"/>
        </w:rPr>
      </w:pPr>
    </w:p>
    <w:p w:rsidR="005037BA" w:rsidRPr="00E75986" w:rsidRDefault="005037BA" w:rsidP="005037BA">
      <w:pPr>
        <w:pStyle w:val="a3"/>
        <w:spacing w:line="240" w:lineRule="auto"/>
        <w:ind w:firstLine="0"/>
        <w:rPr>
          <w:rFonts w:ascii="GHEA Grapalat" w:hAnsi="GHEA Grapalat"/>
          <w:i w:val="0"/>
          <w:u w:val="single"/>
          <w:lang w:val="en-US"/>
        </w:rPr>
      </w:pPr>
      <w:r w:rsidRPr="007A6956">
        <w:rPr>
          <w:rFonts w:ascii="GHEA Grapalat" w:hAnsi="GHEA Grapalat"/>
          <w:i w:val="0"/>
          <w:lang w:val="ru-RU"/>
        </w:rPr>
        <w:t>Заказчик</w:t>
      </w:r>
      <w:r w:rsidRPr="00E75986">
        <w:rPr>
          <w:rFonts w:ascii="GHEA Grapalat" w:hAnsi="GHEA Grapalat"/>
          <w:i w:val="0"/>
          <w:lang w:val="en-US"/>
        </w:rPr>
        <w:t xml:space="preserve">: </w:t>
      </w:r>
      <w:r w:rsidRPr="007A6956">
        <w:rPr>
          <w:rFonts w:ascii="GHEA Grapalat" w:hAnsi="GHEA Grapalat"/>
          <w:i w:val="0"/>
          <w:lang w:val="ru-RU"/>
        </w:rPr>
        <w:t>Муниципалитет</w:t>
      </w:r>
      <w:r w:rsidRPr="00E75986">
        <w:rPr>
          <w:rFonts w:ascii="GHEA Grapalat" w:hAnsi="GHEA Grapalat"/>
          <w:i w:val="0"/>
          <w:lang w:val="en-US"/>
        </w:rPr>
        <w:t xml:space="preserve"> </w:t>
      </w:r>
      <w:r w:rsidRPr="007A6956">
        <w:rPr>
          <w:rFonts w:ascii="GHEA Grapalat" w:hAnsi="GHEA Grapalat"/>
          <w:i w:val="0"/>
          <w:lang w:val="ru-RU"/>
        </w:rPr>
        <w:t>Лори</w:t>
      </w:r>
      <w:r w:rsidRPr="00E75986">
        <w:rPr>
          <w:rFonts w:ascii="GHEA Grapalat" w:hAnsi="GHEA Grapalat"/>
          <w:i w:val="0"/>
          <w:lang w:val="en-US"/>
        </w:rPr>
        <w:t xml:space="preserve"> </w:t>
      </w:r>
      <w:r w:rsidRPr="007A6956">
        <w:rPr>
          <w:rFonts w:ascii="GHEA Grapalat" w:hAnsi="GHEA Grapalat"/>
          <w:i w:val="0"/>
          <w:lang w:val="ru-RU"/>
        </w:rPr>
        <w:t>Берда</w:t>
      </w:r>
      <w:r w:rsidRPr="00E75986">
        <w:rPr>
          <w:rFonts w:ascii="GHEA Grapalat" w:hAnsi="GHEA Grapalat"/>
          <w:i w:val="0"/>
          <w:lang w:val="en-US"/>
        </w:rPr>
        <w:t>.</w:t>
      </w:r>
    </w:p>
    <w:p w:rsidR="005037BA" w:rsidRPr="007A6956" w:rsidRDefault="005037BA" w:rsidP="005037BA">
      <w:pPr>
        <w:pStyle w:val="aa"/>
        <w:ind w:right="-7"/>
        <w:rPr>
          <w:rFonts w:ascii="GHEA Grapalat" w:hAnsi="GHEA Grapalat" w:cs="Sylfaen"/>
          <w:sz w:val="20"/>
          <w:szCs w:val="20"/>
          <w:lang w:val="af-ZA"/>
        </w:rPr>
      </w:pPr>
    </w:p>
    <w:p w:rsidR="005037BA" w:rsidRPr="00E75986" w:rsidRDefault="005037BA" w:rsidP="005037BA">
      <w:pPr>
        <w:spacing w:line="240" w:lineRule="auto"/>
        <w:rPr>
          <w:rFonts w:ascii="GHEA Grapalat" w:hAnsi="GHEA Grapalat"/>
        </w:rPr>
      </w:pPr>
    </w:p>
    <w:p w:rsidR="005037BA" w:rsidRPr="00E75986" w:rsidRDefault="005037BA" w:rsidP="005037BA">
      <w:pPr>
        <w:pStyle w:val="aa"/>
        <w:ind w:right="-7"/>
        <w:rPr>
          <w:rFonts w:ascii="GHEA Grapalat" w:hAnsi="GHEA Grapalat" w:cs="Sylfaen"/>
          <w:sz w:val="20"/>
          <w:szCs w:val="20"/>
        </w:rPr>
      </w:pPr>
    </w:p>
    <w:p w:rsidR="005037BA" w:rsidRPr="007A6956" w:rsidRDefault="005037BA" w:rsidP="005037BA">
      <w:pPr>
        <w:pStyle w:val="aa"/>
        <w:ind w:right="-7"/>
        <w:rPr>
          <w:rFonts w:ascii="GHEA Grapalat" w:hAnsi="GHEA Grapalat" w:cs="Sylfaen"/>
          <w:sz w:val="20"/>
          <w:szCs w:val="20"/>
          <w:lang w:val="af-ZA"/>
        </w:rPr>
      </w:pPr>
    </w:p>
    <w:p w:rsidR="005037BA" w:rsidRDefault="005037BA" w:rsidP="005037BA">
      <w:pPr>
        <w:pStyle w:val="aa"/>
        <w:ind w:right="-7"/>
        <w:rPr>
          <w:rFonts w:ascii="GHEA Grapalat" w:hAnsi="GHEA Grapalat" w:cs="Sylfaen"/>
          <w:sz w:val="20"/>
          <w:szCs w:val="20"/>
          <w:lang w:val="af-ZA"/>
        </w:rPr>
      </w:pPr>
    </w:p>
    <w:p w:rsidR="005037BA" w:rsidRPr="007A6956" w:rsidRDefault="005037BA" w:rsidP="005037BA">
      <w:pPr>
        <w:pStyle w:val="aa"/>
        <w:ind w:right="-7"/>
        <w:rPr>
          <w:rFonts w:ascii="GHEA Grapalat" w:hAnsi="GHEA Grapalat" w:cs="Sylfaen"/>
          <w:sz w:val="20"/>
          <w:szCs w:val="20"/>
          <w:lang w:val="af-ZA"/>
        </w:rPr>
      </w:pPr>
    </w:p>
    <w:p w:rsidR="005037BA" w:rsidRPr="007A6956" w:rsidRDefault="005037BA" w:rsidP="005037BA">
      <w:pPr>
        <w:pStyle w:val="aa"/>
        <w:ind w:right="-7"/>
        <w:rPr>
          <w:rFonts w:ascii="GHEA Grapalat" w:hAnsi="GHEA Grapalat" w:cs="Sylfaen"/>
          <w:sz w:val="20"/>
          <w:szCs w:val="20"/>
          <w:lang w:val="af-ZA"/>
        </w:rPr>
      </w:pPr>
    </w:p>
    <w:p w:rsidR="005037BA" w:rsidRPr="007A6956" w:rsidRDefault="005037BA" w:rsidP="005037BA">
      <w:pPr>
        <w:pStyle w:val="a3"/>
        <w:spacing w:line="240" w:lineRule="auto"/>
        <w:ind w:firstLine="0"/>
        <w:jc w:val="center"/>
        <w:rPr>
          <w:rFonts w:ascii="GHEA Grapalat" w:hAnsi="GHEA Grapalat"/>
          <w:i w:val="0"/>
        </w:rPr>
      </w:pPr>
      <w:bookmarkStart w:id="0" w:name="_GoBack"/>
      <w:bookmarkEnd w:id="0"/>
      <w:r w:rsidRPr="007A6956">
        <w:rPr>
          <w:rFonts w:ascii="GHEA Grapalat" w:hAnsi="GHEA Grapalat"/>
          <w:i w:val="0"/>
        </w:rPr>
        <w:t>NOTICE</w:t>
      </w:r>
    </w:p>
    <w:p w:rsidR="005037BA" w:rsidRPr="007A6956" w:rsidRDefault="005037BA" w:rsidP="005037BA">
      <w:pPr>
        <w:pStyle w:val="a3"/>
        <w:spacing w:line="240" w:lineRule="auto"/>
        <w:ind w:firstLine="0"/>
        <w:jc w:val="center"/>
        <w:rPr>
          <w:rFonts w:ascii="GHEA Grapalat" w:hAnsi="GHEA Grapalat"/>
          <w:i w:val="0"/>
        </w:rPr>
      </w:pPr>
      <w:r w:rsidRPr="007A6956">
        <w:rPr>
          <w:rFonts w:ascii="GHEA Grapalat" w:hAnsi="GHEA Grapalat"/>
          <w:i w:val="0"/>
        </w:rPr>
        <w:t>ON PRICE QUOTATION</w:t>
      </w:r>
    </w:p>
    <w:p w:rsidR="005037BA" w:rsidRPr="007A6956" w:rsidRDefault="005037BA" w:rsidP="005037BA">
      <w:pPr>
        <w:pStyle w:val="a3"/>
        <w:spacing w:line="240" w:lineRule="auto"/>
        <w:jc w:val="center"/>
        <w:rPr>
          <w:rFonts w:ascii="GHEA Grapalat" w:hAnsi="GHEA Grapalat"/>
          <w:i w:val="0"/>
        </w:rPr>
      </w:pPr>
    </w:p>
    <w:p w:rsidR="005037BA" w:rsidRPr="007A6956" w:rsidRDefault="005037BA" w:rsidP="005037BA">
      <w:pPr>
        <w:pStyle w:val="a3"/>
        <w:spacing w:line="240" w:lineRule="auto"/>
        <w:ind w:left="938" w:right="783" w:firstLine="0"/>
        <w:jc w:val="center"/>
        <w:rPr>
          <w:rFonts w:ascii="GHEA Grapalat" w:hAnsi="GHEA Grapalat"/>
          <w:i w:val="0"/>
        </w:rPr>
      </w:pPr>
      <w:r w:rsidRPr="007A6956">
        <w:rPr>
          <w:rFonts w:ascii="GHEA Grapalat" w:hAnsi="GHEA Grapalat"/>
          <w:i w:val="0"/>
        </w:rPr>
        <w:t>This text of the notice is approved by decision of the Price Quotation Commission N</w:t>
      </w:r>
      <w:r>
        <w:rPr>
          <w:rFonts w:ascii="GHEA Grapalat" w:hAnsi="GHEA Grapalat"/>
          <w:i w:val="0"/>
          <w:color w:val="FF0000"/>
        </w:rPr>
        <w:t xml:space="preserve"> </w:t>
      </w:r>
      <w:r>
        <w:rPr>
          <w:rFonts w:ascii="GHEA Grapalat" w:hAnsi="GHEA Grapalat"/>
          <w:i w:val="0"/>
          <w:color w:val="000000"/>
          <w:lang w:val="en-US"/>
        </w:rPr>
        <w:t>1</w:t>
      </w:r>
      <w:r w:rsidRPr="007A6956">
        <w:rPr>
          <w:rFonts w:ascii="GHEA Grapalat" w:hAnsi="GHEA Grapalat"/>
          <w:i w:val="0"/>
          <w:color w:val="000000"/>
        </w:rPr>
        <w:t xml:space="preserve"> of </w:t>
      </w:r>
      <w:r w:rsidR="00A92CE0">
        <w:rPr>
          <w:rFonts w:ascii="GHEA Grapalat" w:hAnsi="GHEA Grapalat"/>
          <w:i w:val="0"/>
          <w:color w:val="000000"/>
          <w:lang w:val="en-US"/>
        </w:rPr>
        <w:t>13 february</w:t>
      </w:r>
      <w:r w:rsidR="003961D5">
        <w:rPr>
          <w:rFonts w:ascii="GHEA Grapalat" w:hAnsi="GHEA Grapalat"/>
          <w:i w:val="0"/>
          <w:color w:val="000000"/>
          <w:lang w:val="en-US"/>
        </w:rPr>
        <w:t xml:space="preserve"> </w:t>
      </w:r>
      <w:r>
        <w:rPr>
          <w:rFonts w:ascii="GHEA Grapalat" w:hAnsi="GHEA Grapalat"/>
          <w:i w:val="0"/>
        </w:rPr>
        <w:t>of</w:t>
      </w:r>
      <w:r w:rsidR="00A92CE0">
        <w:rPr>
          <w:rFonts w:ascii="GHEA Grapalat" w:hAnsi="GHEA Grapalat"/>
          <w:i w:val="0"/>
        </w:rPr>
        <w:t xml:space="preserve"> 2020</w:t>
      </w:r>
      <w:r w:rsidRPr="007A6956">
        <w:rPr>
          <w:rFonts w:ascii="GHEA Grapalat" w:hAnsi="GHEA Grapalat"/>
          <w:i w:val="0"/>
        </w:rPr>
        <w:t xml:space="preserve"> and is published pursuant to Article 27 of the Law of the Republic of Armenia "On procurement"</w:t>
      </w:r>
    </w:p>
    <w:p w:rsidR="005037BA" w:rsidRPr="007A6956" w:rsidRDefault="005037BA" w:rsidP="005037BA">
      <w:pPr>
        <w:pStyle w:val="a3"/>
        <w:spacing w:line="240" w:lineRule="auto"/>
        <w:jc w:val="center"/>
        <w:rPr>
          <w:rFonts w:ascii="GHEA Grapalat" w:hAnsi="GHEA Grapalat"/>
          <w:i w:val="0"/>
        </w:rPr>
      </w:pPr>
    </w:p>
    <w:p w:rsidR="005037BA" w:rsidRPr="007A6956" w:rsidRDefault="005037BA" w:rsidP="00AE0C4B">
      <w:pPr>
        <w:pStyle w:val="a3"/>
        <w:spacing w:line="240" w:lineRule="auto"/>
        <w:ind w:firstLine="0"/>
        <w:jc w:val="center"/>
        <w:rPr>
          <w:rFonts w:ascii="GHEA Grapalat" w:hAnsi="GHEA Grapalat"/>
          <w:i w:val="0"/>
        </w:rPr>
      </w:pPr>
      <w:r w:rsidRPr="007A6956">
        <w:rPr>
          <w:rFonts w:ascii="GHEA Grapalat" w:hAnsi="GHEA Grapalat"/>
          <w:i w:val="0"/>
        </w:rPr>
        <w:t xml:space="preserve">Code of the price quotation </w:t>
      </w:r>
      <w:r w:rsidR="00170CFD">
        <w:rPr>
          <w:rFonts w:ascii="GHEA Grapalat" w:hAnsi="GHEA Grapalat"/>
          <w:i w:val="0"/>
          <w:lang w:val="af-ZA"/>
        </w:rPr>
        <w:t>&lt;&lt;LMLBH-GHAPDzB-20/02</w:t>
      </w:r>
      <w:r w:rsidR="00AE0C4B" w:rsidRPr="007A6956">
        <w:rPr>
          <w:rFonts w:ascii="GHEA Grapalat" w:hAnsi="GHEA Grapalat"/>
          <w:i w:val="0"/>
          <w:lang w:val="af-ZA"/>
        </w:rPr>
        <w:t>&gt;&gt;</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The contracting authority </w:t>
      </w:r>
      <w:r w:rsidRPr="007A6956">
        <w:rPr>
          <w:rFonts w:ascii="GHEA Grapalat" w:hAnsi="GHEA Grapalat"/>
          <w:i w:val="0"/>
          <w:lang w:val="en-US"/>
        </w:rPr>
        <w:t xml:space="preserve">Lori Berd </w:t>
      </w:r>
      <w:r w:rsidRPr="007A6956">
        <w:rPr>
          <w:rFonts w:ascii="GHEA Grapalat" w:hAnsi="GHEA Grapalat"/>
          <w:i w:val="0"/>
        </w:rPr>
        <w:t xml:space="preserve">Community Headquarters, located at the following address: </w:t>
      </w:r>
      <w:r w:rsidRPr="007A6956">
        <w:rPr>
          <w:rFonts w:ascii="GHEA Grapalat" w:hAnsi="GHEA Grapalat"/>
          <w:i w:val="0"/>
          <w:lang w:val="en-US"/>
        </w:rPr>
        <w:t xml:space="preserve">Ashot Yerkat str. 7, v. Lori Berd, Lori </w:t>
      </w:r>
      <w:r w:rsidRPr="007A6956">
        <w:rPr>
          <w:rFonts w:ascii="GHEA Grapalat" w:hAnsi="GHEA Grapalat"/>
          <w:i w:val="0"/>
        </w:rPr>
        <w:t>region</w:t>
      </w:r>
      <w:r w:rsidRPr="007A6956">
        <w:rPr>
          <w:rFonts w:ascii="GHEA Grapalat" w:hAnsi="GHEA Grapalat"/>
          <w:i w:val="0"/>
          <w:lang w:val="en-US"/>
        </w:rPr>
        <w:t xml:space="preserve">, </w:t>
      </w:r>
      <w:smartTag w:uri="urn:schemas-microsoft-com:office:smarttags" w:element="place">
        <w:smartTag w:uri="urn:schemas-microsoft-com:office:smarttags" w:element="country-region">
          <w:r w:rsidRPr="007A6956">
            <w:rPr>
              <w:rFonts w:ascii="GHEA Grapalat" w:hAnsi="GHEA Grapalat"/>
              <w:i w:val="0"/>
              <w:lang w:val="en-US"/>
            </w:rPr>
            <w:t>Armenia</w:t>
          </w:r>
        </w:smartTag>
      </w:smartTag>
      <w:r>
        <w:rPr>
          <w:rFonts w:ascii="GHEA Grapalat" w:hAnsi="GHEA Grapalat"/>
          <w:i w:val="0"/>
          <w:lang w:val="en-US"/>
        </w:rPr>
        <w:t xml:space="preserve">, </w:t>
      </w:r>
      <w:r w:rsidRPr="007A6956">
        <w:rPr>
          <w:rFonts w:ascii="GHEA Grapalat" w:hAnsi="GHEA Grapalat"/>
          <w:i w:val="0"/>
        </w:rPr>
        <w:t>gives notice for a price quotation which shall be carried out in one stage.</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The bidder selected based on the results of the price quotation will be proposed, in a prescribed manner, to conclude a contract for supply of fuel (hereinafter referred to as "the contract"). </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5037BA" w:rsidRPr="007A6956" w:rsidRDefault="005037BA" w:rsidP="005037BA">
      <w:pPr>
        <w:spacing w:after="160" w:line="240" w:lineRule="auto"/>
        <w:jc w:val="both"/>
        <w:rPr>
          <w:rFonts w:ascii="GHEA Grapalat" w:hAnsi="GHEA Grapalat"/>
          <w:sz w:val="20"/>
          <w:szCs w:val="20"/>
        </w:rPr>
      </w:pPr>
      <w:r w:rsidRPr="007A6956">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For receiving the hard copy of the invitation for the price quotation, it is necessary to apply to the contracting authority </w:t>
      </w:r>
      <w:r w:rsidRPr="007A6956">
        <w:rPr>
          <w:rFonts w:ascii="GHEA Grapalat" w:hAnsi="GHEA Grapalat"/>
          <w:i w:val="0"/>
          <w:color w:val="000000"/>
        </w:rPr>
        <w:t>by</w:t>
      </w:r>
      <w:r w:rsidR="00AE0C4B">
        <w:rPr>
          <w:rFonts w:ascii="GHEA Grapalat" w:hAnsi="GHEA Grapalat"/>
          <w:i w:val="0"/>
          <w:color w:val="000000"/>
        </w:rPr>
        <w:t xml:space="preserve"> </w:t>
      </w:r>
      <w:r w:rsidR="001F2367">
        <w:rPr>
          <w:rFonts w:ascii="GHEA Grapalat" w:hAnsi="GHEA Grapalat"/>
          <w:i w:val="0"/>
          <w:color w:val="000000"/>
        </w:rPr>
        <w:t>14</w:t>
      </w:r>
      <w:r w:rsidRPr="007A6956">
        <w:rPr>
          <w:rFonts w:ascii="GHEA Grapalat" w:hAnsi="GHEA Grapalat"/>
          <w:i w:val="0"/>
          <w:color w:val="000000"/>
        </w:rPr>
        <w:t xml:space="preserve">:00 o'clock of the </w:t>
      </w:r>
      <w:r>
        <w:rPr>
          <w:rFonts w:ascii="GHEA Grapalat" w:hAnsi="GHEA Grapalat"/>
          <w:i w:val="0"/>
          <w:color w:val="000000"/>
          <w:lang w:val="en-US"/>
        </w:rPr>
        <w:t>6</w:t>
      </w:r>
      <w:r w:rsidRPr="007A6956">
        <w:rPr>
          <w:rFonts w:ascii="GHEA Grapalat" w:hAnsi="GHEA Grapalat"/>
          <w:i w:val="0"/>
          <w:color w:val="000000"/>
        </w:rPr>
        <w:t xml:space="preserve"> day</w:t>
      </w:r>
      <w:r w:rsidRPr="007A6956">
        <w:rPr>
          <w:rFonts w:ascii="GHEA Grapalat" w:hAnsi="GHEA Grapalat"/>
          <w:i w:val="0"/>
        </w:rPr>
        <w:t xml:space="preserve"> from the date of publication of this notice</w:t>
      </w:r>
      <w:r w:rsidRPr="007A6956">
        <w:rPr>
          <w:rFonts w:ascii="GHEA Grapalat" w:hAnsi="GHEA Grapalat"/>
          <w:i w:val="0"/>
          <w:spacing w:val="2"/>
        </w:rPr>
        <w:t>. Moreover, an application in writing must be submitted to the contracting authority for receiving the hard copy of the invitation. The contracting authority shall ensure the free of charge provision of the hard copy of the invitat</w:t>
      </w:r>
      <w:r w:rsidR="00AE0C4B">
        <w:rPr>
          <w:rFonts w:ascii="GHEA Grapalat" w:hAnsi="GHEA Grapalat"/>
          <w:i w:val="0"/>
          <w:spacing w:val="2"/>
        </w:rPr>
        <w:t xml:space="preserve">ion </w:t>
      </w:r>
      <w:r w:rsidRPr="007A6956">
        <w:rPr>
          <w:rFonts w:ascii="GHEA Grapalat" w:hAnsi="GHEA Grapalat"/>
          <w:i w:val="0"/>
          <w:spacing w:val="2"/>
        </w:rPr>
        <w:t xml:space="preserve">on the first working day following the receipt of such request. </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Failure to receive the invitation shall not limit the bidder's right to participate in this procedure. </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The bids for the price quotation must be submitted to the following address:</w:t>
      </w:r>
      <w:r w:rsidRPr="007A6956">
        <w:rPr>
          <w:rFonts w:ascii="GHEA Grapalat" w:hAnsi="GHEA Grapalat"/>
          <w:i w:val="0"/>
          <w:lang w:val="en-US"/>
        </w:rPr>
        <w:t xml:space="preserve"> Ashot Yerkat str. 7, v. Lori Berd, Lori </w:t>
      </w:r>
      <w:r w:rsidRPr="007A6956">
        <w:rPr>
          <w:rFonts w:ascii="GHEA Grapalat" w:hAnsi="GHEA Grapalat"/>
          <w:i w:val="0"/>
        </w:rPr>
        <w:t>region</w:t>
      </w:r>
      <w:r w:rsidRPr="007A6956">
        <w:rPr>
          <w:rFonts w:ascii="GHEA Grapalat" w:hAnsi="GHEA Grapalat"/>
          <w:i w:val="0"/>
          <w:lang w:val="en-US"/>
        </w:rPr>
        <w:t>, Armenia</w:t>
      </w:r>
      <w:r w:rsidR="00AE0C4B">
        <w:rPr>
          <w:rFonts w:ascii="GHEA Grapalat" w:hAnsi="GHEA Grapalat"/>
          <w:i w:val="0"/>
          <w:lang w:val="en-US"/>
        </w:rPr>
        <w:t xml:space="preserve">, </w:t>
      </w:r>
      <w:r w:rsidRPr="007A6956">
        <w:rPr>
          <w:rFonts w:ascii="GHEA Grapalat" w:hAnsi="GHEA Grapalat"/>
          <w:i w:val="0"/>
        </w:rPr>
        <w:t xml:space="preserve">in hard copy, by </w:t>
      </w:r>
      <w:r w:rsidR="000D750C">
        <w:rPr>
          <w:rFonts w:ascii="GHEA Grapalat" w:hAnsi="GHEA Grapalat"/>
          <w:i w:val="0"/>
          <w:color w:val="000000"/>
        </w:rPr>
        <w:t>14</w:t>
      </w:r>
      <w:r w:rsidRPr="007A6956">
        <w:rPr>
          <w:rFonts w:ascii="GHEA Grapalat" w:hAnsi="GHEA Grapalat"/>
          <w:i w:val="0"/>
          <w:color w:val="000000"/>
        </w:rPr>
        <w:t xml:space="preserve">:00 o'clock of the </w:t>
      </w:r>
      <w:r w:rsidRPr="007A6956">
        <w:rPr>
          <w:rFonts w:ascii="GHEA Grapalat" w:hAnsi="GHEA Grapalat"/>
          <w:i w:val="0"/>
          <w:color w:val="000000"/>
          <w:lang w:val="en-US"/>
        </w:rPr>
        <w:t xml:space="preserve">7 </w:t>
      </w:r>
      <w:r w:rsidRPr="007A6956">
        <w:rPr>
          <w:rFonts w:ascii="GHEA Grapalat" w:hAnsi="GHEA Grapalat"/>
          <w:i w:val="0"/>
          <w:color w:val="000000"/>
        </w:rPr>
        <w:t>day</w:t>
      </w:r>
      <w:r w:rsidRPr="007A6956">
        <w:rPr>
          <w:rFonts w:ascii="GHEA Grapalat" w:hAnsi="GHEA Grapalat"/>
          <w:i w:val="0"/>
        </w:rPr>
        <w:t xml:space="preserve"> from the date of publication of this notice.  The bids may, in addition to Armenian, also be submitted in English or Russian. </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The bid opening will take place at the following address:</w:t>
      </w:r>
      <w:r w:rsidRPr="007A6956">
        <w:rPr>
          <w:rFonts w:ascii="GHEA Grapalat" w:hAnsi="GHEA Grapalat"/>
          <w:i w:val="0"/>
          <w:lang w:val="en-US"/>
        </w:rPr>
        <w:t xml:space="preserve"> Ashot Yerkat str. 7, v. Lori Berd, Lori </w:t>
      </w:r>
      <w:r w:rsidRPr="007A6956">
        <w:rPr>
          <w:rFonts w:ascii="GHEA Grapalat" w:hAnsi="GHEA Grapalat"/>
          <w:i w:val="0"/>
        </w:rPr>
        <w:t>region</w:t>
      </w:r>
      <w:r w:rsidRPr="007A6956">
        <w:rPr>
          <w:rFonts w:ascii="GHEA Grapalat" w:hAnsi="GHEA Grapalat"/>
          <w:i w:val="0"/>
          <w:lang w:val="en-US"/>
        </w:rPr>
        <w:t>, Armenia.</w:t>
      </w:r>
      <w:r>
        <w:rPr>
          <w:rFonts w:ascii="GHEA Grapalat" w:hAnsi="GHEA Grapalat"/>
          <w:i w:val="0"/>
          <w:lang w:val="en-US"/>
        </w:rPr>
        <w:t>on</w:t>
      </w:r>
      <w:r w:rsidRPr="007A6956">
        <w:rPr>
          <w:rFonts w:ascii="GHEA Grapalat" w:hAnsi="GHEA Grapalat"/>
          <w:i w:val="0"/>
        </w:rPr>
        <w:t xml:space="preserve"> </w:t>
      </w:r>
      <w:r>
        <w:rPr>
          <w:rFonts w:ascii="GHEA Grapalat" w:hAnsi="GHEA Grapalat"/>
          <w:i w:val="0"/>
        </w:rPr>
        <w:t xml:space="preserve"> </w:t>
      </w:r>
      <w:r w:rsidR="00CE316C">
        <w:rPr>
          <w:rFonts w:ascii="GHEA Grapalat" w:hAnsi="GHEA Grapalat"/>
          <w:i w:val="0"/>
        </w:rPr>
        <w:t>february 20</w:t>
      </w:r>
      <w:r w:rsidRPr="00005777">
        <w:rPr>
          <w:rFonts w:ascii="GHEA Grapalat" w:hAnsi="GHEA Grapalat"/>
          <w:i w:val="0"/>
        </w:rPr>
        <w:t xml:space="preserve"> at </w:t>
      </w:r>
      <w:r w:rsidR="000D750C">
        <w:rPr>
          <w:rFonts w:ascii="GHEA Grapalat" w:hAnsi="GHEA Grapalat"/>
          <w:i w:val="0"/>
          <w:color w:val="000000"/>
        </w:rPr>
        <w:t>14</w:t>
      </w:r>
      <w:r w:rsidRPr="00005777">
        <w:rPr>
          <w:rFonts w:ascii="GHEA Grapalat" w:hAnsi="GHEA Grapalat"/>
          <w:i w:val="0"/>
          <w:color w:val="000000"/>
        </w:rPr>
        <w:t>:00 o'clock.</w:t>
      </w:r>
      <w:r w:rsidRPr="007A6956">
        <w:rPr>
          <w:rFonts w:ascii="GHEA Grapalat" w:hAnsi="GHEA Grapalat"/>
          <w:i w:val="0"/>
        </w:rPr>
        <w:t xml:space="preserve">. </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The appeals concerning this procedure must by filed to the Procurement Appeals Board, to the following address: </w:t>
      </w:r>
      <w:smartTag w:uri="urn:schemas-microsoft-com:office:smarttags" w:element="Street">
        <w:smartTag w:uri="urn:schemas-microsoft-com:office:smarttags" w:element="address">
          <w:r w:rsidRPr="007A6956">
            <w:rPr>
              <w:rFonts w:ascii="GHEA Grapalat" w:hAnsi="GHEA Grapalat"/>
              <w:i w:val="0"/>
            </w:rPr>
            <w:t>Melik-Adamyan St.</w:t>
          </w:r>
        </w:smartTag>
      </w:smartTag>
      <w:r w:rsidRPr="007A6956">
        <w:rPr>
          <w:rFonts w:ascii="GHEA Grapalat" w:hAnsi="GHEA Grapalat"/>
          <w:i w:val="0"/>
        </w:rPr>
        <w:t xml:space="preserve"> 1., </w:t>
      </w:r>
      <w:smartTag w:uri="urn:schemas-microsoft-com:office:smarttags" w:element="place">
        <w:smartTag w:uri="urn:schemas-microsoft-com:office:smarttags" w:element="City">
          <w:r w:rsidRPr="007A6956">
            <w:rPr>
              <w:rFonts w:ascii="GHEA Grapalat" w:hAnsi="GHEA Grapalat"/>
              <w:i w:val="0"/>
            </w:rPr>
            <w:t>Yerevan</w:t>
          </w:r>
        </w:smartTag>
      </w:smartTag>
      <w:r w:rsidRPr="007A6956">
        <w:rPr>
          <w:rFonts w:ascii="GHEA Grapalat" w:hAnsi="GHEA Grapalat"/>
          <w:i w:val="0"/>
        </w:rPr>
        <w:t xml:space="preserve">.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w:t>
      </w:r>
      <w:smartTag w:uri="urn:schemas-microsoft-com:office:smarttags" w:element="place">
        <w:smartTag w:uri="urn:schemas-microsoft-com:office:smarttags" w:element="PlaceType">
          <w:r w:rsidRPr="007A6956">
            <w:rPr>
              <w:rFonts w:ascii="GHEA Grapalat" w:hAnsi="GHEA Grapalat"/>
              <w:i w:val="0"/>
            </w:rPr>
            <w:t>Republic</w:t>
          </w:r>
        </w:smartTag>
        <w:r w:rsidRPr="007A6956">
          <w:rPr>
            <w:rFonts w:ascii="GHEA Grapalat" w:hAnsi="GHEA Grapalat"/>
            <w:i w:val="0"/>
          </w:rPr>
          <w:t xml:space="preserve"> of </w:t>
        </w:r>
        <w:smartTag w:uri="urn:schemas-microsoft-com:office:smarttags" w:element="PlaceName">
          <w:r w:rsidRPr="007A6956">
            <w:rPr>
              <w:rFonts w:ascii="GHEA Grapalat" w:hAnsi="GHEA Grapalat"/>
              <w:i w:val="0"/>
            </w:rPr>
            <w:t>Armenia</w:t>
          </w:r>
        </w:smartTag>
      </w:smartTag>
      <w:r w:rsidRPr="007A6956">
        <w:rPr>
          <w:rFonts w:ascii="GHEA Grapalat" w:hAnsi="GHEA Grapalat"/>
          <w:i w:val="0"/>
        </w:rPr>
        <w:t xml:space="preserve">. </w:t>
      </w: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For receiving additional information concerning this notice, you may apply to </w:t>
      </w:r>
      <w:r w:rsidRPr="007A6956">
        <w:rPr>
          <w:rFonts w:ascii="GHEA Grapalat" w:hAnsi="GHEA Grapalat"/>
          <w:i w:val="0"/>
          <w:u w:val="single"/>
        </w:rPr>
        <w:t>A</w:t>
      </w:r>
      <w:r w:rsidRPr="007A6956">
        <w:rPr>
          <w:rFonts w:ascii="GHEA Grapalat" w:hAnsi="GHEA Grapalat"/>
          <w:i w:val="0"/>
          <w:u w:val="single"/>
          <w:lang w:val="en-US"/>
        </w:rPr>
        <w:t>ra Choban</w:t>
      </w:r>
      <w:r w:rsidRPr="007A6956">
        <w:rPr>
          <w:rFonts w:ascii="GHEA Grapalat" w:hAnsi="GHEA Grapalat"/>
          <w:i w:val="0"/>
          <w:u w:val="single"/>
        </w:rPr>
        <w:t>yan:</w:t>
      </w:r>
      <w:r w:rsidRPr="007A6956">
        <w:rPr>
          <w:rFonts w:ascii="GHEA Grapalat" w:hAnsi="GHEA Grapalat"/>
          <w:i w:val="0"/>
        </w:rPr>
        <w:t>, Secretary of the Evaluation Commission</w:t>
      </w:r>
    </w:p>
    <w:p w:rsidR="005037BA" w:rsidRPr="007A6956" w:rsidRDefault="005037BA" w:rsidP="005037BA">
      <w:pPr>
        <w:pStyle w:val="a3"/>
        <w:spacing w:line="240" w:lineRule="auto"/>
        <w:ind w:left="2694" w:firstLine="0"/>
        <w:rPr>
          <w:rFonts w:ascii="GHEA Grapalat" w:hAnsi="GHEA Grapalat"/>
          <w:i w:val="0"/>
        </w:rPr>
      </w:pPr>
    </w:p>
    <w:p w:rsidR="005037BA" w:rsidRPr="007A6956" w:rsidRDefault="005037BA" w:rsidP="005037BA">
      <w:pPr>
        <w:pStyle w:val="a3"/>
        <w:spacing w:line="240" w:lineRule="auto"/>
        <w:ind w:firstLine="0"/>
        <w:rPr>
          <w:rFonts w:ascii="GHEA Grapalat" w:hAnsi="GHEA Grapalat"/>
          <w:i w:val="0"/>
          <w:u w:val="single"/>
          <w:lang w:val="en-US"/>
        </w:rPr>
      </w:pPr>
      <w:r w:rsidRPr="007A6956">
        <w:rPr>
          <w:rFonts w:ascii="GHEA Grapalat" w:hAnsi="GHEA Grapalat"/>
          <w:i w:val="0"/>
        </w:rPr>
        <w:t xml:space="preserve">Telephone </w:t>
      </w:r>
      <w:r w:rsidRPr="007A6956">
        <w:rPr>
          <w:rFonts w:ascii="GHEA Grapalat" w:hAnsi="GHEA Grapalat"/>
          <w:i w:val="0"/>
          <w:lang w:val="en-US"/>
        </w:rPr>
        <w:t>094 90 92 33</w:t>
      </w:r>
    </w:p>
    <w:p w:rsidR="005037BA" w:rsidRPr="007A6956" w:rsidRDefault="005037BA" w:rsidP="005037BA">
      <w:pPr>
        <w:pStyle w:val="a3"/>
        <w:spacing w:line="240" w:lineRule="auto"/>
        <w:ind w:firstLine="0"/>
        <w:rPr>
          <w:rFonts w:ascii="GHEA Grapalat" w:hAnsi="GHEA Grapalat"/>
          <w:i w:val="0"/>
          <w:lang w:val="af-ZA"/>
        </w:rPr>
      </w:pPr>
      <w:r w:rsidRPr="007A6956">
        <w:rPr>
          <w:rFonts w:ascii="GHEA Grapalat" w:hAnsi="GHEA Grapalat"/>
          <w:i w:val="0"/>
        </w:rPr>
        <w:t xml:space="preserve">E-mail: </w:t>
      </w:r>
      <w:hyperlink r:id="rId9" w:history="1">
        <w:r w:rsidRPr="007A6956">
          <w:rPr>
            <w:rStyle w:val="a9"/>
            <w:rFonts w:ascii="GHEA Grapalat" w:hAnsi="GHEA Grapalat"/>
            <w:i w:val="0"/>
            <w:color w:val="auto"/>
            <w:u w:val="none"/>
            <w:lang w:val="af-ZA"/>
          </w:rPr>
          <w:t>aaa-cccc@rambler.ru</w:t>
        </w:r>
      </w:hyperlink>
    </w:p>
    <w:p w:rsidR="005037BA" w:rsidRPr="007A6956" w:rsidRDefault="005037BA" w:rsidP="005037BA">
      <w:pPr>
        <w:pStyle w:val="a3"/>
        <w:spacing w:line="240" w:lineRule="auto"/>
        <w:ind w:firstLine="0"/>
        <w:rPr>
          <w:rFonts w:ascii="GHEA Grapalat" w:hAnsi="GHEA Grapalat"/>
          <w:i w:val="0"/>
          <w:lang w:val="en-US"/>
        </w:rPr>
      </w:pPr>
    </w:p>
    <w:p w:rsidR="005037BA" w:rsidRPr="007A6956" w:rsidRDefault="005037BA" w:rsidP="005037BA">
      <w:pPr>
        <w:pStyle w:val="a3"/>
        <w:spacing w:line="240" w:lineRule="auto"/>
        <w:ind w:firstLine="0"/>
        <w:rPr>
          <w:rFonts w:ascii="GHEA Grapalat" w:hAnsi="GHEA Grapalat"/>
          <w:i w:val="0"/>
        </w:rPr>
      </w:pPr>
      <w:r w:rsidRPr="007A6956">
        <w:rPr>
          <w:rFonts w:ascii="GHEA Grapalat" w:hAnsi="GHEA Grapalat"/>
          <w:i w:val="0"/>
        </w:rPr>
        <w:t xml:space="preserve">Contracting authority </w:t>
      </w:r>
      <w:r w:rsidRPr="007A6956">
        <w:rPr>
          <w:rFonts w:ascii="GHEA Grapalat" w:hAnsi="GHEA Grapalat"/>
          <w:i w:val="0"/>
          <w:lang w:val="en-US"/>
        </w:rPr>
        <w:t xml:space="preserve">Lori Berd </w:t>
      </w:r>
      <w:r w:rsidRPr="007A6956">
        <w:rPr>
          <w:rFonts w:ascii="GHEA Grapalat" w:hAnsi="GHEA Grapalat"/>
          <w:i w:val="0"/>
        </w:rPr>
        <w:t>Community Headquarters</w:t>
      </w:r>
    </w:p>
    <w:p w:rsidR="005037BA" w:rsidRPr="007A6956" w:rsidRDefault="005037BA" w:rsidP="005037BA">
      <w:pPr>
        <w:pStyle w:val="aa"/>
        <w:ind w:right="-7"/>
        <w:rPr>
          <w:rFonts w:ascii="GHEA Grapalat" w:hAnsi="GHEA Grapalat" w:cs="Sylfaen"/>
          <w:sz w:val="20"/>
          <w:szCs w:val="20"/>
          <w:lang w:val="af-ZA"/>
        </w:rPr>
      </w:pPr>
    </w:p>
    <w:p w:rsidR="005037BA" w:rsidRPr="007A6956" w:rsidRDefault="005037BA" w:rsidP="005037BA">
      <w:pPr>
        <w:pStyle w:val="aa"/>
        <w:ind w:right="-7"/>
        <w:rPr>
          <w:rFonts w:ascii="GHEA Grapalat" w:hAnsi="GHEA Grapalat" w:cs="Sylfaen"/>
          <w:sz w:val="20"/>
          <w:szCs w:val="20"/>
          <w:lang w:val="af-ZA"/>
        </w:rPr>
      </w:pPr>
    </w:p>
    <w:p w:rsidR="00024088" w:rsidRPr="00595447" w:rsidRDefault="00024088" w:rsidP="005037BA">
      <w:pPr>
        <w:pStyle w:val="aa"/>
        <w:ind w:right="-7"/>
        <w:rPr>
          <w:rFonts w:ascii="GHEA Grapalat" w:hAnsi="GHEA Grapalat" w:cs="Sylfaen"/>
          <w:i/>
          <w:sz w:val="22"/>
          <w:lang w:val="af-ZA"/>
        </w:rPr>
      </w:pPr>
    </w:p>
    <w:p w:rsidR="00024088" w:rsidRPr="00595447" w:rsidRDefault="00024088" w:rsidP="00024088">
      <w:pPr>
        <w:pStyle w:val="aa"/>
        <w:ind w:right="-7" w:firstLine="567"/>
        <w:jc w:val="right"/>
        <w:rPr>
          <w:rFonts w:ascii="GHEA Grapalat" w:hAnsi="GHEA Grapalat" w:cs="Sylfaen"/>
          <w:i/>
          <w:sz w:val="22"/>
          <w:lang w:val="af-ZA"/>
        </w:rPr>
      </w:pPr>
    </w:p>
    <w:p w:rsidR="00024088" w:rsidRPr="00595447" w:rsidRDefault="00024088" w:rsidP="00024088">
      <w:pPr>
        <w:pStyle w:val="aa"/>
        <w:ind w:right="-7" w:firstLine="567"/>
        <w:jc w:val="right"/>
        <w:rPr>
          <w:rFonts w:ascii="GHEA Grapalat" w:hAnsi="GHEA Grapalat" w:cs="Sylfaen"/>
          <w:i/>
          <w:sz w:val="22"/>
          <w:lang w:val="af-ZA"/>
        </w:rPr>
      </w:pPr>
    </w:p>
    <w:p w:rsidR="005037BA" w:rsidRPr="00595447" w:rsidRDefault="005037BA" w:rsidP="005037BA">
      <w:pPr>
        <w:pStyle w:val="aa"/>
        <w:spacing w:after="0"/>
        <w:ind w:firstLine="567"/>
        <w:jc w:val="right"/>
        <w:rPr>
          <w:rFonts w:ascii="GHEA Grapalat" w:hAnsi="GHEA Grapalat" w:cs="Sylfaen"/>
          <w:i/>
          <w:sz w:val="20"/>
          <w:szCs w:val="20"/>
          <w:lang w:val="af-ZA"/>
        </w:rPr>
      </w:pPr>
      <w:r w:rsidRPr="00595447">
        <w:rPr>
          <w:rFonts w:ascii="GHEA Grapalat" w:hAnsi="GHEA Grapalat" w:cs="Sylfaen"/>
          <w:i/>
          <w:sz w:val="20"/>
          <w:szCs w:val="20"/>
        </w:rPr>
        <w:t>Հաստատված</w:t>
      </w:r>
      <w:r w:rsidRPr="00595447">
        <w:rPr>
          <w:rFonts w:ascii="GHEA Grapalat" w:hAnsi="GHEA Grapalat" w:cs="Times Armenian"/>
          <w:i/>
          <w:sz w:val="20"/>
          <w:szCs w:val="20"/>
          <w:lang w:val="af-ZA"/>
        </w:rPr>
        <w:t xml:space="preserve"> </w:t>
      </w:r>
      <w:r w:rsidRPr="00595447">
        <w:rPr>
          <w:rFonts w:ascii="GHEA Grapalat" w:hAnsi="GHEA Grapalat" w:cs="Sylfaen"/>
          <w:i/>
          <w:sz w:val="20"/>
          <w:szCs w:val="20"/>
        </w:rPr>
        <w:t>է</w:t>
      </w:r>
    </w:p>
    <w:p w:rsidR="005037BA" w:rsidRPr="00595447" w:rsidRDefault="005037BA" w:rsidP="005037BA">
      <w:pPr>
        <w:pStyle w:val="aa"/>
        <w:spacing w:after="0"/>
        <w:ind w:firstLine="567"/>
        <w:jc w:val="right"/>
        <w:rPr>
          <w:rFonts w:ascii="GHEA Grapalat" w:hAnsi="GHEA Grapalat" w:cs="Sylfaen"/>
          <w:i/>
          <w:sz w:val="20"/>
          <w:szCs w:val="20"/>
          <w:lang w:val="af-ZA"/>
        </w:rPr>
      </w:pPr>
      <w:r w:rsidRPr="002B7425">
        <w:rPr>
          <w:rFonts w:ascii="GHEA Grapalat" w:hAnsi="GHEA Grapalat" w:cs="Sylfaen"/>
          <w:i/>
          <w:sz w:val="20"/>
          <w:szCs w:val="20"/>
          <w:lang w:val="af-ZA"/>
        </w:rPr>
        <w:lastRenderedPageBreak/>
        <w:tab/>
      </w:r>
      <w:r w:rsidRPr="002B7425">
        <w:rPr>
          <w:rFonts w:ascii="GHEA Grapalat" w:hAnsi="GHEA Grapalat" w:cs="Sylfaen"/>
          <w:i/>
          <w:sz w:val="20"/>
          <w:szCs w:val="20"/>
          <w:lang w:val="af-ZA"/>
        </w:rPr>
        <w:tab/>
        <w:t>ԼՄԼԲՀ-</w:t>
      </w:r>
      <w:r w:rsidRPr="002B7425">
        <w:rPr>
          <w:rFonts w:ascii="GHEA Grapalat" w:hAnsi="GHEA Grapalat" w:cs="Sylfaen"/>
          <w:i/>
          <w:sz w:val="20"/>
          <w:szCs w:val="20"/>
          <w:lang w:val="hy-AM"/>
        </w:rPr>
        <w:t>ԳՀ</w:t>
      </w:r>
      <w:r w:rsidRPr="002B7425">
        <w:rPr>
          <w:rFonts w:ascii="GHEA Grapalat" w:hAnsi="GHEA Grapalat" w:cs="Sylfaen"/>
          <w:i/>
          <w:sz w:val="20"/>
          <w:szCs w:val="20"/>
        </w:rPr>
        <w:t>ԱՊՁԲ</w:t>
      </w:r>
      <w:r w:rsidR="00CA2822">
        <w:rPr>
          <w:rFonts w:ascii="GHEA Grapalat" w:hAnsi="GHEA Grapalat" w:cs="Sylfaen"/>
          <w:i/>
          <w:sz w:val="20"/>
          <w:szCs w:val="20"/>
          <w:lang w:val="af-ZA"/>
        </w:rPr>
        <w:t xml:space="preserve"> </w:t>
      </w:r>
      <w:r w:rsidR="00CA2822">
        <w:rPr>
          <w:rFonts w:ascii="GHEA Grapalat" w:hAnsi="GHEA Grapalat" w:cs="Sylfaen"/>
          <w:i/>
          <w:sz w:val="20"/>
          <w:szCs w:val="20"/>
          <w:lang w:val="af-ZA"/>
        </w:rPr>
        <w:tab/>
        <w:t>20/ 02</w:t>
      </w:r>
      <w:r w:rsidRPr="002B7425">
        <w:rPr>
          <w:rFonts w:ascii="GHEA Grapalat" w:hAnsi="GHEA Grapalat" w:cs="Sylfaen"/>
          <w:i/>
          <w:sz w:val="20"/>
          <w:szCs w:val="20"/>
          <w:lang w:val="af-ZA"/>
        </w:rPr>
        <w:t xml:space="preserve">   </w:t>
      </w:r>
      <w:r w:rsidRPr="00595447">
        <w:rPr>
          <w:rFonts w:ascii="GHEA Grapalat" w:hAnsi="GHEA Grapalat" w:cs="Sylfaen"/>
          <w:i/>
          <w:sz w:val="20"/>
          <w:szCs w:val="20"/>
          <w:lang w:val="af-ZA"/>
        </w:rPr>
        <w:t xml:space="preserve"> </w:t>
      </w:r>
      <w:r w:rsidRPr="00595447">
        <w:rPr>
          <w:rFonts w:ascii="GHEA Grapalat" w:hAnsi="GHEA Grapalat" w:cs="Sylfaen"/>
          <w:i/>
          <w:sz w:val="20"/>
          <w:szCs w:val="20"/>
        </w:rPr>
        <w:t>ծածկա</w:t>
      </w:r>
      <w:r w:rsidRPr="00595447">
        <w:rPr>
          <w:rFonts w:ascii="GHEA Grapalat" w:hAnsi="GHEA Grapalat" w:cs="Times Armenian"/>
          <w:i/>
          <w:sz w:val="20"/>
          <w:szCs w:val="20"/>
        </w:rPr>
        <w:t>գ</w:t>
      </w:r>
      <w:r w:rsidRPr="00595447">
        <w:rPr>
          <w:rFonts w:ascii="GHEA Grapalat" w:hAnsi="GHEA Grapalat" w:cs="Sylfaen"/>
          <w:i/>
          <w:sz w:val="20"/>
          <w:szCs w:val="20"/>
        </w:rPr>
        <w:t>րով</w:t>
      </w:r>
      <w:r w:rsidRPr="00595447">
        <w:rPr>
          <w:rFonts w:ascii="GHEA Grapalat" w:hAnsi="GHEA Grapalat" w:cs="Times Armenian"/>
          <w:i/>
          <w:sz w:val="20"/>
          <w:szCs w:val="20"/>
          <w:lang w:val="af-ZA"/>
        </w:rPr>
        <w:t xml:space="preserve"> </w:t>
      </w:r>
    </w:p>
    <w:p w:rsidR="005037BA" w:rsidRPr="00595447" w:rsidRDefault="005037BA" w:rsidP="005037BA">
      <w:pPr>
        <w:pStyle w:val="aa"/>
        <w:spacing w:after="0"/>
        <w:ind w:firstLine="567"/>
        <w:jc w:val="right"/>
        <w:rPr>
          <w:rFonts w:ascii="GHEA Grapalat" w:hAnsi="GHEA Grapalat" w:cs="Times Armenian"/>
          <w:i/>
          <w:sz w:val="20"/>
          <w:szCs w:val="20"/>
          <w:lang w:val="af-ZA"/>
        </w:rPr>
      </w:pPr>
      <w:r w:rsidRPr="00595447">
        <w:rPr>
          <w:rFonts w:ascii="GHEA Grapalat" w:hAnsi="GHEA Grapalat" w:cs="Sylfaen"/>
          <w:i/>
          <w:sz w:val="20"/>
          <w:szCs w:val="20"/>
          <w:lang w:val="hy-AM"/>
        </w:rPr>
        <w:t>գնանշման</w:t>
      </w:r>
      <w:r w:rsidRPr="00595447">
        <w:rPr>
          <w:rFonts w:ascii="GHEA Grapalat" w:hAnsi="GHEA Grapalat" w:cs="Times Armenian"/>
          <w:i/>
          <w:sz w:val="20"/>
          <w:szCs w:val="20"/>
          <w:lang w:val="af-ZA"/>
        </w:rPr>
        <w:t xml:space="preserve"> </w:t>
      </w:r>
      <w:r w:rsidRPr="00595447">
        <w:rPr>
          <w:rFonts w:ascii="GHEA Grapalat" w:hAnsi="GHEA Grapalat" w:cs="Times Armenian"/>
          <w:i/>
          <w:sz w:val="20"/>
          <w:szCs w:val="20"/>
          <w:lang w:val="hy-AM"/>
        </w:rPr>
        <w:t xml:space="preserve">հարցման </w:t>
      </w:r>
      <w:r w:rsidRPr="00595447">
        <w:rPr>
          <w:rFonts w:ascii="GHEA Grapalat" w:hAnsi="GHEA Grapalat" w:cs="Times Armenian"/>
          <w:i/>
          <w:sz w:val="20"/>
          <w:szCs w:val="20"/>
          <w:lang w:val="af-ZA"/>
        </w:rPr>
        <w:t xml:space="preserve">գնահատող </w:t>
      </w:r>
      <w:r w:rsidRPr="00595447">
        <w:rPr>
          <w:rFonts w:ascii="GHEA Grapalat" w:hAnsi="GHEA Grapalat" w:cs="Sylfaen"/>
          <w:i/>
          <w:sz w:val="20"/>
          <w:szCs w:val="20"/>
        </w:rPr>
        <w:t>հանձնաժողովի</w:t>
      </w:r>
    </w:p>
    <w:p w:rsidR="005037BA" w:rsidRPr="002B7425" w:rsidRDefault="00CA2822" w:rsidP="005037BA">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2020</w:t>
      </w:r>
      <w:r w:rsidR="005037BA" w:rsidRPr="00595447">
        <w:rPr>
          <w:rFonts w:ascii="GHEA Grapalat" w:hAnsi="GHEA Grapalat" w:cs="Sylfaen"/>
          <w:i/>
          <w:sz w:val="20"/>
          <w:szCs w:val="20"/>
        </w:rPr>
        <w:t>թ</w:t>
      </w:r>
      <w:r>
        <w:rPr>
          <w:rFonts w:ascii="GHEA Grapalat" w:hAnsi="GHEA Grapalat" w:cs="Times Armenian"/>
          <w:i/>
          <w:sz w:val="20"/>
          <w:szCs w:val="20"/>
          <w:lang w:val="af-ZA"/>
        </w:rPr>
        <w:t>.փետրվարի 13</w:t>
      </w:r>
      <w:r w:rsidR="005037BA">
        <w:rPr>
          <w:rFonts w:ascii="GHEA Grapalat" w:hAnsi="GHEA Grapalat" w:cs="Times Armenian"/>
          <w:i/>
          <w:sz w:val="20"/>
          <w:szCs w:val="20"/>
          <w:lang w:val="af-ZA"/>
        </w:rPr>
        <w:t xml:space="preserve"> </w:t>
      </w:r>
      <w:r w:rsidR="005037BA" w:rsidRPr="002B7425">
        <w:rPr>
          <w:rFonts w:ascii="GHEA Grapalat" w:hAnsi="GHEA Grapalat" w:cs="Times Armenian"/>
          <w:i/>
          <w:sz w:val="20"/>
          <w:szCs w:val="20"/>
          <w:lang w:val="af-ZA"/>
        </w:rPr>
        <w:t xml:space="preserve">-ի </w:t>
      </w:r>
      <w:r w:rsidR="005037BA" w:rsidRPr="002B7425">
        <w:rPr>
          <w:rFonts w:ascii="GHEA Grapalat" w:hAnsi="GHEA Grapalat" w:cs="Times Armenian"/>
          <w:i/>
          <w:sz w:val="20"/>
          <w:szCs w:val="20"/>
          <w:vertAlign w:val="subscript"/>
          <w:lang w:val="af-ZA"/>
        </w:rPr>
        <w:t xml:space="preserve"> </w:t>
      </w:r>
      <w:r w:rsidR="005037BA" w:rsidRPr="002B7425">
        <w:rPr>
          <w:rFonts w:ascii="GHEA Grapalat" w:hAnsi="GHEA Grapalat" w:cs="Times Armenian"/>
          <w:i/>
          <w:sz w:val="20"/>
          <w:szCs w:val="20"/>
          <w:lang w:val="af-ZA"/>
        </w:rPr>
        <w:t xml:space="preserve">N    1      </w:t>
      </w:r>
      <w:r w:rsidR="005037BA" w:rsidRPr="002B7425">
        <w:rPr>
          <w:rFonts w:ascii="GHEA Grapalat" w:hAnsi="GHEA Grapalat" w:cs="Sylfaen"/>
          <w:i/>
          <w:sz w:val="20"/>
          <w:szCs w:val="20"/>
        </w:rPr>
        <w:t>որոշմամբ</w:t>
      </w:r>
    </w:p>
    <w:p w:rsidR="005037BA" w:rsidRPr="002B7425"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173C11" w:rsidRDefault="005037BA" w:rsidP="005037BA">
      <w:pPr>
        <w:pStyle w:val="aa"/>
        <w:ind w:right="-7"/>
        <w:rPr>
          <w:rFonts w:ascii="GHEA Grapalat" w:hAnsi="GHEA Grapalat"/>
          <w:sz w:val="20"/>
          <w:szCs w:val="20"/>
          <w:lang w:val="af-ZA"/>
        </w:rPr>
      </w:pPr>
      <w:r>
        <w:rPr>
          <w:rFonts w:ascii="GHEA Grapalat" w:hAnsi="GHEA Grapalat" w:cs="Times Armenian"/>
          <w:sz w:val="20"/>
          <w:szCs w:val="20"/>
          <w:lang w:val="af-ZA"/>
        </w:rPr>
        <w:t xml:space="preserve">                             </w:t>
      </w:r>
      <w:r w:rsidRPr="00173C11">
        <w:rPr>
          <w:rFonts w:ascii="GHEA Grapalat" w:hAnsi="GHEA Grapalat" w:cs="Times Armenian"/>
          <w:sz w:val="20"/>
          <w:szCs w:val="20"/>
          <w:lang w:val="af-ZA"/>
        </w:rPr>
        <w:t>ՀՀ ԼՈՌՈՒ ՄԱՐԶԻ        ԼՈՌԻ ԲԵՐԴԻ ՀԱՄԱՅՆՔԱՊԵՏԱՐԱՆ</w:t>
      </w:r>
      <w:r>
        <w:rPr>
          <w:rFonts w:ascii="GHEA Grapalat" w:hAnsi="GHEA Grapalat" w:cs="Sylfaen"/>
          <w:i/>
          <w:lang w:val="af-ZA"/>
        </w:rPr>
        <w:t xml:space="preserve"> </w:t>
      </w:r>
    </w:p>
    <w:p w:rsidR="005037BA" w:rsidRPr="00595447" w:rsidRDefault="005037BA" w:rsidP="005037BA">
      <w:pPr>
        <w:pStyle w:val="aa"/>
        <w:tabs>
          <w:tab w:val="left" w:pos="5968"/>
        </w:tabs>
        <w:ind w:right="-7" w:firstLine="567"/>
        <w:rPr>
          <w:rFonts w:ascii="GHEA Grapalat" w:hAnsi="GHEA Grapalat"/>
          <w:lang w:val="af-ZA"/>
        </w:rPr>
      </w:pPr>
      <w:r w:rsidRPr="00595447">
        <w:rPr>
          <w:rFonts w:ascii="GHEA Grapalat" w:hAnsi="GHEA Grapalat"/>
          <w:lang w:val="af-ZA"/>
        </w:rPr>
        <w:tab/>
      </w: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rPr>
          <w:rFonts w:ascii="GHEA Grapalat" w:hAnsi="GHEA Grapalat" w:cs="Sylfaen"/>
          <w:lang w:val="af-ZA"/>
        </w:rPr>
      </w:pPr>
      <w:r w:rsidRPr="00173C11">
        <w:rPr>
          <w:rFonts w:ascii="GHEA Grapalat" w:hAnsi="GHEA Grapalat" w:cs="Sylfaen"/>
          <w:lang w:val="af-ZA"/>
        </w:rPr>
        <w:t xml:space="preserve">                                             </w:t>
      </w:r>
      <w:r w:rsidRPr="00595447">
        <w:rPr>
          <w:rFonts w:ascii="GHEA Grapalat" w:hAnsi="GHEA Grapalat" w:cs="Sylfaen"/>
        </w:rPr>
        <w:t>Հ</w:t>
      </w:r>
      <w:r w:rsidRPr="00595447">
        <w:rPr>
          <w:rFonts w:ascii="GHEA Grapalat" w:hAnsi="GHEA Grapalat" w:cs="Times Armenian"/>
          <w:lang w:val="af-ZA"/>
        </w:rPr>
        <w:t xml:space="preserve"> </w:t>
      </w:r>
      <w:r w:rsidRPr="00595447">
        <w:rPr>
          <w:rFonts w:ascii="GHEA Grapalat" w:hAnsi="GHEA Grapalat" w:cs="Sylfaen"/>
        </w:rPr>
        <w:t>Ր</w:t>
      </w:r>
      <w:r w:rsidRPr="00595447">
        <w:rPr>
          <w:rFonts w:ascii="GHEA Grapalat" w:hAnsi="GHEA Grapalat" w:cs="Times Armenian"/>
          <w:lang w:val="af-ZA"/>
        </w:rPr>
        <w:t xml:space="preserve"> </w:t>
      </w:r>
      <w:r w:rsidRPr="00595447">
        <w:rPr>
          <w:rFonts w:ascii="GHEA Grapalat" w:hAnsi="GHEA Grapalat" w:cs="Sylfaen"/>
        </w:rPr>
        <w:t>Ա</w:t>
      </w:r>
      <w:r w:rsidRPr="00595447">
        <w:rPr>
          <w:rFonts w:ascii="GHEA Grapalat" w:hAnsi="GHEA Grapalat" w:cs="Times Armenian"/>
          <w:lang w:val="af-ZA"/>
        </w:rPr>
        <w:t xml:space="preserve"> </w:t>
      </w:r>
      <w:r w:rsidRPr="00595447">
        <w:rPr>
          <w:rFonts w:ascii="GHEA Grapalat" w:hAnsi="GHEA Grapalat" w:cs="Sylfaen"/>
        </w:rPr>
        <w:t>Վ</w:t>
      </w:r>
      <w:r w:rsidRPr="00595447">
        <w:rPr>
          <w:rFonts w:ascii="GHEA Grapalat" w:hAnsi="GHEA Grapalat" w:cs="Times Armenian"/>
          <w:lang w:val="af-ZA"/>
        </w:rPr>
        <w:t xml:space="preserve"> </w:t>
      </w:r>
      <w:r w:rsidRPr="00595447">
        <w:rPr>
          <w:rFonts w:ascii="GHEA Grapalat" w:hAnsi="GHEA Grapalat" w:cs="Sylfaen"/>
        </w:rPr>
        <w:t>Ե</w:t>
      </w:r>
      <w:r w:rsidRPr="00595447">
        <w:rPr>
          <w:rFonts w:ascii="GHEA Grapalat" w:hAnsi="GHEA Grapalat" w:cs="Times Armenian"/>
          <w:lang w:val="af-ZA"/>
        </w:rPr>
        <w:t xml:space="preserve"> </w:t>
      </w:r>
      <w:r w:rsidRPr="00595447">
        <w:rPr>
          <w:rFonts w:ascii="GHEA Grapalat" w:hAnsi="GHEA Grapalat" w:cs="Sylfaen"/>
        </w:rPr>
        <w:t>Ր</w:t>
      </w:r>
    </w:p>
    <w:p w:rsidR="005037BA" w:rsidRPr="00595447" w:rsidRDefault="005037BA" w:rsidP="005037BA">
      <w:pPr>
        <w:pStyle w:val="aa"/>
        <w:ind w:right="-7" w:firstLine="567"/>
        <w:jc w:val="center"/>
        <w:rPr>
          <w:rFonts w:ascii="GHEA Grapalat" w:hAnsi="GHEA Grapalat" w:cs="Sylfaen"/>
          <w:lang w:val="af-ZA"/>
        </w:rPr>
      </w:pPr>
    </w:p>
    <w:p w:rsidR="005037BA" w:rsidRPr="00595447" w:rsidRDefault="005037BA" w:rsidP="005037BA">
      <w:pPr>
        <w:pStyle w:val="aa"/>
        <w:ind w:right="-7" w:firstLine="567"/>
        <w:jc w:val="center"/>
        <w:rPr>
          <w:rFonts w:ascii="GHEA Grapalat" w:hAnsi="GHEA Grapalat" w:cs="Sylfaen"/>
          <w:lang w:val="af-ZA"/>
        </w:rPr>
      </w:pPr>
    </w:p>
    <w:p w:rsidR="005037BA" w:rsidRPr="00595447" w:rsidRDefault="005037BA" w:rsidP="005037BA">
      <w:pPr>
        <w:pStyle w:val="aa"/>
        <w:ind w:right="-7"/>
        <w:jc w:val="center"/>
        <w:rPr>
          <w:rFonts w:ascii="GHEA Grapalat" w:hAnsi="GHEA Grapalat"/>
          <w:szCs w:val="22"/>
          <w:lang w:val="af-ZA"/>
        </w:rPr>
      </w:pPr>
      <w:r>
        <w:rPr>
          <w:rFonts w:ascii="GHEA Grapalat" w:hAnsi="GHEA Grapalat" w:cs="Sylfaen"/>
          <w:lang w:val="af-ZA"/>
        </w:rPr>
        <w:t>ԼՈՌ</w:t>
      </w:r>
      <w:r w:rsidRPr="00595447">
        <w:rPr>
          <w:rFonts w:ascii="GHEA Grapalat" w:hAnsi="GHEA Grapalat" w:cs="Sylfaen"/>
        </w:rPr>
        <w:t>Ի</w:t>
      </w:r>
      <w:r w:rsidRPr="00173C11">
        <w:rPr>
          <w:rFonts w:ascii="GHEA Grapalat" w:hAnsi="GHEA Grapalat" w:cs="Sylfaen"/>
          <w:lang w:val="af-ZA"/>
        </w:rPr>
        <w:t xml:space="preserve"> </w:t>
      </w:r>
      <w:r>
        <w:rPr>
          <w:rFonts w:ascii="GHEA Grapalat" w:hAnsi="GHEA Grapalat" w:cs="Sylfaen"/>
        </w:rPr>
        <w:t>ԲԵՐԴԻ</w:t>
      </w:r>
      <w:r w:rsidRPr="00173C11">
        <w:rPr>
          <w:rFonts w:ascii="GHEA Grapalat" w:hAnsi="GHEA Grapalat" w:cs="Sylfaen"/>
          <w:lang w:val="af-ZA"/>
        </w:rPr>
        <w:t xml:space="preserve"> </w:t>
      </w:r>
      <w:r>
        <w:rPr>
          <w:rFonts w:ascii="GHEA Grapalat" w:hAnsi="GHEA Grapalat" w:cs="Sylfaen"/>
        </w:rPr>
        <w:t>ՀԱՄԱՅՆՔԱՊԵՏԱՐԱՆԻ</w:t>
      </w:r>
      <w:r w:rsidRPr="00595447">
        <w:rPr>
          <w:rFonts w:ascii="GHEA Grapalat" w:hAnsi="GHEA Grapalat" w:cs="Sylfaen"/>
          <w:lang w:val="af-ZA"/>
        </w:rPr>
        <w:t xml:space="preserve"> </w:t>
      </w:r>
      <w:r w:rsidRPr="00595447">
        <w:rPr>
          <w:rFonts w:ascii="GHEA Grapalat" w:hAnsi="GHEA Grapalat" w:cs="Sylfaen"/>
        </w:rPr>
        <w:t>ԿԱՐԻՔՆԵՐԻ</w:t>
      </w:r>
      <w:r w:rsidRPr="00595447">
        <w:rPr>
          <w:rFonts w:ascii="GHEA Grapalat" w:hAnsi="GHEA Grapalat" w:cs="Times Armenian"/>
          <w:lang w:val="af-ZA"/>
        </w:rPr>
        <w:t xml:space="preserve"> </w:t>
      </w:r>
      <w:r w:rsidRPr="00595447">
        <w:rPr>
          <w:rFonts w:ascii="GHEA Grapalat" w:hAnsi="GHEA Grapalat" w:cs="Sylfaen"/>
        </w:rPr>
        <w:t>ՀԱՄԱՐ</w:t>
      </w:r>
      <w:r w:rsidRPr="00595447">
        <w:rPr>
          <w:rFonts w:ascii="GHEA Grapalat" w:hAnsi="GHEA Grapalat" w:cs="Times Armenian"/>
          <w:lang w:val="af-ZA"/>
        </w:rPr>
        <w:t xml:space="preserve">` </w:t>
      </w:r>
      <w:r>
        <w:rPr>
          <w:rFonts w:ascii="GHEA Grapalat" w:hAnsi="GHEA Grapalat" w:cs="Sylfaen"/>
          <w:lang w:val="af-ZA"/>
        </w:rPr>
        <w:t>ՀԵՂՈՒԿ ՎԱՌԵԼԻՔԻ</w:t>
      </w:r>
      <w:r w:rsidRPr="00595447">
        <w:rPr>
          <w:rFonts w:ascii="GHEA Grapalat" w:hAnsi="GHEA Grapalat" w:cs="Sylfaen"/>
          <w:lang w:val="af-ZA"/>
        </w:rPr>
        <w:t xml:space="preserve"> </w:t>
      </w:r>
      <w:r w:rsidRPr="00595447">
        <w:rPr>
          <w:rFonts w:ascii="GHEA Grapalat" w:hAnsi="GHEA Grapalat" w:cs="Sylfaen"/>
        </w:rPr>
        <w:t>ՁԵՌՔԲԵՐՄԱՆ</w:t>
      </w:r>
      <w:r w:rsidRPr="00595447">
        <w:rPr>
          <w:rFonts w:ascii="GHEA Grapalat" w:hAnsi="GHEA Grapalat" w:cs="Times Armenian"/>
          <w:lang w:val="af-ZA"/>
        </w:rPr>
        <w:t xml:space="preserve"> </w:t>
      </w:r>
      <w:r w:rsidRPr="00595447">
        <w:rPr>
          <w:rFonts w:ascii="GHEA Grapalat" w:hAnsi="GHEA Grapalat" w:cs="Sylfaen"/>
        </w:rPr>
        <w:t>ՆՊԱՏԱԿՈՎ</w:t>
      </w:r>
      <w:r w:rsidRPr="00595447">
        <w:rPr>
          <w:rFonts w:ascii="GHEA Grapalat" w:hAnsi="GHEA Grapalat" w:cs="Sylfaen"/>
          <w:lang w:val="af-ZA"/>
        </w:rPr>
        <w:t xml:space="preserve"> </w:t>
      </w:r>
      <w:r w:rsidRPr="00595447">
        <w:rPr>
          <w:rFonts w:ascii="GHEA Grapalat" w:hAnsi="GHEA Grapalat" w:cs="Times Armenian"/>
          <w:lang w:val="af-ZA"/>
        </w:rPr>
        <w:t xml:space="preserve"> </w:t>
      </w:r>
      <w:r w:rsidRPr="00595447">
        <w:rPr>
          <w:rFonts w:ascii="GHEA Grapalat" w:hAnsi="GHEA Grapalat" w:cs="Sylfaen"/>
        </w:rPr>
        <w:t>ՀԱՅՏԱՐԱՐՎԱԾ</w:t>
      </w:r>
      <w:r w:rsidRPr="00595447">
        <w:rPr>
          <w:rFonts w:ascii="GHEA Grapalat" w:hAnsi="GHEA Grapalat" w:cs="Times Armenian"/>
          <w:lang w:val="af-ZA"/>
        </w:rPr>
        <w:t xml:space="preserve"> </w:t>
      </w:r>
      <w:r w:rsidRPr="00595447">
        <w:rPr>
          <w:rFonts w:ascii="GHEA Grapalat" w:hAnsi="GHEA Grapalat" w:cs="Times Armenian"/>
          <w:lang w:val="hy-AM"/>
        </w:rPr>
        <w:t>ԳՆԱՆՇՄԱՆ ՀԱՐՑՄԱՆ</w:t>
      </w:r>
    </w:p>
    <w:p w:rsidR="005037BA" w:rsidRPr="00595447" w:rsidRDefault="005037BA" w:rsidP="005037BA">
      <w:pPr>
        <w:pStyle w:val="aa"/>
        <w:ind w:right="-7"/>
        <w:jc w:val="center"/>
        <w:rPr>
          <w:rFonts w:ascii="GHEA Grapalat" w:hAnsi="GHEA Grapalat"/>
          <w:szCs w:val="22"/>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firstLine="567"/>
        <w:jc w:val="center"/>
        <w:rPr>
          <w:rFonts w:ascii="GHEA Grapalat" w:hAnsi="GHEA Grapalat"/>
          <w:lang w:val="af-ZA"/>
        </w:rPr>
      </w:pPr>
    </w:p>
    <w:p w:rsidR="005037BA" w:rsidRPr="00595447" w:rsidRDefault="005037BA" w:rsidP="005037BA">
      <w:pPr>
        <w:pStyle w:val="aa"/>
        <w:ind w:right="-7"/>
        <w:rPr>
          <w:rFonts w:ascii="GHEA Grapalat" w:hAnsi="GHEA Grapalat"/>
          <w:lang w:val="af-ZA"/>
        </w:rPr>
      </w:pPr>
    </w:p>
    <w:p w:rsidR="005037BA" w:rsidRPr="00595447" w:rsidRDefault="005037BA" w:rsidP="005037BA">
      <w:pPr>
        <w:pStyle w:val="aa"/>
        <w:ind w:right="-7"/>
        <w:rPr>
          <w:rFonts w:ascii="GHEA Grapalat" w:hAnsi="GHEA Grapalat"/>
          <w:lang w:val="af-ZA"/>
        </w:rPr>
      </w:pPr>
    </w:p>
    <w:p w:rsidR="00024088" w:rsidRDefault="005037BA" w:rsidP="00A90485">
      <w:pPr>
        <w:ind w:firstLine="567"/>
        <w:jc w:val="both"/>
        <w:rPr>
          <w:rFonts w:ascii="GHEA Grapalat" w:hAnsi="GHEA Grapalat" w:cs="Sylfaen"/>
          <w:i/>
          <w:lang w:val="af-ZA"/>
        </w:rPr>
      </w:pPr>
      <w:r w:rsidRPr="00595447">
        <w:rPr>
          <w:rFonts w:ascii="GHEA Grapalat" w:hAnsi="GHEA Grapalat" w:cs="Sylfaen"/>
          <w:i/>
        </w:rPr>
        <w:t>Հարգելի</w:t>
      </w:r>
      <w:r w:rsidRPr="00595447">
        <w:rPr>
          <w:rFonts w:ascii="GHEA Grapalat" w:hAnsi="GHEA Grapalat" w:cs="Times Armenian"/>
          <w:i/>
          <w:lang w:val="af-ZA"/>
        </w:rPr>
        <w:t xml:space="preserve"> </w:t>
      </w:r>
      <w:r w:rsidRPr="00595447">
        <w:rPr>
          <w:rFonts w:ascii="GHEA Grapalat" w:hAnsi="GHEA Grapalat" w:cs="Sylfaen"/>
          <w:i/>
        </w:rPr>
        <w:t>մասնակից</w:t>
      </w:r>
      <w:r w:rsidRPr="00595447">
        <w:rPr>
          <w:rFonts w:ascii="GHEA Grapalat" w:hAnsi="GHEA Grapalat" w:cs="Sylfaen"/>
          <w:i/>
          <w:lang w:val="af-ZA"/>
        </w:rPr>
        <w:t xml:space="preserve"> </w:t>
      </w:r>
      <w:r w:rsidRPr="00595447">
        <w:rPr>
          <w:rFonts w:ascii="GHEA Grapalat" w:hAnsi="GHEA Grapalat" w:cs="Sylfaen"/>
          <w:i/>
        </w:rPr>
        <w:t>նախքան</w:t>
      </w:r>
      <w:r w:rsidRPr="00595447">
        <w:rPr>
          <w:rFonts w:ascii="GHEA Grapalat" w:hAnsi="GHEA Grapalat" w:cs="Times Armenian"/>
          <w:i/>
          <w:lang w:val="af-ZA"/>
        </w:rPr>
        <w:t xml:space="preserve"> </w:t>
      </w:r>
      <w:r w:rsidRPr="00595447">
        <w:rPr>
          <w:rFonts w:ascii="GHEA Grapalat" w:hAnsi="GHEA Grapalat" w:cs="Sylfaen"/>
          <w:i/>
        </w:rPr>
        <w:t>հայտ</w:t>
      </w:r>
      <w:r w:rsidRPr="00595447">
        <w:rPr>
          <w:rFonts w:ascii="GHEA Grapalat" w:hAnsi="GHEA Grapalat" w:cs="Times Armenian"/>
          <w:i/>
          <w:lang w:val="af-ZA"/>
        </w:rPr>
        <w:t xml:space="preserve"> </w:t>
      </w:r>
      <w:r w:rsidRPr="00595447">
        <w:rPr>
          <w:rFonts w:ascii="GHEA Grapalat" w:hAnsi="GHEA Grapalat" w:cs="Sylfaen"/>
          <w:i/>
        </w:rPr>
        <w:t>կազմելը</w:t>
      </w:r>
      <w:r w:rsidRPr="00595447">
        <w:rPr>
          <w:rFonts w:ascii="GHEA Grapalat" w:hAnsi="GHEA Grapalat" w:cs="Times Armenian"/>
          <w:i/>
          <w:lang w:val="af-ZA"/>
        </w:rPr>
        <w:t xml:space="preserve"> </w:t>
      </w:r>
      <w:r w:rsidRPr="00595447">
        <w:rPr>
          <w:rFonts w:ascii="GHEA Grapalat" w:hAnsi="GHEA Grapalat" w:cs="Sylfaen"/>
          <w:i/>
        </w:rPr>
        <w:t>և</w:t>
      </w:r>
      <w:r w:rsidRPr="00595447">
        <w:rPr>
          <w:rFonts w:ascii="GHEA Grapalat" w:hAnsi="GHEA Grapalat" w:cs="Times Armenian"/>
          <w:i/>
          <w:lang w:val="af-ZA"/>
        </w:rPr>
        <w:t xml:space="preserve"> </w:t>
      </w:r>
      <w:r w:rsidRPr="00595447">
        <w:rPr>
          <w:rFonts w:ascii="GHEA Grapalat" w:hAnsi="GHEA Grapalat" w:cs="Sylfaen"/>
          <w:i/>
        </w:rPr>
        <w:t>ներկայացնելը</w:t>
      </w:r>
      <w:r w:rsidRPr="00595447">
        <w:rPr>
          <w:rFonts w:ascii="GHEA Grapalat" w:hAnsi="GHEA Grapalat" w:cs="Times Armenian"/>
          <w:i/>
          <w:lang w:val="af-ZA"/>
        </w:rPr>
        <w:t xml:space="preserve"> </w:t>
      </w:r>
      <w:r w:rsidRPr="00595447">
        <w:rPr>
          <w:rFonts w:ascii="GHEA Grapalat" w:hAnsi="GHEA Grapalat" w:cs="Sylfaen"/>
          <w:i/>
        </w:rPr>
        <w:t>խնդրում</w:t>
      </w:r>
      <w:r w:rsidRPr="00595447">
        <w:rPr>
          <w:rFonts w:ascii="GHEA Grapalat" w:hAnsi="GHEA Grapalat" w:cs="Times Armenian"/>
          <w:i/>
          <w:lang w:val="af-ZA"/>
        </w:rPr>
        <w:t xml:space="preserve"> </w:t>
      </w:r>
      <w:r w:rsidRPr="00595447">
        <w:rPr>
          <w:rFonts w:ascii="GHEA Grapalat" w:hAnsi="GHEA Grapalat" w:cs="Sylfaen"/>
          <w:i/>
        </w:rPr>
        <w:t>ենք</w:t>
      </w:r>
      <w:r w:rsidRPr="00595447">
        <w:rPr>
          <w:rFonts w:ascii="GHEA Grapalat" w:hAnsi="GHEA Grapalat" w:cs="Times Armenian"/>
          <w:i/>
          <w:lang w:val="af-ZA"/>
        </w:rPr>
        <w:t xml:space="preserve"> </w:t>
      </w:r>
      <w:r w:rsidRPr="00595447">
        <w:rPr>
          <w:rFonts w:ascii="GHEA Grapalat" w:hAnsi="GHEA Grapalat" w:cs="Sylfaen"/>
          <w:i/>
        </w:rPr>
        <w:t>մանրամասնորեն</w:t>
      </w:r>
      <w:r w:rsidRPr="00595447">
        <w:rPr>
          <w:rFonts w:ascii="GHEA Grapalat" w:hAnsi="GHEA Grapalat" w:cs="Times Armenian"/>
          <w:i/>
          <w:lang w:val="af-ZA"/>
        </w:rPr>
        <w:t xml:space="preserve"> </w:t>
      </w:r>
      <w:r w:rsidRPr="00595447">
        <w:rPr>
          <w:rFonts w:ascii="GHEA Grapalat" w:hAnsi="GHEA Grapalat" w:cs="Sylfaen"/>
          <w:i/>
        </w:rPr>
        <w:t>ուսումնասիրել</w:t>
      </w:r>
      <w:r w:rsidRPr="00595447">
        <w:rPr>
          <w:rFonts w:ascii="GHEA Grapalat" w:hAnsi="GHEA Grapalat" w:cs="Times Armenian"/>
          <w:i/>
          <w:lang w:val="af-ZA"/>
        </w:rPr>
        <w:t xml:space="preserve"> </w:t>
      </w:r>
      <w:r w:rsidRPr="00595447">
        <w:rPr>
          <w:rFonts w:ascii="GHEA Grapalat" w:hAnsi="GHEA Grapalat" w:cs="Sylfaen"/>
          <w:i/>
        </w:rPr>
        <w:t>սույն</w:t>
      </w:r>
      <w:r w:rsidRPr="00595447">
        <w:rPr>
          <w:rFonts w:ascii="GHEA Grapalat" w:hAnsi="GHEA Grapalat" w:cs="Times Armenian"/>
          <w:i/>
          <w:lang w:val="af-ZA"/>
        </w:rPr>
        <w:t xml:space="preserve"> </w:t>
      </w:r>
      <w:r w:rsidRPr="00595447">
        <w:rPr>
          <w:rFonts w:ascii="GHEA Grapalat" w:hAnsi="GHEA Grapalat" w:cs="Sylfaen"/>
          <w:i/>
        </w:rPr>
        <w:t>հրավերը</w:t>
      </w:r>
      <w:r w:rsidRPr="00595447">
        <w:rPr>
          <w:rFonts w:ascii="GHEA Grapalat" w:hAnsi="GHEA Grapalat" w:cs="Times Armenian"/>
          <w:i/>
          <w:lang w:val="af-ZA"/>
        </w:rPr>
        <w:t xml:space="preserve">, </w:t>
      </w:r>
      <w:r w:rsidRPr="00595447">
        <w:rPr>
          <w:rFonts w:ascii="GHEA Grapalat" w:hAnsi="GHEA Grapalat" w:cs="Sylfaen"/>
          <w:i/>
        </w:rPr>
        <w:t>քանի</w:t>
      </w:r>
      <w:r w:rsidRPr="00595447">
        <w:rPr>
          <w:rFonts w:ascii="GHEA Grapalat" w:hAnsi="GHEA Grapalat" w:cs="Times Armenian"/>
          <w:i/>
          <w:lang w:val="af-ZA"/>
        </w:rPr>
        <w:t xml:space="preserve"> </w:t>
      </w:r>
      <w:r w:rsidRPr="00595447">
        <w:rPr>
          <w:rFonts w:ascii="GHEA Grapalat" w:hAnsi="GHEA Grapalat" w:cs="Sylfaen"/>
          <w:i/>
        </w:rPr>
        <w:t>որ</w:t>
      </w:r>
      <w:r w:rsidRPr="00595447">
        <w:rPr>
          <w:rFonts w:ascii="GHEA Grapalat" w:hAnsi="GHEA Grapalat" w:cs="Times Armenian"/>
          <w:i/>
          <w:lang w:val="af-ZA"/>
        </w:rPr>
        <w:t xml:space="preserve"> </w:t>
      </w:r>
      <w:r w:rsidRPr="00595447">
        <w:rPr>
          <w:rFonts w:ascii="GHEA Grapalat" w:hAnsi="GHEA Grapalat" w:cs="Sylfaen"/>
          <w:i/>
        </w:rPr>
        <w:t>հրավերին</w:t>
      </w:r>
      <w:r w:rsidRPr="00595447">
        <w:rPr>
          <w:rFonts w:ascii="GHEA Grapalat" w:hAnsi="GHEA Grapalat" w:cs="Times Armenian"/>
          <w:i/>
          <w:lang w:val="af-ZA"/>
        </w:rPr>
        <w:t xml:space="preserve"> </w:t>
      </w:r>
      <w:r w:rsidRPr="00595447">
        <w:rPr>
          <w:rFonts w:ascii="GHEA Grapalat" w:hAnsi="GHEA Grapalat" w:cs="Sylfaen"/>
          <w:i/>
        </w:rPr>
        <w:t>չհամապատասխանող</w:t>
      </w:r>
      <w:r w:rsidRPr="00595447">
        <w:rPr>
          <w:rFonts w:ascii="GHEA Grapalat" w:hAnsi="GHEA Grapalat" w:cs="Times Armenian"/>
          <w:i/>
          <w:lang w:val="af-ZA"/>
        </w:rPr>
        <w:t xml:space="preserve"> </w:t>
      </w:r>
      <w:r w:rsidRPr="00595447">
        <w:rPr>
          <w:rFonts w:ascii="GHEA Grapalat" w:hAnsi="GHEA Grapalat" w:cs="Sylfaen"/>
          <w:i/>
        </w:rPr>
        <w:t>հայտերը</w:t>
      </w:r>
      <w:r w:rsidRPr="00595447">
        <w:rPr>
          <w:rFonts w:ascii="GHEA Grapalat" w:hAnsi="GHEA Grapalat" w:cs="Times Armenian"/>
          <w:i/>
          <w:lang w:val="af-ZA"/>
        </w:rPr>
        <w:t xml:space="preserve"> </w:t>
      </w:r>
      <w:r w:rsidRPr="00595447">
        <w:rPr>
          <w:rFonts w:ascii="GHEA Grapalat" w:hAnsi="GHEA Grapalat" w:cs="Sylfaen"/>
          <w:i/>
        </w:rPr>
        <w:t>ենթակա</w:t>
      </w:r>
      <w:r w:rsidRPr="00595447">
        <w:rPr>
          <w:rFonts w:ascii="GHEA Grapalat" w:hAnsi="GHEA Grapalat" w:cs="Times Armenian"/>
          <w:i/>
          <w:lang w:val="af-ZA"/>
        </w:rPr>
        <w:t xml:space="preserve"> </w:t>
      </w:r>
      <w:r w:rsidRPr="00595447">
        <w:rPr>
          <w:rFonts w:ascii="GHEA Grapalat" w:hAnsi="GHEA Grapalat" w:cs="Sylfaen"/>
          <w:i/>
        </w:rPr>
        <w:t>են</w:t>
      </w:r>
      <w:r w:rsidRPr="00595447">
        <w:rPr>
          <w:rFonts w:ascii="GHEA Grapalat" w:hAnsi="GHEA Grapalat" w:cs="Times Armenian"/>
          <w:i/>
          <w:lang w:val="af-ZA"/>
        </w:rPr>
        <w:t xml:space="preserve"> </w:t>
      </w:r>
      <w:r w:rsidRPr="00595447">
        <w:rPr>
          <w:rFonts w:ascii="GHEA Grapalat" w:hAnsi="GHEA Grapalat" w:cs="Sylfaen"/>
          <w:i/>
        </w:rPr>
        <w:t>մերժման</w:t>
      </w:r>
      <w:r w:rsidRPr="00595447">
        <w:rPr>
          <w:rFonts w:ascii="GHEA Grapalat" w:hAnsi="GHEA Grapalat" w:cs="Sylfaen"/>
          <w:i/>
          <w:lang w:val="af-ZA"/>
        </w:rPr>
        <w:t xml:space="preserve">: </w:t>
      </w:r>
      <w:r w:rsidRPr="00595447">
        <w:rPr>
          <w:rFonts w:ascii="GHEA Grapalat" w:hAnsi="GHEA Grapalat" w:cs="Sylfaen"/>
          <w:b/>
          <w:sz w:val="20"/>
          <w:lang w:val="af-ZA"/>
        </w:rPr>
        <w:br w:type="page"/>
      </w:r>
    </w:p>
    <w:p w:rsidR="00024088" w:rsidRPr="00DE1E5A" w:rsidRDefault="00024088" w:rsidP="00D81D4D">
      <w:pPr>
        <w:rPr>
          <w:rFonts w:ascii="GHEA Grapalat" w:hAnsi="GHEA Grapalat"/>
          <w:i/>
          <w:sz w:val="20"/>
          <w:lang w:val="af-ZA"/>
        </w:rPr>
      </w:pPr>
    </w:p>
    <w:p w:rsidR="00A90485" w:rsidRPr="00595447" w:rsidRDefault="00A90485" w:rsidP="00A90485">
      <w:pPr>
        <w:ind w:firstLine="567"/>
        <w:jc w:val="center"/>
        <w:rPr>
          <w:rFonts w:ascii="GHEA Grapalat" w:hAnsi="GHEA Grapalat"/>
          <w:b/>
          <w:sz w:val="20"/>
          <w:szCs w:val="20"/>
          <w:lang w:val="af-ZA"/>
        </w:rPr>
      </w:pPr>
      <w:r w:rsidRPr="00595447">
        <w:rPr>
          <w:rFonts w:ascii="GHEA Grapalat" w:hAnsi="GHEA Grapalat" w:cs="Sylfaen"/>
          <w:b/>
          <w:sz w:val="20"/>
          <w:szCs w:val="20"/>
        </w:rPr>
        <w:t>ԲՈՎԱՆԴԱԿՈւԹՅՈւՆ</w:t>
      </w:r>
    </w:p>
    <w:p w:rsidR="00A90485" w:rsidRPr="00595447" w:rsidRDefault="00A90485" w:rsidP="00A90485">
      <w:pPr>
        <w:ind w:firstLine="567"/>
        <w:jc w:val="center"/>
        <w:rPr>
          <w:rFonts w:ascii="GHEA Grapalat" w:hAnsi="GHEA Grapalat"/>
          <w:i/>
          <w:sz w:val="20"/>
          <w:lang w:val="af-ZA"/>
        </w:rPr>
      </w:pPr>
    </w:p>
    <w:p w:rsidR="00A90485" w:rsidRPr="00151DF1" w:rsidRDefault="00A90485" w:rsidP="00A90485">
      <w:pPr>
        <w:ind w:firstLine="567"/>
        <w:rPr>
          <w:rFonts w:ascii="GHEA Grapalat" w:hAnsi="GHEA Grapalat"/>
          <w:sz w:val="20"/>
          <w:lang w:val="af-ZA"/>
        </w:rPr>
      </w:pPr>
      <w:r>
        <w:rPr>
          <w:rFonts w:ascii="GHEA Grapalat" w:hAnsi="GHEA Grapalat"/>
          <w:b/>
          <w:sz w:val="20"/>
          <w:lang w:val="af-ZA"/>
        </w:rPr>
        <w:t xml:space="preserve">      </w:t>
      </w:r>
      <w:r w:rsidRPr="00151DF1">
        <w:rPr>
          <w:rFonts w:ascii="GHEA Grapalat" w:hAnsi="GHEA Grapalat"/>
          <w:b/>
          <w:sz w:val="20"/>
          <w:lang w:val="af-ZA"/>
        </w:rPr>
        <w:t>ԼՈՌ</w:t>
      </w:r>
      <w:r>
        <w:rPr>
          <w:rFonts w:ascii="GHEA Grapalat" w:hAnsi="GHEA Grapalat"/>
          <w:b/>
          <w:sz w:val="20"/>
          <w:lang w:val="af-ZA"/>
        </w:rPr>
        <w:t>Ի ԲԵՐԴԻ ՀԱՄԱՅՆՔԱՊԵՏԱՐԱՆԻ</w:t>
      </w:r>
      <w:r w:rsidRPr="00595447">
        <w:rPr>
          <w:rFonts w:ascii="GHEA Grapalat" w:hAnsi="GHEA Grapalat"/>
          <w:sz w:val="20"/>
          <w:lang w:val="af-ZA"/>
        </w:rPr>
        <w:t xml:space="preserve"> </w:t>
      </w:r>
      <w:r w:rsidRPr="00595447">
        <w:rPr>
          <w:rFonts w:ascii="GHEA Grapalat" w:hAnsi="GHEA Grapalat"/>
          <w:b/>
          <w:sz w:val="20"/>
          <w:lang w:val="af-ZA"/>
        </w:rPr>
        <w:t>ԿԱՐԻՔՆԵՐԻ ՀԱՄԱՐ</w:t>
      </w:r>
      <w:r w:rsidRPr="00595447">
        <w:rPr>
          <w:rFonts w:ascii="GHEA Grapalat" w:hAnsi="GHEA Grapalat"/>
          <w:sz w:val="20"/>
          <w:lang w:val="af-ZA"/>
        </w:rPr>
        <w:t xml:space="preserve">   </w:t>
      </w:r>
      <w:r w:rsidRPr="00151DF1">
        <w:rPr>
          <w:rFonts w:ascii="GHEA Grapalat" w:hAnsi="GHEA Grapalat"/>
          <w:b/>
          <w:sz w:val="20"/>
          <w:lang w:val="af-ZA"/>
        </w:rPr>
        <w:t>ՀԵՂՈՒԿ ՎԱՌԵԼԻՔԻ</w:t>
      </w:r>
    </w:p>
    <w:p w:rsidR="00A90485" w:rsidRPr="00595447" w:rsidRDefault="00A90485" w:rsidP="00A90485">
      <w:pPr>
        <w:ind w:firstLine="567"/>
        <w:rPr>
          <w:rFonts w:ascii="GHEA Grapalat" w:hAnsi="GHEA Grapalat"/>
          <w:i/>
          <w:sz w:val="20"/>
          <w:lang w:val="af-ZA"/>
        </w:rPr>
      </w:pPr>
      <w:r w:rsidRPr="00595447">
        <w:rPr>
          <w:rFonts w:ascii="GHEA Grapalat" w:hAnsi="GHEA Grapalat"/>
          <w:b/>
          <w:sz w:val="20"/>
          <w:lang w:val="af-ZA"/>
        </w:rPr>
        <w:t xml:space="preserve">ՁԵՌՔԲԵՐՄԱՆ ՆՊԱՏԱԿՈՎ ՀԱՅՏԱՐԱՐՎԱԾ </w:t>
      </w:r>
      <w:r w:rsidRPr="00595447">
        <w:rPr>
          <w:rFonts w:ascii="GHEA Grapalat" w:hAnsi="GHEA Grapalat"/>
          <w:b/>
          <w:sz w:val="20"/>
          <w:lang w:val="hy-AM"/>
        </w:rPr>
        <w:t>ԳՆԱՆՇՄԱՆ ՀԱՐՑՄԱՆ</w:t>
      </w:r>
      <w:r w:rsidRPr="00595447">
        <w:rPr>
          <w:rFonts w:ascii="GHEA Grapalat" w:hAnsi="GHEA Grapalat"/>
          <w:b/>
          <w:sz w:val="20"/>
          <w:lang w:val="af-ZA"/>
        </w:rPr>
        <w:t xml:space="preserve"> ՀՐԱՎԵՐԻ</w:t>
      </w:r>
    </w:p>
    <w:p w:rsidR="00A90485" w:rsidRPr="00595447" w:rsidRDefault="00A90485" w:rsidP="00A90485">
      <w:pPr>
        <w:ind w:firstLine="567"/>
        <w:jc w:val="center"/>
        <w:rPr>
          <w:rFonts w:ascii="GHEA Grapalat" w:hAnsi="GHEA Grapalat" w:cs="Sylfaen"/>
          <w:b/>
          <w:sz w:val="20"/>
          <w:lang w:val="af-ZA"/>
        </w:rPr>
      </w:pPr>
    </w:p>
    <w:p w:rsidR="00A90485" w:rsidRPr="00595447" w:rsidRDefault="00A90485" w:rsidP="00A90485">
      <w:pPr>
        <w:ind w:firstLine="567"/>
        <w:jc w:val="center"/>
        <w:rPr>
          <w:rFonts w:ascii="GHEA Grapalat" w:hAnsi="GHEA Grapalat"/>
          <w:sz w:val="20"/>
          <w:lang w:val="af-ZA"/>
        </w:rPr>
      </w:pPr>
      <w:r w:rsidRPr="00595447">
        <w:rPr>
          <w:rFonts w:ascii="GHEA Grapalat" w:hAnsi="GHEA Grapalat" w:cs="Sylfaen"/>
          <w:b/>
          <w:sz w:val="20"/>
        </w:rPr>
        <w:t>ՄԱՍ</w:t>
      </w:r>
      <w:r w:rsidRPr="00595447">
        <w:rPr>
          <w:rFonts w:ascii="GHEA Grapalat" w:hAnsi="GHEA Grapalat" w:cs="Times Armenian"/>
          <w:b/>
          <w:sz w:val="20"/>
          <w:lang w:val="af-ZA"/>
        </w:rPr>
        <w:t xml:space="preserve">  I.</w:t>
      </w:r>
    </w:p>
    <w:p w:rsidR="00A90485" w:rsidRPr="00595447" w:rsidRDefault="00A90485" w:rsidP="00A90485">
      <w:pPr>
        <w:ind w:firstLine="567"/>
        <w:jc w:val="both"/>
        <w:rPr>
          <w:rFonts w:ascii="GHEA Grapalat" w:hAnsi="GHEA Grapalat"/>
          <w:sz w:val="20"/>
          <w:lang w:val="af-ZA"/>
        </w:rPr>
      </w:pP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 xml:space="preserve">1.  </w:t>
      </w:r>
      <w:r w:rsidRPr="00595447">
        <w:rPr>
          <w:rFonts w:ascii="GHEA Grapalat" w:hAnsi="GHEA Grapalat" w:cs="Sylfaen"/>
          <w:sz w:val="20"/>
        </w:rPr>
        <w:t>Գնման</w:t>
      </w:r>
      <w:r w:rsidRPr="00595447">
        <w:rPr>
          <w:rFonts w:ascii="GHEA Grapalat" w:hAnsi="GHEA Grapalat" w:cs="Times Armenian"/>
          <w:sz w:val="20"/>
          <w:lang w:val="af-ZA"/>
        </w:rPr>
        <w:t xml:space="preserve"> </w:t>
      </w:r>
      <w:r w:rsidRPr="00595447">
        <w:rPr>
          <w:rFonts w:ascii="GHEA Grapalat" w:hAnsi="GHEA Grapalat" w:cs="Sylfaen"/>
          <w:sz w:val="20"/>
        </w:rPr>
        <w:t>առարկայի</w:t>
      </w:r>
      <w:r w:rsidRPr="00595447">
        <w:rPr>
          <w:rFonts w:ascii="GHEA Grapalat" w:hAnsi="GHEA Grapalat"/>
          <w:sz w:val="20"/>
          <w:lang w:val="af-ZA"/>
        </w:rPr>
        <w:t xml:space="preserve"> </w:t>
      </w:r>
      <w:r w:rsidRPr="00595447">
        <w:rPr>
          <w:rFonts w:ascii="GHEA Grapalat" w:hAnsi="GHEA Grapalat" w:cs="Sylfaen"/>
          <w:sz w:val="20"/>
        </w:rPr>
        <w:t>բնութա</w:t>
      </w:r>
      <w:r w:rsidRPr="00595447">
        <w:rPr>
          <w:rFonts w:ascii="GHEA Grapalat" w:hAnsi="GHEA Grapalat" w:cs="Times Armenian"/>
          <w:sz w:val="20"/>
        </w:rPr>
        <w:t>գ</w:t>
      </w:r>
      <w:r w:rsidRPr="00595447">
        <w:rPr>
          <w:rFonts w:ascii="GHEA Grapalat" w:hAnsi="GHEA Grapalat" w:cs="Sylfaen"/>
          <w:sz w:val="20"/>
        </w:rPr>
        <w:t>իրը</w:t>
      </w:r>
      <w:r w:rsidRPr="00595447">
        <w:rPr>
          <w:rFonts w:ascii="GHEA Grapalat" w:hAnsi="GHEA Grapalat" w:cs="Times Armenian"/>
          <w:sz w:val="20"/>
          <w:lang w:val="af-ZA"/>
        </w:rPr>
        <w:tab/>
        <w:t xml:space="preserve"> </w:t>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 xml:space="preserve">2. </w:t>
      </w:r>
      <w:r w:rsidRPr="00595447">
        <w:rPr>
          <w:rFonts w:ascii="GHEA Grapalat" w:hAnsi="GHEA Grapalat" w:cs="Sylfaen"/>
          <w:sz w:val="20"/>
        </w:rPr>
        <w:t>Մասնակցի</w:t>
      </w:r>
      <w:r w:rsidRPr="00595447">
        <w:rPr>
          <w:rFonts w:ascii="GHEA Grapalat" w:hAnsi="GHEA Grapalat" w:cs="Times Armenian"/>
          <w:sz w:val="20"/>
          <w:lang w:val="af-ZA"/>
        </w:rPr>
        <w:t xml:space="preserve"> </w:t>
      </w:r>
      <w:r w:rsidRPr="00595447">
        <w:rPr>
          <w:rFonts w:ascii="GHEA Grapalat" w:hAnsi="GHEA Grapalat" w:cs="Sylfaen"/>
          <w:sz w:val="20"/>
        </w:rPr>
        <w:t>մասնակցության</w:t>
      </w:r>
      <w:r w:rsidRPr="00595447">
        <w:rPr>
          <w:rFonts w:ascii="GHEA Grapalat" w:hAnsi="GHEA Grapalat" w:cs="Times Armenian"/>
          <w:sz w:val="20"/>
          <w:lang w:val="af-ZA"/>
        </w:rPr>
        <w:t xml:space="preserve"> </w:t>
      </w:r>
      <w:r w:rsidRPr="00595447">
        <w:rPr>
          <w:rFonts w:ascii="GHEA Grapalat" w:hAnsi="GHEA Grapalat" w:cs="Sylfaen"/>
          <w:sz w:val="20"/>
        </w:rPr>
        <w:t>իրավունքի</w:t>
      </w:r>
      <w:r w:rsidRPr="00595447">
        <w:rPr>
          <w:rFonts w:ascii="GHEA Grapalat" w:hAnsi="GHEA Grapalat" w:cs="Times Armenian"/>
          <w:sz w:val="20"/>
          <w:lang w:val="af-ZA"/>
        </w:rPr>
        <w:t xml:space="preserve"> </w:t>
      </w:r>
      <w:r w:rsidRPr="00595447">
        <w:rPr>
          <w:rFonts w:ascii="GHEA Grapalat" w:hAnsi="GHEA Grapalat" w:cs="Sylfaen"/>
          <w:sz w:val="20"/>
        </w:rPr>
        <w:t>պահանջները</w:t>
      </w:r>
      <w:r w:rsidRPr="00595447">
        <w:rPr>
          <w:rFonts w:ascii="GHEA Grapalat" w:hAnsi="GHEA Grapalat" w:cs="Times Armenian"/>
          <w:sz w:val="20"/>
          <w:lang w:val="af-ZA"/>
        </w:rPr>
        <w:t xml:space="preserve">, </w:t>
      </w:r>
      <w:r w:rsidRPr="00595447">
        <w:rPr>
          <w:rFonts w:ascii="GHEA Grapalat" w:hAnsi="GHEA Grapalat" w:cs="Sylfaen"/>
          <w:sz w:val="20"/>
        </w:rPr>
        <w:t>որակավորման</w:t>
      </w:r>
      <w:r w:rsidRPr="00595447">
        <w:rPr>
          <w:rFonts w:ascii="GHEA Grapalat" w:hAnsi="GHEA Grapalat" w:cs="Times Armenian"/>
          <w:sz w:val="20"/>
          <w:lang w:val="af-ZA"/>
        </w:rPr>
        <w:t xml:space="preserve"> </w:t>
      </w:r>
      <w:r w:rsidRPr="00595447">
        <w:rPr>
          <w:rFonts w:ascii="GHEA Grapalat" w:hAnsi="GHEA Grapalat" w:cs="Sylfaen"/>
          <w:sz w:val="20"/>
        </w:rPr>
        <w:t>չափանիշները</w:t>
      </w:r>
      <w:r w:rsidRPr="00595447">
        <w:rPr>
          <w:rFonts w:ascii="GHEA Grapalat" w:hAnsi="GHEA Grapalat" w:cs="Times Armenian"/>
          <w:sz w:val="20"/>
          <w:lang w:val="af-ZA"/>
        </w:rPr>
        <w:t xml:space="preserve">  </w:t>
      </w:r>
      <w:r w:rsidRPr="00595447">
        <w:rPr>
          <w:rFonts w:ascii="GHEA Grapalat" w:hAnsi="GHEA Grapalat" w:cs="Sylfaen"/>
          <w:sz w:val="20"/>
        </w:rPr>
        <w:t>և</w:t>
      </w:r>
      <w:r w:rsidRPr="00595447">
        <w:rPr>
          <w:rFonts w:ascii="GHEA Grapalat" w:hAnsi="GHEA Grapalat" w:cs="Times Armenian"/>
          <w:sz w:val="20"/>
          <w:lang w:val="af-ZA"/>
        </w:rPr>
        <w:t xml:space="preserve"> </w:t>
      </w:r>
      <w:r w:rsidRPr="00595447">
        <w:rPr>
          <w:rFonts w:ascii="GHEA Grapalat" w:hAnsi="GHEA Grapalat" w:cs="Sylfaen"/>
          <w:sz w:val="20"/>
        </w:rPr>
        <w:t>դրանց</w:t>
      </w:r>
      <w:r w:rsidRPr="00595447">
        <w:rPr>
          <w:rFonts w:ascii="GHEA Grapalat" w:hAnsi="GHEA Grapalat" w:cs="Times Armenian"/>
          <w:sz w:val="20"/>
          <w:lang w:val="af-ZA"/>
        </w:rPr>
        <w:t xml:space="preserve"> </w:t>
      </w:r>
      <w:r w:rsidRPr="00595447">
        <w:rPr>
          <w:rFonts w:ascii="GHEA Grapalat" w:hAnsi="GHEA Grapalat" w:cs="Times Armenian"/>
          <w:sz w:val="20"/>
        </w:rPr>
        <w:t>գ</w:t>
      </w:r>
      <w:r w:rsidRPr="00595447">
        <w:rPr>
          <w:rFonts w:ascii="GHEA Grapalat" w:hAnsi="GHEA Grapalat" w:cs="Sylfaen"/>
          <w:sz w:val="20"/>
        </w:rPr>
        <w:t>նահատման</w:t>
      </w:r>
      <w:r w:rsidRPr="00595447">
        <w:rPr>
          <w:rFonts w:ascii="GHEA Grapalat" w:hAnsi="GHEA Grapalat" w:cs="Times Armenian"/>
          <w:sz w:val="20"/>
          <w:lang w:val="af-ZA"/>
        </w:rPr>
        <w:t xml:space="preserve"> </w:t>
      </w:r>
      <w:r w:rsidRPr="00595447">
        <w:rPr>
          <w:rFonts w:ascii="GHEA Grapalat" w:hAnsi="GHEA Grapalat" w:cs="Sylfaen"/>
          <w:sz w:val="20"/>
        </w:rPr>
        <w:t>կար</w:t>
      </w:r>
      <w:r w:rsidRPr="00595447">
        <w:rPr>
          <w:rFonts w:ascii="GHEA Grapalat" w:hAnsi="GHEA Grapalat" w:cs="Times Armenian"/>
          <w:sz w:val="20"/>
        </w:rPr>
        <w:t>գ</w:t>
      </w:r>
      <w:r w:rsidRPr="00595447">
        <w:rPr>
          <w:rFonts w:ascii="GHEA Grapalat" w:hAnsi="GHEA Grapalat" w:cs="Sylfaen"/>
          <w:sz w:val="20"/>
        </w:rPr>
        <w:t>ը</w:t>
      </w:r>
      <w:r w:rsidRPr="00595447">
        <w:rPr>
          <w:rFonts w:ascii="GHEA Grapalat" w:hAnsi="GHEA Grapalat" w:cs="Times Armenian"/>
          <w:sz w:val="20"/>
          <w:lang w:val="af-ZA"/>
        </w:rPr>
        <w:tab/>
        <w:t xml:space="preserve"> </w:t>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 xml:space="preserve">3. </w:t>
      </w:r>
      <w:r w:rsidRPr="00595447">
        <w:rPr>
          <w:rFonts w:ascii="GHEA Grapalat" w:hAnsi="GHEA Grapalat" w:cs="Sylfaen"/>
          <w:sz w:val="20"/>
        </w:rPr>
        <w:t>Հրավերի</w:t>
      </w:r>
      <w:r w:rsidRPr="00595447">
        <w:rPr>
          <w:rFonts w:ascii="GHEA Grapalat" w:hAnsi="GHEA Grapalat" w:cs="Times Armenian"/>
          <w:sz w:val="20"/>
          <w:lang w:val="af-ZA"/>
        </w:rPr>
        <w:t xml:space="preserve"> </w:t>
      </w:r>
      <w:r w:rsidRPr="00595447">
        <w:rPr>
          <w:rFonts w:ascii="GHEA Grapalat" w:hAnsi="GHEA Grapalat" w:cs="Sylfaen"/>
          <w:sz w:val="20"/>
        </w:rPr>
        <w:t>պարզաբանումը</w:t>
      </w:r>
      <w:r w:rsidRPr="00595447">
        <w:rPr>
          <w:rFonts w:ascii="GHEA Grapalat" w:hAnsi="GHEA Grapalat" w:cs="Times Armenian"/>
          <w:sz w:val="20"/>
          <w:lang w:val="af-ZA"/>
        </w:rPr>
        <w:t xml:space="preserve"> </w:t>
      </w:r>
      <w:r w:rsidRPr="00595447">
        <w:rPr>
          <w:rFonts w:ascii="GHEA Grapalat" w:hAnsi="GHEA Grapalat" w:cs="Sylfaen"/>
          <w:sz w:val="20"/>
        </w:rPr>
        <w:t>և</w:t>
      </w:r>
      <w:r w:rsidRPr="00595447">
        <w:rPr>
          <w:rFonts w:ascii="GHEA Grapalat" w:hAnsi="GHEA Grapalat" w:cs="Times Armenian"/>
          <w:sz w:val="20"/>
          <w:lang w:val="af-ZA"/>
        </w:rPr>
        <w:t xml:space="preserve"> </w:t>
      </w:r>
      <w:r w:rsidRPr="00595447">
        <w:rPr>
          <w:rFonts w:ascii="GHEA Grapalat" w:hAnsi="GHEA Grapalat" w:cs="Sylfaen"/>
          <w:sz w:val="20"/>
        </w:rPr>
        <w:t>հրավերում</w:t>
      </w:r>
      <w:r w:rsidRPr="00595447">
        <w:rPr>
          <w:rFonts w:ascii="GHEA Grapalat" w:hAnsi="GHEA Grapalat" w:cs="Times Armenian"/>
          <w:sz w:val="20"/>
          <w:lang w:val="af-ZA"/>
        </w:rPr>
        <w:t xml:space="preserve"> </w:t>
      </w:r>
      <w:r w:rsidRPr="00595447">
        <w:rPr>
          <w:rFonts w:ascii="GHEA Grapalat" w:hAnsi="GHEA Grapalat" w:cs="Sylfaen"/>
          <w:sz w:val="20"/>
        </w:rPr>
        <w:t>փոփոխություն</w:t>
      </w:r>
      <w:r w:rsidRPr="00595447">
        <w:rPr>
          <w:rFonts w:ascii="GHEA Grapalat" w:hAnsi="GHEA Grapalat" w:cs="Times Armenian"/>
          <w:sz w:val="20"/>
          <w:lang w:val="af-ZA"/>
        </w:rPr>
        <w:t xml:space="preserve"> </w:t>
      </w:r>
      <w:r w:rsidRPr="00595447">
        <w:rPr>
          <w:rFonts w:ascii="GHEA Grapalat" w:hAnsi="GHEA Grapalat" w:cs="Sylfaen"/>
          <w:sz w:val="20"/>
        </w:rPr>
        <w:t>կատարելու</w:t>
      </w:r>
      <w:r w:rsidRPr="00595447">
        <w:rPr>
          <w:rFonts w:ascii="GHEA Grapalat" w:hAnsi="GHEA Grapalat" w:cs="Times Armenian"/>
          <w:sz w:val="20"/>
          <w:lang w:val="af-ZA"/>
        </w:rPr>
        <w:t xml:space="preserve"> </w:t>
      </w:r>
      <w:r w:rsidRPr="00595447">
        <w:rPr>
          <w:rFonts w:ascii="GHEA Grapalat" w:hAnsi="GHEA Grapalat" w:cs="Sylfaen"/>
          <w:sz w:val="20"/>
        </w:rPr>
        <w:t>կար</w:t>
      </w:r>
      <w:r w:rsidRPr="00595447">
        <w:rPr>
          <w:rFonts w:ascii="GHEA Grapalat" w:hAnsi="GHEA Grapalat" w:cs="Times Armenian"/>
          <w:sz w:val="20"/>
        </w:rPr>
        <w:t>գ</w:t>
      </w:r>
      <w:r w:rsidRPr="00595447">
        <w:rPr>
          <w:rFonts w:ascii="GHEA Grapalat" w:hAnsi="GHEA Grapalat" w:cs="Sylfaen"/>
          <w:sz w:val="20"/>
        </w:rPr>
        <w:t>ը</w:t>
      </w:r>
      <w:r w:rsidRPr="00595447">
        <w:rPr>
          <w:rFonts w:ascii="GHEA Grapalat" w:hAnsi="GHEA Grapalat" w:cs="Times Armenian"/>
          <w:sz w:val="20"/>
          <w:lang w:val="af-ZA"/>
        </w:rPr>
        <w:tab/>
      </w:r>
    </w:p>
    <w:p w:rsidR="00A90485" w:rsidRPr="00595447" w:rsidRDefault="00A90485" w:rsidP="00A90485">
      <w:pPr>
        <w:ind w:firstLine="1134"/>
        <w:jc w:val="both"/>
        <w:rPr>
          <w:rFonts w:ascii="GHEA Grapalat" w:hAnsi="GHEA Grapalat" w:cs="Sylfaen"/>
          <w:sz w:val="20"/>
          <w:lang w:val="af-ZA"/>
        </w:rPr>
      </w:pPr>
      <w:r w:rsidRPr="00595447">
        <w:rPr>
          <w:rFonts w:ascii="GHEA Grapalat" w:hAnsi="GHEA Grapalat"/>
          <w:sz w:val="20"/>
          <w:lang w:val="af-ZA"/>
        </w:rPr>
        <w:t xml:space="preserve">4. </w:t>
      </w:r>
      <w:r w:rsidRPr="00595447">
        <w:rPr>
          <w:rFonts w:ascii="GHEA Grapalat" w:hAnsi="GHEA Grapalat" w:cs="Sylfaen"/>
          <w:sz w:val="20"/>
        </w:rPr>
        <w:t>Հայտը</w:t>
      </w:r>
      <w:r w:rsidRPr="00595447">
        <w:rPr>
          <w:rFonts w:ascii="GHEA Grapalat" w:hAnsi="GHEA Grapalat" w:cs="Times Armenian"/>
          <w:sz w:val="20"/>
          <w:lang w:val="af-ZA"/>
        </w:rPr>
        <w:t xml:space="preserve"> </w:t>
      </w:r>
      <w:r w:rsidRPr="00595447">
        <w:rPr>
          <w:rFonts w:ascii="GHEA Grapalat" w:hAnsi="GHEA Grapalat" w:cs="Sylfaen"/>
          <w:sz w:val="20"/>
        </w:rPr>
        <w:t>ներկայացնելու</w:t>
      </w:r>
      <w:r w:rsidRPr="00595447">
        <w:rPr>
          <w:rFonts w:ascii="GHEA Grapalat" w:hAnsi="GHEA Grapalat" w:cs="Times Armenian"/>
          <w:sz w:val="20"/>
          <w:lang w:val="af-ZA"/>
        </w:rPr>
        <w:t xml:space="preserve"> </w:t>
      </w:r>
      <w:r w:rsidRPr="00595447">
        <w:rPr>
          <w:rFonts w:ascii="GHEA Grapalat" w:hAnsi="GHEA Grapalat" w:cs="Sylfaen"/>
          <w:sz w:val="20"/>
        </w:rPr>
        <w:t>կար</w:t>
      </w:r>
      <w:r w:rsidRPr="00595447">
        <w:rPr>
          <w:rFonts w:ascii="GHEA Grapalat" w:hAnsi="GHEA Grapalat" w:cs="Times Armenian"/>
          <w:sz w:val="20"/>
        </w:rPr>
        <w:t>գ</w:t>
      </w:r>
      <w:r w:rsidRPr="00595447">
        <w:rPr>
          <w:rFonts w:ascii="GHEA Grapalat" w:hAnsi="GHEA Grapalat" w:cs="Sylfaen"/>
          <w:sz w:val="20"/>
        </w:rPr>
        <w:t>ը</w:t>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5.</w:t>
      </w:r>
      <w:r w:rsidRPr="00595447">
        <w:rPr>
          <w:rFonts w:ascii="GHEA Grapalat" w:hAnsi="GHEA Grapalat"/>
          <w:sz w:val="20"/>
          <w:lang w:val="af-ZA"/>
        </w:rPr>
        <w:tab/>
      </w:r>
      <w:r w:rsidRPr="00595447">
        <w:rPr>
          <w:rFonts w:ascii="GHEA Grapalat" w:hAnsi="GHEA Grapalat" w:cs="Sylfaen"/>
          <w:sz w:val="20"/>
        </w:rPr>
        <w:t>Հայտի</w:t>
      </w:r>
      <w:r w:rsidRPr="00595447">
        <w:rPr>
          <w:rFonts w:ascii="GHEA Grapalat" w:hAnsi="GHEA Grapalat" w:cs="Times Armenian"/>
          <w:sz w:val="20"/>
          <w:lang w:val="af-ZA"/>
        </w:rPr>
        <w:t xml:space="preserve"> </w:t>
      </w:r>
      <w:r w:rsidRPr="00595447">
        <w:rPr>
          <w:rFonts w:ascii="GHEA Grapalat" w:hAnsi="GHEA Grapalat" w:cs="Times Armenian"/>
          <w:sz w:val="20"/>
        </w:rPr>
        <w:t>գ</w:t>
      </w:r>
      <w:r w:rsidRPr="00595447">
        <w:rPr>
          <w:rFonts w:ascii="GHEA Grapalat" w:hAnsi="GHEA Grapalat" w:cs="Sylfaen"/>
          <w:sz w:val="20"/>
        </w:rPr>
        <w:t>նային</w:t>
      </w:r>
      <w:r w:rsidRPr="00595447">
        <w:rPr>
          <w:rFonts w:ascii="GHEA Grapalat" w:hAnsi="GHEA Grapalat" w:cs="Times Armenian"/>
          <w:sz w:val="20"/>
          <w:lang w:val="af-ZA"/>
        </w:rPr>
        <w:t xml:space="preserve"> </w:t>
      </w:r>
      <w:r w:rsidRPr="00595447">
        <w:rPr>
          <w:rFonts w:ascii="GHEA Grapalat" w:hAnsi="GHEA Grapalat" w:cs="Sylfaen"/>
          <w:sz w:val="20"/>
        </w:rPr>
        <w:t>առաջարկը</w:t>
      </w:r>
      <w:r w:rsidRPr="00595447">
        <w:rPr>
          <w:rFonts w:ascii="GHEA Grapalat" w:hAnsi="GHEA Grapalat" w:cs="Times Armenian"/>
          <w:sz w:val="20"/>
          <w:lang w:val="af-ZA"/>
        </w:rPr>
        <w:tab/>
        <w:t xml:space="preserve"> </w:t>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 xml:space="preserve">6. </w:t>
      </w:r>
      <w:r w:rsidRPr="00595447">
        <w:rPr>
          <w:rFonts w:ascii="GHEA Grapalat" w:hAnsi="GHEA Grapalat" w:cs="Sylfaen"/>
          <w:sz w:val="20"/>
        </w:rPr>
        <w:t>Հայտի</w:t>
      </w:r>
      <w:r w:rsidRPr="00595447">
        <w:rPr>
          <w:rFonts w:ascii="GHEA Grapalat" w:hAnsi="GHEA Grapalat" w:cs="Times Armenian"/>
          <w:sz w:val="20"/>
          <w:lang w:val="af-ZA"/>
        </w:rPr>
        <w:t xml:space="preserve"> </w:t>
      </w:r>
      <w:r w:rsidRPr="00595447">
        <w:rPr>
          <w:rFonts w:ascii="GHEA Grapalat" w:hAnsi="GHEA Grapalat" w:cs="Times Armenian"/>
          <w:sz w:val="20"/>
        </w:rPr>
        <w:t>գ</w:t>
      </w:r>
      <w:r w:rsidRPr="00595447">
        <w:rPr>
          <w:rFonts w:ascii="GHEA Grapalat" w:hAnsi="GHEA Grapalat" w:cs="Sylfaen"/>
          <w:sz w:val="20"/>
        </w:rPr>
        <w:t>ործողության</w:t>
      </w:r>
      <w:r w:rsidRPr="00595447">
        <w:rPr>
          <w:rFonts w:ascii="GHEA Grapalat" w:hAnsi="GHEA Grapalat" w:cs="Times Armenian"/>
          <w:sz w:val="20"/>
          <w:lang w:val="af-ZA"/>
        </w:rPr>
        <w:t xml:space="preserve"> </w:t>
      </w:r>
      <w:r w:rsidRPr="00595447">
        <w:rPr>
          <w:rFonts w:ascii="GHEA Grapalat" w:hAnsi="GHEA Grapalat" w:cs="Sylfaen"/>
          <w:sz w:val="20"/>
        </w:rPr>
        <w:t>ժամկետը</w:t>
      </w:r>
      <w:r w:rsidRPr="00595447">
        <w:rPr>
          <w:rFonts w:ascii="GHEA Grapalat" w:hAnsi="GHEA Grapalat" w:cs="Times Armenian"/>
          <w:sz w:val="20"/>
          <w:lang w:val="af-ZA"/>
        </w:rPr>
        <w:t xml:space="preserve">, </w:t>
      </w:r>
      <w:r w:rsidRPr="00595447">
        <w:rPr>
          <w:rFonts w:ascii="GHEA Grapalat" w:hAnsi="GHEA Grapalat" w:cs="Sylfaen"/>
          <w:sz w:val="20"/>
        </w:rPr>
        <w:t>հայտերում</w:t>
      </w:r>
      <w:r w:rsidRPr="00595447">
        <w:rPr>
          <w:rFonts w:ascii="GHEA Grapalat" w:hAnsi="GHEA Grapalat" w:cs="Times Armenian"/>
          <w:sz w:val="20"/>
          <w:lang w:val="af-ZA"/>
        </w:rPr>
        <w:t xml:space="preserve"> </w:t>
      </w:r>
      <w:r w:rsidRPr="00595447">
        <w:rPr>
          <w:rFonts w:ascii="GHEA Grapalat" w:hAnsi="GHEA Grapalat" w:cs="Sylfaen"/>
          <w:sz w:val="20"/>
        </w:rPr>
        <w:t>փոփոխություն</w:t>
      </w:r>
      <w:r w:rsidRPr="00595447">
        <w:rPr>
          <w:rFonts w:ascii="GHEA Grapalat" w:hAnsi="GHEA Grapalat" w:cs="Times Armenian"/>
          <w:sz w:val="20"/>
          <w:lang w:val="af-ZA"/>
        </w:rPr>
        <w:t xml:space="preserve"> </w:t>
      </w:r>
      <w:r w:rsidRPr="00595447">
        <w:rPr>
          <w:rFonts w:ascii="GHEA Grapalat" w:hAnsi="GHEA Grapalat" w:cs="Sylfaen"/>
          <w:sz w:val="20"/>
        </w:rPr>
        <w:t>կատարելու</w:t>
      </w:r>
      <w:r w:rsidRPr="00595447">
        <w:rPr>
          <w:rFonts w:ascii="GHEA Grapalat" w:hAnsi="GHEA Grapalat" w:cs="Times Armenian"/>
          <w:sz w:val="20"/>
          <w:lang w:val="af-ZA"/>
        </w:rPr>
        <w:t xml:space="preserve"> </w:t>
      </w:r>
      <w:r w:rsidRPr="00595447">
        <w:rPr>
          <w:rFonts w:ascii="GHEA Grapalat" w:hAnsi="GHEA Grapalat" w:cs="Sylfaen"/>
          <w:sz w:val="20"/>
        </w:rPr>
        <w:t>և</w:t>
      </w:r>
      <w:r w:rsidRPr="00595447">
        <w:rPr>
          <w:rFonts w:ascii="GHEA Grapalat" w:hAnsi="GHEA Grapalat" w:cs="Times Armenian"/>
          <w:sz w:val="20"/>
          <w:lang w:val="af-ZA"/>
        </w:rPr>
        <w:t xml:space="preserve"> </w:t>
      </w:r>
      <w:r w:rsidRPr="00595447">
        <w:rPr>
          <w:rFonts w:ascii="GHEA Grapalat" w:hAnsi="GHEA Grapalat" w:cs="Sylfaen"/>
          <w:sz w:val="20"/>
        </w:rPr>
        <w:t>դրանք</w:t>
      </w:r>
      <w:r w:rsidRPr="00595447">
        <w:rPr>
          <w:rFonts w:ascii="GHEA Grapalat" w:hAnsi="GHEA Grapalat" w:cs="Times Armenian"/>
          <w:sz w:val="20"/>
          <w:lang w:val="af-ZA"/>
        </w:rPr>
        <w:t xml:space="preserve"> </w:t>
      </w:r>
      <w:r w:rsidRPr="00595447">
        <w:rPr>
          <w:rFonts w:ascii="GHEA Grapalat" w:hAnsi="GHEA Grapalat" w:cs="Sylfaen"/>
          <w:sz w:val="20"/>
        </w:rPr>
        <w:t>հետ</w:t>
      </w:r>
      <w:r w:rsidRPr="00595447">
        <w:rPr>
          <w:rFonts w:ascii="GHEA Grapalat" w:hAnsi="GHEA Grapalat" w:cs="Times Armenian"/>
          <w:sz w:val="20"/>
          <w:lang w:val="af-ZA"/>
        </w:rPr>
        <w:t xml:space="preserve"> </w:t>
      </w:r>
      <w:r w:rsidRPr="00595447">
        <w:rPr>
          <w:rFonts w:ascii="GHEA Grapalat" w:hAnsi="GHEA Grapalat" w:cs="Sylfaen"/>
          <w:sz w:val="20"/>
        </w:rPr>
        <w:t>վերցնելու</w:t>
      </w:r>
      <w:r w:rsidRPr="00595447">
        <w:rPr>
          <w:rFonts w:ascii="GHEA Grapalat" w:hAnsi="GHEA Grapalat" w:cs="Times Armenian"/>
          <w:sz w:val="20"/>
          <w:lang w:val="af-ZA"/>
        </w:rPr>
        <w:t xml:space="preserve"> </w:t>
      </w:r>
      <w:r w:rsidRPr="00595447">
        <w:rPr>
          <w:rFonts w:ascii="GHEA Grapalat" w:hAnsi="GHEA Grapalat" w:cs="Sylfaen"/>
          <w:sz w:val="20"/>
        </w:rPr>
        <w:t>կար</w:t>
      </w:r>
      <w:r w:rsidRPr="00595447">
        <w:rPr>
          <w:rFonts w:ascii="GHEA Grapalat" w:hAnsi="GHEA Grapalat" w:cs="Times Armenian"/>
          <w:sz w:val="20"/>
        </w:rPr>
        <w:t>գ</w:t>
      </w:r>
      <w:r w:rsidRPr="00595447">
        <w:rPr>
          <w:rFonts w:ascii="GHEA Grapalat" w:hAnsi="GHEA Grapalat" w:cs="Sylfaen"/>
          <w:sz w:val="20"/>
        </w:rPr>
        <w:t>ը</w:t>
      </w:r>
      <w:r w:rsidRPr="00595447">
        <w:rPr>
          <w:rFonts w:ascii="GHEA Grapalat" w:hAnsi="GHEA Grapalat" w:cs="Times Armenian"/>
          <w:sz w:val="20"/>
          <w:lang w:val="af-ZA"/>
        </w:rPr>
        <w:tab/>
        <w:t xml:space="preserve"> </w:t>
      </w:r>
    </w:p>
    <w:p w:rsidR="00A90485" w:rsidRPr="00595447" w:rsidRDefault="00A90485" w:rsidP="00A90485">
      <w:pPr>
        <w:ind w:firstLine="1134"/>
        <w:jc w:val="both"/>
        <w:rPr>
          <w:rFonts w:ascii="GHEA Grapalat" w:hAnsi="GHEA Grapalat" w:cs="Sylfaen"/>
          <w:sz w:val="20"/>
          <w:lang w:val="af-ZA"/>
        </w:rPr>
      </w:pPr>
      <w:r w:rsidRPr="00595447">
        <w:rPr>
          <w:rFonts w:ascii="GHEA Grapalat" w:hAnsi="GHEA Grapalat"/>
          <w:sz w:val="20"/>
          <w:lang w:val="af-ZA"/>
        </w:rPr>
        <w:t>7. Հ</w:t>
      </w:r>
      <w:r w:rsidRPr="00595447">
        <w:rPr>
          <w:rFonts w:ascii="GHEA Grapalat" w:hAnsi="GHEA Grapalat" w:cs="Sylfaen"/>
          <w:sz w:val="20"/>
        </w:rPr>
        <w:t>այտերի</w:t>
      </w:r>
      <w:r w:rsidRPr="00595447">
        <w:rPr>
          <w:rFonts w:ascii="GHEA Grapalat" w:hAnsi="GHEA Grapalat" w:cs="Sylfaen"/>
          <w:sz w:val="20"/>
          <w:lang w:val="af-ZA"/>
        </w:rPr>
        <w:t xml:space="preserve"> </w:t>
      </w:r>
      <w:r w:rsidRPr="00595447">
        <w:rPr>
          <w:rFonts w:ascii="GHEA Grapalat" w:hAnsi="GHEA Grapalat" w:cs="Sylfaen"/>
          <w:sz w:val="20"/>
        </w:rPr>
        <w:t>բացումը</w:t>
      </w:r>
      <w:r w:rsidRPr="00595447">
        <w:rPr>
          <w:rFonts w:ascii="GHEA Grapalat" w:hAnsi="GHEA Grapalat" w:cs="Sylfaen"/>
          <w:sz w:val="20"/>
          <w:lang w:val="af-ZA"/>
        </w:rPr>
        <w:t xml:space="preserve">, </w:t>
      </w:r>
      <w:r w:rsidRPr="00595447">
        <w:rPr>
          <w:rFonts w:ascii="GHEA Grapalat" w:hAnsi="GHEA Grapalat" w:cs="Sylfaen"/>
          <w:sz w:val="20"/>
        </w:rPr>
        <w:t>գնահատումը</w:t>
      </w:r>
      <w:r w:rsidRPr="00595447">
        <w:rPr>
          <w:rFonts w:ascii="GHEA Grapalat" w:hAnsi="GHEA Grapalat" w:cs="Sylfaen"/>
          <w:sz w:val="20"/>
          <w:lang w:val="af-ZA"/>
        </w:rPr>
        <w:t xml:space="preserve">  </w:t>
      </w:r>
      <w:r w:rsidRPr="00595447">
        <w:rPr>
          <w:rFonts w:ascii="GHEA Grapalat" w:hAnsi="GHEA Grapalat" w:cs="Sylfaen"/>
          <w:sz w:val="20"/>
        </w:rPr>
        <w:t>և</w:t>
      </w:r>
      <w:r w:rsidRPr="00595447">
        <w:rPr>
          <w:rFonts w:ascii="GHEA Grapalat" w:hAnsi="GHEA Grapalat" w:cs="Sylfaen"/>
          <w:sz w:val="20"/>
          <w:lang w:val="af-ZA"/>
        </w:rPr>
        <w:t xml:space="preserve"> </w:t>
      </w:r>
      <w:r w:rsidRPr="00595447">
        <w:rPr>
          <w:rFonts w:ascii="GHEA Grapalat" w:hAnsi="GHEA Grapalat" w:cs="Sylfaen"/>
          <w:sz w:val="20"/>
        </w:rPr>
        <w:t>արդյունքների</w:t>
      </w:r>
      <w:r w:rsidRPr="00595447">
        <w:rPr>
          <w:rFonts w:ascii="GHEA Grapalat" w:hAnsi="GHEA Grapalat" w:cs="Sylfaen"/>
          <w:sz w:val="20"/>
          <w:lang w:val="af-ZA"/>
        </w:rPr>
        <w:t xml:space="preserve"> </w:t>
      </w:r>
      <w:r w:rsidRPr="00595447">
        <w:rPr>
          <w:rFonts w:ascii="GHEA Grapalat" w:hAnsi="GHEA Grapalat" w:cs="Sylfaen"/>
          <w:sz w:val="20"/>
        </w:rPr>
        <w:t>ամփոփումը</w:t>
      </w:r>
      <w:r w:rsidRPr="00595447">
        <w:rPr>
          <w:rFonts w:ascii="GHEA Grapalat" w:hAnsi="GHEA Grapalat" w:cs="Sylfaen"/>
          <w:sz w:val="20"/>
          <w:lang w:val="af-ZA"/>
        </w:rPr>
        <w:tab/>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 xml:space="preserve">8. </w:t>
      </w:r>
      <w:r w:rsidRPr="00595447">
        <w:rPr>
          <w:rFonts w:ascii="GHEA Grapalat" w:hAnsi="GHEA Grapalat" w:cs="Sylfaen"/>
          <w:sz w:val="20"/>
        </w:rPr>
        <w:t>Պայմանա</w:t>
      </w:r>
      <w:r w:rsidRPr="00595447">
        <w:rPr>
          <w:rFonts w:ascii="GHEA Grapalat" w:hAnsi="GHEA Grapalat" w:cs="Times Armenian"/>
          <w:sz w:val="20"/>
        </w:rPr>
        <w:t>գ</w:t>
      </w:r>
      <w:r w:rsidRPr="00595447">
        <w:rPr>
          <w:rFonts w:ascii="GHEA Grapalat" w:hAnsi="GHEA Grapalat" w:cs="Sylfaen"/>
          <w:sz w:val="20"/>
        </w:rPr>
        <w:t>րի</w:t>
      </w:r>
      <w:r w:rsidRPr="00595447">
        <w:rPr>
          <w:rFonts w:ascii="GHEA Grapalat" w:hAnsi="GHEA Grapalat" w:cs="Times Armenian"/>
          <w:sz w:val="20"/>
          <w:lang w:val="af-ZA"/>
        </w:rPr>
        <w:t xml:space="preserve"> </w:t>
      </w:r>
      <w:r w:rsidRPr="00595447">
        <w:rPr>
          <w:rFonts w:ascii="GHEA Grapalat" w:hAnsi="GHEA Grapalat" w:cs="Sylfaen"/>
          <w:sz w:val="20"/>
        </w:rPr>
        <w:t>կնքումը</w:t>
      </w:r>
      <w:r w:rsidRPr="00595447">
        <w:rPr>
          <w:rFonts w:ascii="GHEA Grapalat" w:hAnsi="GHEA Grapalat" w:cs="Times Armenian"/>
          <w:sz w:val="20"/>
          <w:lang w:val="af-ZA"/>
        </w:rPr>
        <w:tab/>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 xml:space="preserve">9. </w:t>
      </w:r>
      <w:r w:rsidRPr="00595447">
        <w:rPr>
          <w:rFonts w:ascii="GHEA Grapalat" w:hAnsi="GHEA Grapalat" w:cs="Sylfaen"/>
          <w:sz w:val="20"/>
        </w:rPr>
        <w:t>Պայմանա</w:t>
      </w:r>
      <w:r w:rsidRPr="00595447">
        <w:rPr>
          <w:rFonts w:ascii="GHEA Grapalat" w:hAnsi="GHEA Grapalat" w:cs="Times Armenian"/>
          <w:sz w:val="20"/>
        </w:rPr>
        <w:t>գ</w:t>
      </w:r>
      <w:r w:rsidRPr="00595447">
        <w:rPr>
          <w:rFonts w:ascii="GHEA Grapalat" w:hAnsi="GHEA Grapalat" w:cs="Sylfaen"/>
          <w:sz w:val="20"/>
        </w:rPr>
        <w:t>րի</w:t>
      </w:r>
      <w:r w:rsidRPr="00595447">
        <w:rPr>
          <w:rFonts w:ascii="GHEA Grapalat" w:hAnsi="GHEA Grapalat" w:cs="Times Armenian"/>
          <w:sz w:val="20"/>
          <w:lang w:val="af-ZA"/>
        </w:rPr>
        <w:t xml:space="preserve"> </w:t>
      </w:r>
      <w:r w:rsidRPr="00595447">
        <w:rPr>
          <w:rFonts w:ascii="GHEA Grapalat" w:hAnsi="GHEA Grapalat" w:cs="Sylfaen"/>
          <w:sz w:val="20"/>
        </w:rPr>
        <w:t>ապահովումը</w:t>
      </w:r>
      <w:r w:rsidRPr="00595447">
        <w:rPr>
          <w:rFonts w:ascii="GHEA Grapalat" w:hAnsi="GHEA Grapalat" w:cs="Times Armenian"/>
          <w:sz w:val="20"/>
          <w:lang w:val="af-ZA"/>
        </w:rPr>
        <w:tab/>
        <w:t xml:space="preserve"> </w:t>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 xml:space="preserve">10. </w:t>
      </w:r>
      <w:r w:rsidRPr="00595447">
        <w:rPr>
          <w:rFonts w:ascii="GHEA Grapalat" w:hAnsi="GHEA Grapalat" w:cs="Sylfaen"/>
          <w:sz w:val="20"/>
        </w:rPr>
        <w:t>Ընթացակար</w:t>
      </w:r>
      <w:r w:rsidRPr="00595447">
        <w:rPr>
          <w:rFonts w:ascii="GHEA Grapalat" w:hAnsi="GHEA Grapalat" w:cs="Times Armenian"/>
          <w:sz w:val="20"/>
        </w:rPr>
        <w:t>գ</w:t>
      </w:r>
      <w:r w:rsidRPr="00595447">
        <w:rPr>
          <w:rFonts w:ascii="GHEA Grapalat" w:hAnsi="GHEA Grapalat" w:cs="Sylfaen"/>
          <w:sz w:val="20"/>
        </w:rPr>
        <w:t>ը</w:t>
      </w:r>
      <w:r w:rsidRPr="00595447">
        <w:rPr>
          <w:rFonts w:ascii="GHEA Grapalat" w:hAnsi="GHEA Grapalat" w:cs="Times Armenian"/>
          <w:sz w:val="20"/>
          <w:lang w:val="af-ZA"/>
        </w:rPr>
        <w:t xml:space="preserve"> </w:t>
      </w:r>
      <w:r w:rsidRPr="00595447">
        <w:rPr>
          <w:rFonts w:ascii="GHEA Grapalat" w:hAnsi="GHEA Grapalat" w:cs="Sylfaen"/>
          <w:sz w:val="20"/>
        </w:rPr>
        <w:t>չկայացած</w:t>
      </w:r>
      <w:r w:rsidRPr="00595447">
        <w:rPr>
          <w:rFonts w:ascii="GHEA Grapalat" w:hAnsi="GHEA Grapalat" w:cs="Times Armenian"/>
          <w:sz w:val="20"/>
          <w:lang w:val="af-ZA"/>
        </w:rPr>
        <w:t xml:space="preserve"> </w:t>
      </w:r>
      <w:r w:rsidRPr="00595447">
        <w:rPr>
          <w:rFonts w:ascii="GHEA Grapalat" w:hAnsi="GHEA Grapalat" w:cs="Sylfaen"/>
          <w:sz w:val="20"/>
        </w:rPr>
        <w:t>հայտարարելը</w:t>
      </w:r>
      <w:r w:rsidRPr="00595447">
        <w:rPr>
          <w:rFonts w:ascii="GHEA Grapalat" w:hAnsi="GHEA Grapalat" w:cs="Times Armenian"/>
          <w:sz w:val="20"/>
          <w:lang w:val="af-ZA"/>
        </w:rPr>
        <w:tab/>
        <w:t xml:space="preserve"> </w:t>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sz w:val="20"/>
          <w:lang w:val="af-ZA"/>
        </w:rPr>
        <w:t xml:space="preserve">11. </w:t>
      </w:r>
      <w:r w:rsidRPr="00595447">
        <w:rPr>
          <w:rFonts w:ascii="GHEA Grapalat" w:hAnsi="GHEA Grapalat" w:cs="Sylfaen"/>
          <w:sz w:val="20"/>
        </w:rPr>
        <w:t>Գնման</w:t>
      </w:r>
      <w:r w:rsidRPr="00595447">
        <w:rPr>
          <w:rFonts w:ascii="GHEA Grapalat" w:hAnsi="GHEA Grapalat" w:cs="Times Armenian"/>
          <w:sz w:val="20"/>
          <w:lang w:val="af-ZA"/>
        </w:rPr>
        <w:t xml:space="preserve"> </w:t>
      </w:r>
      <w:r w:rsidRPr="00595447">
        <w:rPr>
          <w:rFonts w:ascii="GHEA Grapalat" w:hAnsi="GHEA Grapalat" w:cs="Times Armenian"/>
          <w:sz w:val="20"/>
        </w:rPr>
        <w:t>գ</w:t>
      </w:r>
      <w:r w:rsidRPr="00595447">
        <w:rPr>
          <w:rFonts w:ascii="GHEA Grapalat" w:hAnsi="GHEA Grapalat" w:cs="Sylfaen"/>
          <w:sz w:val="20"/>
        </w:rPr>
        <w:t>ործընթացի</w:t>
      </w:r>
      <w:r w:rsidRPr="00595447">
        <w:rPr>
          <w:rFonts w:ascii="GHEA Grapalat" w:hAnsi="GHEA Grapalat" w:cs="Times Armenian"/>
          <w:sz w:val="20"/>
          <w:lang w:val="af-ZA"/>
        </w:rPr>
        <w:t xml:space="preserve"> </w:t>
      </w:r>
      <w:r w:rsidRPr="00595447">
        <w:rPr>
          <w:rFonts w:ascii="GHEA Grapalat" w:hAnsi="GHEA Grapalat" w:cs="Sylfaen"/>
          <w:sz w:val="20"/>
        </w:rPr>
        <w:t>հետ</w:t>
      </w:r>
      <w:r w:rsidRPr="00595447">
        <w:rPr>
          <w:rFonts w:ascii="GHEA Grapalat" w:hAnsi="GHEA Grapalat" w:cs="Times Armenian"/>
          <w:sz w:val="20"/>
          <w:lang w:val="af-ZA"/>
        </w:rPr>
        <w:t xml:space="preserve"> </w:t>
      </w:r>
      <w:r w:rsidRPr="00595447">
        <w:rPr>
          <w:rFonts w:ascii="GHEA Grapalat" w:hAnsi="GHEA Grapalat" w:cs="Sylfaen"/>
          <w:sz w:val="20"/>
        </w:rPr>
        <w:t>կապված</w:t>
      </w:r>
      <w:r w:rsidRPr="00595447">
        <w:rPr>
          <w:rFonts w:ascii="GHEA Grapalat" w:hAnsi="GHEA Grapalat" w:cs="Times Armenian"/>
          <w:sz w:val="20"/>
          <w:lang w:val="af-ZA"/>
        </w:rPr>
        <w:t xml:space="preserve"> </w:t>
      </w:r>
      <w:r w:rsidRPr="00595447">
        <w:rPr>
          <w:rFonts w:ascii="GHEA Grapalat" w:hAnsi="GHEA Grapalat" w:cs="Times Armenian"/>
          <w:sz w:val="20"/>
        </w:rPr>
        <w:t>գ</w:t>
      </w:r>
      <w:r w:rsidRPr="00595447">
        <w:rPr>
          <w:rFonts w:ascii="GHEA Grapalat" w:hAnsi="GHEA Grapalat" w:cs="Sylfaen"/>
          <w:sz w:val="20"/>
        </w:rPr>
        <w:t>ործողությունները</w:t>
      </w:r>
      <w:r w:rsidRPr="00595447">
        <w:rPr>
          <w:rFonts w:ascii="GHEA Grapalat" w:hAnsi="GHEA Grapalat" w:cs="Times Armenian"/>
          <w:sz w:val="20"/>
          <w:lang w:val="af-ZA"/>
        </w:rPr>
        <w:t xml:space="preserve"> </w:t>
      </w:r>
      <w:r w:rsidRPr="00595447">
        <w:rPr>
          <w:rFonts w:ascii="GHEA Grapalat" w:hAnsi="GHEA Grapalat" w:cs="Sylfaen"/>
          <w:sz w:val="20"/>
        </w:rPr>
        <w:t>և</w:t>
      </w:r>
      <w:r w:rsidRPr="00595447">
        <w:rPr>
          <w:rFonts w:ascii="GHEA Grapalat" w:hAnsi="GHEA Grapalat" w:cs="Times Armenian"/>
          <w:sz w:val="20"/>
          <w:lang w:val="af-ZA"/>
        </w:rPr>
        <w:t xml:space="preserve"> (</w:t>
      </w:r>
      <w:r w:rsidRPr="00595447">
        <w:rPr>
          <w:rFonts w:ascii="GHEA Grapalat" w:hAnsi="GHEA Grapalat" w:cs="Sylfaen"/>
          <w:sz w:val="20"/>
        </w:rPr>
        <w:t>կամ</w:t>
      </w:r>
      <w:r w:rsidRPr="00595447">
        <w:rPr>
          <w:rFonts w:ascii="GHEA Grapalat" w:hAnsi="GHEA Grapalat" w:cs="Times Armenian"/>
          <w:sz w:val="20"/>
          <w:lang w:val="af-ZA"/>
        </w:rPr>
        <w:t xml:space="preserve">) </w:t>
      </w:r>
      <w:r w:rsidRPr="00595447">
        <w:rPr>
          <w:rFonts w:ascii="GHEA Grapalat" w:hAnsi="GHEA Grapalat" w:cs="Sylfaen"/>
          <w:sz w:val="20"/>
        </w:rPr>
        <w:t>ընդունված</w:t>
      </w:r>
      <w:r w:rsidRPr="00595447">
        <w:rPr>
          <w:rFonts w:ascii="GHEA Grapalat" w:hAnsi="GHEA Grapalat" w:cs="Times Armenian"/>
          <w:sz w:val="20"/>
          <w:lang w:val="af-ZA"/>
        </w:rPr>
        <w:t xml:space="preserve"> </w:t>
      </w:r>
      <w:r w:rsidRPr="00595447">
        <w:rPr>
          <w:rFonts w:ascii="GHEA Grapalat" w:hAnsi="GHEA Grapalat" w:cs="Sylfaen"/>
          <w:sz w:val="20"/>
        </w:rPr>
        <w:t>որոշումները</w:t>
      </w:r>
      <w:r w:rsidRPr="00595447">
        <w:rPr>
          <w:rFonts w:ascii="GHEA Grapalat" w:hAnsi="GHEA Grapalat" w:cs="Times Armenian"/>
          <w:sz w:val="20"/>
          <w:lang w:val="af-ZA"/>
        </w:rPr>
        <w:t xml:space="preserve"> </w:t>
      </w:r>
      <w:r w:rsidRPr="00595447">
        <w:rPr>
          <w:rFonts w:ascii="GHEA Grapalat" w:hAnsi="GHEA Grapalat" w:cs="Sylfaen"/>
          <w:sz w:val="20"/>
        </w:rPr>
        <w:t>բողոքարկելու</w:t>
      </w:r>
      <w:r w:rsidRPr="00595447">
        <w:rPr>
          <w:rFonts w:ascii="GHEA Grapalat" w:hAnsi="GHEA Grapalat" w:cs="Times Armenian"/>
          <w:sz w:val="20"/>
          <w:lang w:val="af-ZA"/>
        </w:rPr>
        <w:t xml:space="preserve"> </w:t>
      </w:r>
      <w:r w:rsidRPr="00595447">
        <w:rPr>
          <w:rFonts w:ascii="GHEA Grapalat" w:hAnsi="GHEA Grapalat" w:cs="Sylfaen"/>
          <w:sz w:val="20"/>
        </w:rPr>
        <w:t>մասնակցի</w:t>
      </w:r>
      <w:r w:rsidRPr="00595447">
        <w:rPr>
          <w:rFonts w:ascii="GHEA Grapalat" w:hAnsi="GHEA Grapalat" w:cs="Times Armenian"/>
          <w:sz w:val="20"/>
          <w:lang w:val="af-ZA"/>
        </w:rPr>
        <w:t xml:space="preserve"> </w:t>
      </w:r>
      <w:r w:rsidRPr="00595447">
        <w:rPr>
          <w:rFonts w:ascii="GHEA Grapalat" w:hAnsi="GHEA Grapalat" w:cs="Sylfaen"/>
          <w:sz w:val="20"/>
        </w:rPr>
        <w:t>իրավունքը</w:t>
      </w:r>
      <w:r w:rsidRPr="00595447">
        <w:rPr>
          <w:rFonts w:ascii="GHEA Grapalat" w:hAnsi="GHEA Grapalat" w:cs="Times Armenian"/>
          <w:sz w:val="20"/>
          <w:lang w:val="af-ZA"/>
        </w:rPr>
        <w:t xml:space="preserve"> </w:t>
      </w:r>
      <w:r w:rsidRPr="00595447">
        <w:rPr>
          <w:rFonts w:ascii="GHEA Grapalat" w:hAnsi="GHEA Grapalat" w:cs="Sylfaen"/>
          <w:sz w:val="20"/>
        </w:rPr>
        <w:t>և</w:t>
      </w:r>
      <w:r w:rsidRPr="00595447">
        <w:rPr>
          <w:rFonts w:ascii="GHEA Grapalat" w:hAnsi="GHEA Grapalat" w:cs="Times Armenian"/>
          <w:sz w:val="20"/>
          <w:lang w:val="af-ZA"/>
        </w:rPr>
        <w:t xml:space="preserve"> </w:t>
      </w:r>
      <w:r w:rsidRPr="00595447">
        <w:rPr>
          <w:rFonts w:ascii="GHEA Grapalat" w:hAnsi="GHEA Grapalat" w:cs="Sylfaen"/>
          <w:sz w:val="20"/>
        </w:rPr>
        <w:t>կար</w:t>
      </w:r>
      <w:r w:rsidRPr="00595447">
        <w:rPr>
          <w:rFonts w:ascii="GHEA Grapalat" w:hAnsi="GHEA Grapalat" w:cs="Times Armenian"/>
          <w:sz w:val="20"/>
        </w:rPr>
        <w:t>գ</w:t>
      </w:r>
      <w:r w:rsidRPr="00595447">
        <w:rPr>
          <w:rFonts w:ascii="GHEA Grapalat" w:hAnsi="GHEA Grapalat" w:cs="Sylfaen"/>
          <w:sz w:val="20"/>
        </w:rPr>
        <w:t>ը</w:t>
      </w:r>
      <w:r w:rsidRPr="00595447">
        <w:rPr>
          <w:rFonts w:ascii="GHEA Grapalat" w:hAnsi="GHEA Grapalat" w:cs="Times Armenian"/>
          <w:sz w:val="20"/>
          <w:lang w:val="af-ZA"/>
        </w:rPr>
        <w:tab/>
      </w:r>
    </w:p>
    <w:p w:rsidR="00A90485" w:rsidRPr="00595447" w:rsidRDefault="00A90485" w:rsidP="00A90485">
      <w:pPr>
        <w:ind w:firstLine="1134"/>
        <w:jc w:val="both"/>
        <w:rPr>
          <w:rFonts w:ascii="GHEA Grapalat" w:hAnsi="GHEA Grapalat"/>
          <w:sz w:val="20"/>
          <w:lang w:val="af-ZA"/>
        </w:rPr>
      </w:pPr>
      <w:r w:rsidRPr="00595447">
        <w:rPr>
          <w:rFonts w:ascii="GHEA Grapalat" w:hAnsi="GHEA Grapalat" w:cs="Times Armenian"/>
          <w:sz w:val="20"/>
          <w:lang w:val="af-ZA"/>
        </w:rPr>
        <w:tab/>
      </w:r>
    </w:p>
    <w:p w:rsidR="00A90485" w:rsidRPr="00595447" w:rsidRDefault="00A90485" w:rsidP="00A90485">
      <w:pPr>
        <w:ind w:firstLine="567"/>
        <w:jc w:val="both"/>
        <w:rPr>
          <w:rFonts w:ascii="GHEA Grapalat" w:hAnsi="GHEA Grapalat"/>
          <w:sz w:val="20"/>
          <w:lang w:val="af-ZA"/>
        </w:rPr>
      </w:pPr>
    </w:p>
    <w:p w:rsidR="00024088" w:rsidRPr="00DE1E5A" w:rsidRDefault="00024088" w:rsidP="00A90485">
      <w:pPr>
        <w:ind w:firstLine="1134"/>
        <w:jc w:val="both"/>
        <w:rPr>
          <w:rFonts w:ascii="GHEA Grapalat" w:hAnsi="GHEA Grapalat"/>
          <w:sz w:val="20"/>
          <w:lang w:val="af-ZA"/>
        </w:rPr>
      </w:pPr>
    </w:p>
    <w:p w:rsidR="00024088" w:rsidRPr="00DE1E5A" w:rsidRDefault="00024088" w:rsidP="00024088">
      <w:pPr>
        <w:ind w:firstLine="567"/>
        <w:jc w:val="center"/>
        <w:rPr>
          <w:rFonts w:ascii="GHEA Grapalat" w:hAnsi="GHEA Grapalat"/>
          <w:b/>
          <w:sz w:val="20"/>
          <w:lang w:val="af-ZA"/>
        </w:rPr>
      </w:pPr>
      <w:r w:rsidRPr="00DE1E5A">
        <w:rPr>
          <w:rFonts w:ascii="GHEA Grapalat" w:hAnsi="GHEA Grapalat" w:cs="Sylfaen"/>
          <w:b/>
          <w:sz w:val="20"/>
        </w:rPr>
        <w:t>ՄԱՍ</w:t>
      </w:r>
      <w:r w:rsidRPr="00DE1E5A">
        <w:rPr>
          <w:rFonts w:ascii="GHEA Grapalat" w:hAnsi="GHEA Grapalat" w:cs="Times Armenian"/>
          <w:b/>
          <w:sz w:val="20"/>
          <w:lang w:val="af-ZA"/>
        </w:rPr>
        <w:t xml:space="preserve">  II.  ԳՆԱՆՇՄԱՆ ՀԱՐՑՄԱՆ </w:t>
      </w:r>
      <w:r w:rsidRPr="00DE1E5A">
        <w:rPr>
          <w:rFonts w:ascii="GHEA Grapalat" w:hAnsi="GHEA Grapalat" w:cs="Sylfaen"/>
          <w:b/>
          <w:sz w:val="20"/>
        </w:rPr>
        <w:t>ՀԱՅՏԸ</w:t>
      </w:r>
      <w:r w:rsidRPr="00DE1E5A">
        <w:rPr>
          <w:rFonts w:ascii="GHEA Grapalat" w:hAnsi="GHEA Grapalat" w:cs="Times Armenian"/>
          <w:b/>
          <w:sz w:val="20"/>
          <w:lang w:val="af-ZA"/>
        </w:rPr>
        <w:t xml:space="preserve">  </w:t>
      </w:r>
      <w:r w:rsidRPr="00DE1E5A">
        <w:rPr>
          <w:rFonts w:ascii="GHEA Grapalat" w:hAnsi="GHEA Grapalat" w:cs="Sylfaen"/>
          <w:b/>
          <w:sz w:val="20"/>
        </w:rPr>
        <w:t>ՊԱՏՐԱՍՏԵԼՈՒ</w:t>
      </w:r>
      <w:r w:rsidRPr="00DE1E5A">
        <w:rPr>
          <w:rFonts w:ascii="GHEA Grapalat" w:hAnsi="GHEA Grapalat" w:cs="Times Armenian"/>
          <w:b/>
          <w:sz w:val="20"/>
          <w:lang w:val="af-ZA"/>
        </w:rPr>
        <w:t xml:space="preserve">  </w:t>
      </w:r>
      <w:r w:rsidRPr="00DE1E5A">
        <w:rPr>
          <w:rFonts w:ascii="GHEA Grapalat" w:hAnsi="GHEA Grapalat" w:cs="Sylfaen"/>
          <w:b/>
          <w:sz w:val="20"/>
        </w:rPr>
        <w:t>ՀՐԱՀԱՆԳ</w:t>
      </w:r>
    </w:p>
    <w:p w:rsidR="00024088" w:rsidRPr="00DE1E5A" w:rsidRDefault="00024088" w:rsidP="00024088">
      <w:pPr>
        <w:ind w:firstLine="567"/>
        <w:jc w:val="both"/>
        <w:rPr>
          <w:rFonts w:ascii="GHEA Grapalat" w:hAnsi="GHEA Grapalat"/>
          <w:sz w:val="20"/>
          <w:lang w:val="af-ZA"/>
        </w:rPr>
      </w:pPr>
    </w:p>
    <w:p w:rsidR="00024088" w:rsidRPr="00DE1E5A" w:rsidRDefault="00024088" w:rsidP="00024088">
      <w:pPr>
        <w:ind w:firstLine="1134"/>
        <w:jc w:val="both"/>
        <w:rPr>
          <w:rFonts w:ascii="GHEA Grapalat" w:hAnsi="GHEA Grapalat"/>
          <w:sz w:val="20"/>
          <w:lang w:val="af-ZA"/>
        </w:rPr>
      </w:pPr>
      <w:r w:rsidRPr="00DE1E5A">
        <w:rPr>
          <w:rFonts w:ascii="GHEA Grapalat" w:hAnsi="GHEA Grapalat"/>
          <w:sz w:val="20"/>
          <w:lang w:val="af-ZA"/>
        </w:rPr>
        <w:t>1.</w:t>
      </w:r>
      <w:r w:rsidRPr="00DE1E5A">
        <w:rPr>
          <w:rFonts w:ascii="GHEA Grapalat" w:hAnsi="GHEA Grapalat"/>
          <w:sz w:val="20"/>
          <w:lang w:val="af-ZA"/>
        </w:rPr>
        <w:tab/>
      </w:r>
      <w:r w:rsidRPr="00DE1E5A">
        <w:rPr>
          <w:rFonts w:ascii="GHEA Grapalat" w:hAnsi="GHEA Grapalat" w:cs="Sylfaen"/>
          <w:sz w:val="20"/>
        </w:rPr>
        <w:t>Ընդհանուր</w:t>
      </w:r>
      <w:r w:rsidRPr="00DE1E5A">
        <w:rPr>
          <w:rFonts w:ascii="GHEA Grapalat" w:hAnsi="GHEA Grapalat" w:cs="Times Armenian"/>
          <w:sz w:val="20"/>
          <w:lang w:val="af-ZA"/>
        </w:rPr>
        <w:t xml:space="preserve">  </w:t>
      </w:r>
      <w:r w:rsidRPr="00DE1E5A">
        <w:rPr>
          <w:rFonts w:ascii="GHEA Grapalat" w:hAnsi="GHEA Grapalat" w:cs="Sylfaen"/>
          <w:sz w:val="20"/>
        </w:rPr>
        <w:t>դրույթներ</w:t>
      </w:r>
      <w:r w:rsidRPr="00DE1E5A">
        <w:rPr>
          <w:rFonts w:ascii="GHEA Grapalat" w:hAnsi="GHEA Grapalat" w:cs="Times Armenian"/>
          <w:sz w:val="20"/>
          <w:lang w:val="af-ZA"/>
        </w:rPr>
        <w:tab/>
      </w:r>
    </w:p>
    <w:p w:rsidR="00024088" w:rsidRPr="00DE1E5A" w:rsidRDefault="00024088" w:rsidP="00024088">
      <w:pPr>
        <w:ind w:firstLine="1134"/>
        <w:jc w:val="both"/>
        <w:rPr>
          <w:rFonts w:ascii="GHEA Grapalat" w:hAnsi="GHEA Grapalat"/>
          <w:sz w:val="20"/>
          <w:lang w:val="af-ZA"/>
        </w:rPr>
      </w:pPr>
      <w:r w:rsidRPr="00DE1E5A">
        <w:rPr>
          <w:rFonts w:ascii="GHEA Grapalat" w:hAnsi="GHEA Grapalat"/>
          <w:sz w:val="20"/>
          <w:lang w:val="af-ZA"/>
        </w:rPr>
        <w:t>2.</w:t>
      </w:r>
      <w:r w:rsidRPr="00DE1E5A">
        <w:rPr>
          <w:rFonts w:ascii="GHEA Grapalat" w:hAnsi="GHEA Grapalat"/>
          <w:sz w:val="20"/>
          <w:lang w:val="af-ZA"/>
        </w:rPr>
        <w:tab/>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հայտը</w:t>
      </w:r>
      <w:r w:rsidRPr="00DE1E5A">
        <w:rPr>
          <w:rFonts w:ascii="GHEA Grapalat" w:hAnsi="GHEA Grapalat" w:cs="Times Armenian"/>
          <w:sz w:val="20"/>
          <w:lang w:val="af-ZA"/>
        </w:rPr>
        <w:tab/>
      </w:r>
    </w:p>
    <w:p w:rsidR="00024088" w:rsidRPr="00DE1E5A" w:rsidRDefault="00024088" w:rsidP="00024088">
      <w:pPr>
        <w:ind w:left="1440" w:hanging="306"/>
        <w:jc w:val="both"/>
        <w:rPr>
          <w:rFonts w:ascii="GHEA Grapalat" w:hAnsi="GHEA Grapalat" w:cs="Sylfaen"/>
          <w:sz w:val="20"/>
          <w:lang w:val="af-ZA"/>
        </w:rPr>
      </w:pPr>
      <w:r w:rsidRPr="00DE1E5A">
        <w:rPr>
          <w:rFonts w:ascii="GHEA Grapalat" w:hAnsi="GHEA Grapalat"/>
          <w:sz w:val="20"/>
          <w:lang w:val="af-ZA"/>
        </w:rPr>
        <w:t>3.</w:t>
      </w:r>
      <w:r w:rsidRPr="00DE1E5A">
        <w:rPr>
          <w:rFonts w:ascii="GHEA Grapalat" w:hAnsi="GHEA Grapalat"/>
          <w:sz w:val="20"/>
          <w:lang w:val="af-ZA"/>
        </w:rPr>
        <w:tab/>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տեղը</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կողմից</w:t>
      </w:r>
      <w:r w:rsidRPr="00DE1E5A">
        <w:rPr>
          <w:rFonts w:ascii="GHEA Grapalat" w:hAnsi="GHEA Grapalat" w:cs="Sylfaen"/>
          <w:sz w:val="20"/>
          <w:lang w:val="af-ZA"/>
        </w:rPr>
        <w:t xml:space="preserve"> </w:t>
      </w:r>
      <w:r w:rsidRPr="00DE1E5A">
        <w:rPr>
          <w:rFonts w:ascii="GHEA Grapalat" w:hAnsi="GHEA Grapalat" w:cs="Sylfaen"/>
          <w:sz w:val="20"/>
        </w:rPr>
        <w:t>ներկայացվող</w:t>
      </w:r>
      <w:r w:rsidRPr="00DE1E5A">
        <w:rPr>
          <w:rFonts w:ascii="GHEA Grapalat" w:hAnsi="GHEA Grapalat" w:cs="Sylfaen"/>
          <w:sz w:val="20"/>
          <w:lang w:val="af-ZA"/>
        </w:rPr>
        <w:t xml:space="preserve"> </w:t>
      </w:r>
      <w:r w:rsidRPr="00DE1E5A">
        <w:rPr>
          <w:rFonts w:ascii="GHEA Grapalat" w:hAnsi="GHEA Grapalat" w:cs="Sylfaen"/>
          <w:sz w:val="20"/>
        </w:rPr>
        <w:t>փաստաթղթերը</w:t>
      </w:r>
    </w:p>
    <w:p w:rsidR="00024088" w:rsidRPr="00DE1E5A" w:rsidRDefault="00024088" w:rsidP="00024088">
      <w:pPr>
        <w:ind w:firstLine="1134"/>
        <w:jc w:val="both"/>
        <w:rPr>
          <w:rFonts w:ascii="GHEA Grapalat" w:hAnsi="GHEA Grapalat" w:cs="Times Armenian"/>
          <w:sz w:val="20"/>
          <w:lang w:val="af-ZA"/>
        </w:rPr>
      </w:pPr>
      <w:r w:rsidRPr="00DE1E5A">
        <w:rPr>
          <w:rFonts w:ascii="GHEA Grapalat" w:hAnsi="GHEA Grapalat"/>
          <w:sz w:val="20"/>
          <w:lang w:val="af-ZA"/>
        </w:rPr>
        <w:t>4.</w:t>
      </w:r>
      <w:r w:rsidRPr="00DE1E5A">
        <w:rPr>
          <w:rFonts w:ascii="GHEA Grapalat" w:hAnsi="GHEA Grapalat"/>
          <w:sz w:val="20"/>
          <w:lang w:val="af-ZA"/>
        </w:rPr>
        <w:tab/>
      </w:r>
      <w:r w:rsidRPr="00DE1E5A">
        <w:rPr>
          <w:rFonts w:ascii="GHEA Grapalat" w:hAnsi="GHEA Grapalat" w:cs="Sylfaen"/>
          <w:sz w:val="20"/>
        </w:rPr>
        <w:t>Հավելվածներ</w:t>
      </w:r>
      <w:r w:rsidRPr="00DE1E5A">
        <w:rPr>
          <w:rFonts w:ascii="GHEA Grapalat" w:hAnsi="GHEA Grapalat" w:cs="Times Armenian"/>
          <w:sz w:val="20"/>
          <w:lang w:val="af-ZA"/>
        </w:rPr>
        <w:t xml:space="preserve"> 1-</w:t>
      </w:r>
      <w:r>
        <w:rPr>
          <w:rFonts w:ascii="GHEA Grapalat" w:hAnsi="GHEA Grapalat" w:cs="Times Armenian"/>
          <w:sz w:val="20"/>
          <w:lang w:val="af-ZA"/>
        </w:rPr>
        <w:t>7</w:t>
      </w:r>
      <w:r w:rsidRPr="00DE1E5A">
        <w:rPr>
          <w:rFonts w:ascii="GHEA Grapalat" w:hAnsi="GHEA Grapalat" w:cs="Times Armenian"/>
          <w:sz w:val="20"/>
          <w:lang w:val="af-ZA"/>
        </w:rPr>
        <w:tab/>
      </w:r>
    </w:p>
    <w:p w:rsidR="00024088" w:rsidRPr="00DE1E5A" w:rsidRDefault="00024088" w:rsidP="00024088">
      <w:pPr>
        <w:ind w:firstLine="1134"/>
        <w:jc w:val="both"/>
        <w:rPr>
          <w:rFonts w:ascii="GHEA Grapalat" w:hAnsi="GHEA Grapalat" w:cs="Times Armenian"/>
          <w:sz w:val="20"/>
          <w:lang w:val="af-ZA"/>
        </w:rPr>
      </w:pPr>
    </w:p>
    <w:p w:rsidR="00024088" w:rsidRPr="00DE1E5A" w:rsidRDefault="00024088" w:rsidP="00024088">
      <w:pPr>
        <w:jc w:val="both"/>
        <w:rPr>
          <w:rFonts w:ascii="GHEA Grapalat" w:hAnsi="GHEA Grapalat"/>
          <w:sz w:val="20"/>
          <w:lang w:val="af-ZA"/>
        </w:rPr>
      </w:pPr>
      <w:r w:rsidRPr="00DE1E5A">
        <w:rPr>
          <w:rFonts w:ascii="GHEA Grapalat" w:hAnsi="GHEA Grapalat"/>
          <w:sz w:val="20"/>
          <w:lang w:val="af-ZA"/>
        </w:rPr>
        <w:lastRenderedPageBreak/>
        <w:t xml:space="preserve">         </w:t>
      </w: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հրավերը</w:t>
      </w:r>
      <w:r w:rsidRPr="00DE1E5A">
        <w:rPr>
          <w:rFonts w:ascii="GHEA Grapalat" w:hAnsi="GHEA Grapalat" w:cs="Times Armenian"/>
          <w:sz w:val="20"/>
          <w:lang w:val="af-ZA"/>
        </w:rPr>
        <w:t xml:space="preserve"> </w:t>
      </w:r>
      <w:r w:rsidRPr="00DE1E5A">
        <w:rPr>
          <w:rFonts w:ascii="GHEA Grapalat" w:hAnsi="GHEA Grapalat" w:cs="Sylfaen"/>
          <w:sz w:val="20"/>
        </w:rPr>
        <w:t>տրամադրվում</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լրումն</w:t>
      </w:r>
      <w:r w:rsidRPr="00DE1E5A">
        <w:rPr>
          <w:rFonts w:ascii="GHEA Grapalat" w:hAnsi="GHEA Grapalat"/>
          <w:sz w:val="20"/>
          <w:lang w:val="af-ZA"/>
        </w:rPr>
        <w:t xml:space="preserve"> </w:t>
      </w:r>
      <w:r w:rsidR="0041306F">
        <w:rPr>
          <w:rFonts w:ascii="GHEA Grapalat" w:hAnsi="GHEA Grapalat" w:cs="Times Armenian"/>
          <w:sz w:val="20"/>
          <w:lang w:val="af-ZA"/>
        </w:rPr>
        <w:t>ԼՄԼԲՀ-</w:t>
      </w:r>
      <w:r w:rsidRPr="00DE1E5A">
        <w:rPr>
          <w:rFonts w:ascii="GHEA Grapalat" w:hAnsi="GHEA Grapalat" w:cs="Sylfaen"/>
          <w:sz w:val="20"/>
        </w:rPr>
        <w:t>ԳՀԱՊՁԲ</w:t>
      </w:r>
      <w:r w:rsidR="00CA2822">
        <w:rPr>
          <w:rFonts w:ascii="GHEA Grapalat" w:hAnsi="GHEA Grapalat" w:cs="Sylfaen"/>
          <w:sz w:val="20"/>
          <w:lang w:val="af-ZA"/>
        </w:rPr>
        <w:t>-20</w:t>
      </w:r>
      <w:r w:rsidR="00CA2822">
        <w:rPr>
          <w:rFonts w:ascii="GHEA Grapalat" w:hAnsi="GHEA Grapalat" w:cs="Times Armenian"/>
          <w:sz w:val="20"/>
          <w:lang w:val="af-ZA"/>
        </w:rPr>
        <w:t>/02</w:t>
      </w:r>
      <w:r w:rsidRPr="00DE1E5A">
        <w:rPr>
          <w:rFonts w:ascii="GHEA Grapalat" w:hAnsi="GHEA Grapalat" w:cs="Times Armenian"/>
          <w:sz w:val="20"/>
          <w:lang w:val="af-ZA"/>
        </w:rPr>
        <w:t xml:space="preserve"> </w:t>
      </w:r>
      <w:r w:rsidRPr="00DE1E5A">
        <w:rPr>
          <w:rFonts w:ascii="GHEA Grapalat" w:hAnsi="GHEA Grapalat" w:cs="Sylfaen"/>
          <w:sz w:val="20"/>
        </w:rPr>
        <w:t>ծածկա</w:t>
      </w:r>
      <w:r w:rsidRPr="00DE1E5A">
        <w:rPr>
          <w:rFonts w:ascii="GHEA Grapalat" w:hAnsi="GHEA Grapalat" w:cs="Times Armenian"/>
          <w:sz w:val="20"/>
        </w:rPr>
        <w:t>գ</w:t>
      </w:r>
      <w:r w:rsidRPr="00DE1E5A">
        <w:rPr>
          <w:rFonts w:ascii="GHEA Grapalat" w:hAnsi="GHEA Grapalat" w:cs="Sylfaen"/>
          <w:sz w:val="20"/>
        </w:rPr>
        <w:t>րով</w:t>
      </w:r>
      <w:r w:rsidRPr="00DE1E5A">
        <w:rPr>
          <w:rFonts w:ascii="GHEA Grapalat" w:hAnsi="GHEA Grapalat"/>
          <w:sz w:val="20"/>
          <w:lang w:val="af-ZA"/>
        </w:rPr>
        <w:t xml:space="preserve"> </w:t>
      </w:r>
      <w:r w:rsidRPr="00DE1E5A">
        <w:rPr>
          <w:rFonts w:ascii="GHEA Grapalat" w:hAnsi="GHEA Grapalat" w:cs="Sylfaen"/>
          <w:sz w:val="20"/>
        </w:rPr>
        <w:t>անցկացվող</w:t>
      </w:r>
      <w:r w:rsidRPr="00DE1E5A">
        <w:rPr>
          <w:rFonts w:ascii="GHEA Grapalat" w:hAnsi="GHEA Grapalat" w:cs="Times Armenian"/>
          <w:sz w:val="20"/>
          <w:lang w:val="af-ZA"/>
        </w:rPr>
        <w:t xml:space="preserve"> գնանշման հարցման (</w:t>
      </w:r>
      <w:r w:rsidRPr="00DE1E5A">
        <w:rPr>
          <w:rFonts w:ascii="GHEA Grapalat" w:hAnsi="GHEA Grapalat" w:cs="Sylfaen"/>
          <w:sz w:val="20"/>
        </w:rPr>
        <w:t>այսուհետև</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Times Armenian"/>
          <w:sz w:val="20"/>
          <w:lang w:val="af-ZA"/>
        </w:rPr>
        <w:t xml:space="preserve">) </w:t>
      </w:r>
      <w:r w:rsidRPr="00DE1E5A">
        <w:rPr>
          <w:rFonts w:ascii="GHEA Grapalat" w:hAnsi="GHEA Grapalat" w:cs="Sylfaen"/>
          <w:sz w:val="20"/>
        </w:rPr>
        <w:t>հայտարարության</w:t>
      </w:r>
      <w:r w:rsidRPr="00DE1E5A">
        <w:rPr>
          <w:rFonts w:ascii="GHEA Grapalat" w:hAnsi="GHEA Grapalat" w:cs="Times Armenian"/>
          <w:sz w:val="20"/>
          <w:lang w:val="af-ZA"/>
        </w:rPr>
        <w:t>։</w:t>
      </w:r>
    </w:p>
    <w:p w:rsidR="00024088" w:rsidRPr="00DE1E5A" w:rsidRDefault="00024088" w:rsidP="00024088">
      <w:pPr>
        <w:ind w:firstLine="567"/>
        <w:jc w:val="both"/>
        <w:rPr>
          <w:rFonts w:ascii="GHEA Grapalat" w:hAnsi="GHEA Grapalat"/>
          <w:sz w:val="20"/>
          <w:lang w:val="af-ZA"/>
        </w:rPr>
      </w:pP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հրավերը</w:t>
      </w:r>
      <w:r w:rsidRPr="00DE1E5A">
        <w:rPr>
          <w:rFonts w:ascii="GHEA Grapalat" w:hAnsi="GHEA Grapalat" w:cs="Times Armenian"/>
          <w:sz w:val="20"/>
          <w:lang w:val="af-ZA"/>
        </w:rPr>
        <w:t xml:space="preserve"> </w:t>
      </w:r>
      <w:r w:rsidRPr="00DE1E5A">
        <w:rPr>
          <w:rFonts w:ascii="GHEA Grapalat" w:hAnsi="GHEA Grapalat" w:cs="Sylfaen"/>
          <w:sz w:val="20"/>
        </w:rPr>
        <w:t>կազմվել</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նումների</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cs="Sylfaen"/>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օրենսդրության</w:t>
      </w:r>
      <w:r w:rsidRPr="00DE1E5A">
        <w:rPr>
          <w:rFonts w:ascii="GHEA Grapalat" w:hAnsi="GHEA Grapalat" w:cs="Times Armenian"/>
          <w:sz w:val="20"/>
          <w:lang w:val="af-ZA"/>
        </w:rPr>
        <w:t xml:space="preserve">, </w:t>
      </w:r>
      <w:r w:rsidRPr="00DE1E5A">
        <w:rPr>
          <w:rFonts w:ascii="GHEA Grapalat" w:hAnsi="GHEA Grapalat" w:cs="Sylfaen"/>
          <w:sz w:val="20"/>
        </w:rPr>
        <w:t>այդ</w:t>
      </w:r>
      <w:r w:rsidRPr="00DE1E5A">
        <w:rPr>
          <w:rFonts w:ascii="GHEA Grapalat" w:hAnsi="GHEA Grapalat" w:cs="Times Armenian"/>
          <w:sz w:val="20"/>
          <w:lang w:val="af-ZA"/>
        </w:rPr>
        <w:t xml:space="preserve"> </w:t>
      </w:r>
      <w:r w:rsidRPr="00DE1E5A">
        <w:rPr>
          <w:rFonts w:ascii="GHEA Grapalat" w:hAnsi="GHEA Grapalat" w:cs="Sylfaen"/>
          <w:sz w:val="20"/>
        </w:rPr>
        <w:t>թվում</w:t>
      </w:r>
      <w:r w:rsidRPr="00DE1E5A">
        <w:rPr>
          <w:rFonts w:ascii="GHEA Grapalat" w:hAnsi="GHEA Grapalat" w:cs="Times Armenian"/>
          <w:sz w:val="20"/>
          <w:lang w:val="af-ZA"/>
        </w:rPr>
        <w:t>`</w:t>
      </w:r>
      <w:r w:rsidRPr="00DE1E5A">
        <w:rPr>
          <w:rFonts w:ascii="GHEA Grapalat" w:hAnsi="GHEA Grapalat"/>
          <w:sz w:val="20"/>
          <w:lang w:val="af-ZA"/>
        </w:rPr>
        <w:t xml:space="preserve"> «</w:t>
      </w:r>
      <w:r w:rsidRPr="00DE1E5A">
        <w:rPr>
          <w:rFonts w:ascii="GHEA Grapalat" w:hAnsi="GHEA Grapalat" w:cs="Sylfaen"/>
          <w:sz w:val="20"/>
        </w:rPr>
        <w:t>Գնումների</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օրենքի</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Օրենք</w:t>
      </w:r>
      <w:r w:rsidRPr="00DE1E5A">
        <w:rPr>
          <w:rFonts w:ascii="GHEA Grapalat" w:hAnsi="GHEA Grapalat" w:cs="Times Armenian"/>
          <w:sz w:val="20"/>
          <w:lang w:val="af-ZA"/>
        </w:rPr>
        <w:t xml:space="preserve">), </w:t>
      </w:r>
      <w:r w:rsidRPr="00DE1E5A">
        <w:rPr>
          <w:rFonts w:ascii="GHEA Grapalat" w:hAnsi="GHEA Grapalat" w:cs="Sylfaen"/>
          <w:sz w:val="20"/>
        </w:rPr>
        <w:t>ՀՀ</w:t>
      </w:r>
      <w:r w:rsidRPr="00DE1E5A">
        <w:rPr>
          <w:rFonts w:ascii="GHEA Grapalat" w:hAnsi="GHEA Grapalat" w:cs="Times Armenian"/>
          <w:sz w:val="20"/>
          <w:lang w:val="af-ZA"/>
        </w:rPr>
        <w:t xml:space="preserve"> </w:t>
      </w:r>
      <w:r w:rsidRPr="00DE1E5A">
        <w:rPr>
          <w:rFonts w:ascii="GHEA Grapalat" w:hAnsi="GHEA Grapalat" w:cs="Sylfaen"/>
          <w:sz w:val="20"/>
        </w:rPr>
        <w:t>կառավարության</w:t>
      </w:r>
      <w:r w:rsidRPr="00DE1E5A">
        <w:rPr>
          <w:rFonts w:ascii="GHEA Grapalat" w:hAnsi="GHEA Grapalat" w:cs="Times Armenian"/>
          <w:sz w:val="20"/>
          <w:lang w:val="af-ZA"/>
        </w:rPr>
        <w:t xml:space="preserve"> 2017</w:t>
      </w:r>
      <w:r w:rsidRPr="00DE1E5A">
        <w:rPr>
          <w:rFonts w:ascii="GHEA Grapalat" w:hAnsi="GHEA Grapalat" w:cs="Sylfaen"/>
          <w:sz w:val="20"/>
        </w:rPr>
        <w:t>թ</w:t>
      </w:r>
      <w:r w:rsidRPr="00DE1E5A">
        <w:rPr>
          <w:rFonts w:ascii="GHEA Grapalat" w:hAnsi="GHEA Grapalat" w:cs="Times Armenian"/>
          <w:sz w:val="20"/>
          <w:lang w:val="af-ZA"/>
        </w:rPr>
        <w:t>. մայիսի 4-ի N 526-</w:t>
      </w:r>
      <w:r w:rsidRPr="00DE1E5A">
        <w:rPr>
          <w:rFonts w:ascii="GHEA Grapalat" w:hAnsi="GHEA Grapalat" w:cs="Sylfaen"/>
          <w:sz w:val="20"/>
        </w:rPr>
        <w:t>Ն</w:t>
      </w:r>
      <w:r w:rsidRPr="00DE1E5A">
        <w:rPr>
          <w:rFonts w:ascii="GHEA Grapalat" w:hAnsi="GHEA Grapalat" w:cs="Times Armenian"/>
          <w:sz w:val="20"/>
          <w:lang w:val="af-ZA"/>
        </w:rPr>
        <w:t xml:space="preserve"> </w:t>
      </w:r>
      <w:r w:rsidRPr="00DE1E5A">
        <w:rPr>
          <w:rFonts w:ascii="GHEA Grapalat" w:hAnsi="GHEA Grapalat" w:cs="Sylfaen"/>
          <w:sz w:val="20"/>
        </w:rPr>
        <w:t>որոշմամբ</w:t>
      </w:r>
      <w:r w:rsidRPr="00DE1E5A">
        <w:rPr>
          <w:rFonts w:ascii="GHEA Grapalat" w:hAnsi="GHEA Grapalat" w:cs="Times Armenian"/>
          <w:sz w:val="20"/>
          <w:lang w:val="af-ZA"/>
        </w:rPr>
        <w:t xml:space="preserve"> </w:t>
      </w:r>
      <w:r w:rsidRPr="00DE1E5A">
        <w:rPr>
          <w:rFonts w:ascii="GHEA Grapalat" w:hAnsi="GHEA Grapalat" w:cs="Sylfaen"/>
          <w:sz w:val="20"/>
        </w:rPr>
        <w:t>հաստատված</w:t>
      </w:r>
      <w:r w:rsidRPr="00DE1E5A">
        <w:rPr>
          <w:rFonts w:ascii="GHEA Grapalat" w:hAnsi="GHEA Grapalat" w:cs="Times Armenian"/>
          <w:sz w:val="20"/>
          <w:lang w:val="af-ZA"/>
        </w:rPr>
        <w:t xml:space="preserve"> «</w:t>
      </w:r>
      <w:r w:rsidRPr="00DE1E5A">
        <w:rPr>
          <w:rFonts w:ascii="GHEA Grapalat" w:hAnsi="GHEA Grapalat" w:cs="Sylfaen"/>
          <w:sz w:val="20"/>
        </w:rPr>
        <w:t>Գնումների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w:t>
      </w:r>
      <w:r w:rsidRPr="00DE1E5A">
        <w:rPr>
          <w:rFonts w:ascii="GHEA Grapalat" w:hAnsi="GHEA Grapalat" w:cs="Times Armenian"/>
          <w:sz w:val="20"/>
          <w:lang w:val="af-ZA"/>
        </w:rPr>
        <w:t xml:space="preserve"> </w:t>
      </w:r>
      <w:r w:rsidRPr="00DE1E5A">
        <w:rPr>
          <w:rFonts w:ascii="GHEA Grapalat" w:hAnsi="GHEA Grapalat" w:cs="Sylfaen"/>
          <w:sz w:val="20"/>
        </w:rPr>
        <w:t>կազմակերպման</w:t>
      </w:r>
      <w:r w:rsidRPr="00DE1E5A">
        <w:rPr>
          <w:rFonts w:ascii="GHEA Grapalat" w:hAnsi="GHEA Grapalat"/>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Times Armenian"/>
          <w:sz w:val="20"/>
          <w:lang w:val="af-ZA"/>
        </w:rPr>
        <w:t xml:space="preserve">), </w:t>
      </w:r>
      <w:r w:rsidRPr="00DE1E5A">
        <w:rPr>
          <w:rFonts w:ascii="GHEA Grapalat" w:hAnsi="GHEA Grapalat" w:cs="Sylfaen"/>
          <w:sz w:val="20"/>
        </w:rPr>
        <w:t>այլ</w:t>
      </w:r>
      <w:r w:rsidRPr="00DE1E5A">
        <w:rPr>
          <w:rFonts w:ascii="GHEA Grapalat" w:hAnsi="GHEA Grapalat" w:cs="Times Armenian"/>
          <w:sz w:val="20"/>
          <w:lang w:val="af-ZA"/>
        </w:rPr>
        <w:t xml:space="preserve"> </w:t>
      </w:r>
      <w:r w:rsidRPr="00DE1E5A">
        <w:rPr>
          <w:rFonts w:ascii="GHEA Grapalat" w:hAnsi="GHEA Grapalat" w:cs="Sylfaen"/>
          <w:sz w:val="20"/>
        </w:rPr>
        <w:t>իրավական</w:t>
      </w:r>
      <w:r w:rsidRPr="00DE1E5A">
        <w:rPr>
          <w:rFonts w:ascii="GHEA Grapalat" w:hAnsi="GHEA Grapalat" w:cs="Times Armenian"/>
          <w:sz w:val="20"/>
          <w:lang w:val="af-ZA"/>
        </w:rPr>
        <w:t xml:space="preserve"> </w:t>
      </w:r>
      <w:r w:rsidRPr="00DE1E5A">
        <w:rPr>
          <w:rFonts w:ascii="GHEA Grapalat" w:hAnsi="GHEA Grapalat" w:cs="Sylfaen"/>
          <w:sz w:val="20"/>
        </w:rPr>
        <w:t>ակտերի</w:t>
      </w:r>
      <w:r w:rsidRPr="00DE1E5A">
        <w:rPr>
          <w:rFonts w:ascii="GHEA Grapalat" w:hAnsi="GHEA Grapalat" w:cs="Times Armenian"/>
          <w:sz w:val="20"/>
          <w:lang w:val="af-ZA"/>
        </w:rPr>
        <w:t xml:space="preserve"> </w:t>
      </w:r>
      <w:r w:rsidRPr="00DE1E5A">
        <w:rPr>
          <w:rFonts w:ascii="GHEA Grapalat" w:hAnsi="GHEA Grapalat" w:cs="Sylfaen"/>
          <w:sz w:val="20"/>
        </w:rPr>
        <w:t>պահանջներին</w:t>
      </w:r>
      <w:r w:rsidRPr="00DE1E5A">
        <w:rPr>
          <w:rFonts w:ascii="GHEA Grapalat" w:hAnsi="GHEA Grapalat" w:cs="Times Armenian"/>
          <w:sz w:val="20"/>
          <w:lang w:val="af-ZA"/>
        </w:rPr>
        <w:t xml:space="preserve"> </w:t>
      </w:r>
      <w:r w:rsidRPr="00DE1E5A">
        <w:rPr>
          <w:rFonts w:ascii="GHEA Grapalat" w:hAnsi="GHEA Grapalat" w:cs="Sylfaen"/>
          <w:sz w:val="20"/>
        </w:rPr>
        <w:t>համապատասխան</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նպատակ</w:t>
      </w:r>
      <w:r w:rsidRPr="00DE1E5A">
        <w:rPr>
          <w:rFonts w:ascii="GHEA Grapalat" w:hAnsi="GHEA Grapalat" w:cs="Times Armenian"/>
          <w:sz w:val="20"/>
          <w:lang w:val="af-ZA"/>
        </w:rPr>
        <w:t xml:space="preserve"> </w:t>
      </w:r>
      <w:r w:rsidRPr="00DE1E5A">
        <w:rPr>
          <w:rFonts w:ascii="GHEA Grapalat" w:hAnsi="GHEA Grapalat" w:cs="Sylfaen"/>
          <w:sz w:val="20"/>
        </w:rPr>
        <w:t>ունի</w:t>
      </w:r>
      <w:r w:rsidRPr="00DE1E5A">
        <w:rPr>
          <w:rFonts w:ascii="GHEA Grapalat" w:hAnsi="GHEA Grapalat" w:cs="Times Armenian"/>
          <w:sz w:val="20"/>
          <w:lang w:val="af-ZA"/>
        </w:rPr>
        <w:t xml:space="preserve"> </w:t>
      </w:r>
      <w:r w:rsidR="0041306F">
        <w:rPr>
          <w:rFonts w:ascii="GHEA Grapalat" w:hAnsi="GHEA Grapalat" w:cs="Times Armenian"/>
          <w:sz w:val="20"/>
          <w:lang w:val="af-ZA"/>
        </w:rPr>
        <w:t xml:space="preserve">Լոռի Բերդի համայնքապետարանի </w:t>
      </w:r>
      <w:r w:rsidRPr="00DE1E5A">
        <w:rPr>
          <w:rFonts w:ascii="GHEA Grapalat" w:hAnsi="GHEA Grapalat" w:cs="Times Armenian"/>
          <w:sz w:val="20"/>
          <w:lang w:val="af-ZA"/>
        </w:rPr>
        <w:t>(</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պատվիրատու</w:t>
      </w:r>
      <w:r w:rsidRPr="00DE1E5A">
        <w:rPr>
          <w:rFonts w:ascii="GHEA Grapalat" w:hAnsi="GHEA Grapalat" w:cs="Times Armenian"/>
          <w:sz w:val="20"/>
          <w:lang w:val="af-ZA"/>
        </w:rPr>
        <w:t xml:space="preserve">) </w:t>
      </w:r>
      <w:r w:rsidRPr="00DE1E5A">
        <w:rPr>
          <w:rFonts w:ascii="GHEA Grapalat" w:hAnsi="GHEA Grapalat" w:cs="Sylfaen"/>
          <w:sz w:val="20"/>
        </w:rPr>
        <w:t>կողմից</w:t>
      </w:r>
      <w:r w:rsidRPr="00DE1E5A">
        <w:rPr>
          <w:rFonts w:ascii="GHEA Grapalat" w:hAnsi="GHEA Grapalat" w:cs="Times Armenian"/>
          <w:sz w:val="20"/>
          <w:lang w:val="af-ZA"/>
        </w:rPr>
        <w:t xml:space="preserve"> </w:t>
      </w:r>
      <w:r w:rsidRPr="00DE1E5A">
        <w:rPr>
          <w:rFonts w:ascii="GHEA Grapalat" w:hAnsi="GHEA Grapalat" w:cs="Sylfaen"/>
          <w:sz w:val="20"/>
        </w:rPr>
        <w:t>հայտարարված</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մասնակցելու</w:t>
      </w:r>
      <w:r w:rsidRPr="00DE1E5A">
        <w:rPr>
          <w:rFonts w:ascii="GHEA Grapalat" w:hAnsi="GHEA Grapalat" w:cs="Times Armenian"/>
          <w:sz w:val="20"/>
          <w:lang w:val="af-ZA"/>
        </w:rPr>
        <w:t xml:space="preserve"> </w:t>
      </w:r>
      <w:r w:rsidRPr="00DE1E5A">
        <w:rPr>
          <w:rFonts w:ascii="GHEA Grapalat" w:hAnsi="GHEA Grapalat" w:cs="Sylfaen"/>
          <w:sz w:val="20"/>
        </w:rPr>
        <w:t>մտադրություն</w:t>
      </w:r>
      <w:r w:rsidRPr="00DE1E5A">
        <w:rPr>
          <w:rFonts w:ascii="GHEA Grapalat" w:hAnsi="GHEA Grapalat" w:cs="Times Armenian"/>
          <w:sz w:val="20"/>
          <w:lang w:val="af-ZA"/>
        </w:rPr>
        <w:t xml:space="preserve"> </w:t>
      </w:r>
      <w:r w:rsidRPr="00DE1E5A">
        <w:rPr>
          <w:rFonts w:ascii="GHEA Grapalat" w:hAnsi="GHEA Grapalat" w:cs="Sylfaen"/>
          <w:sz w:val="20"/>
        </w:rPr>
        <w:t>ունեցող</w:t>
      </w:r>
      <w:r w:rsidRPr="00DE1E5A">
        <w:rPr>
          <w:rFonts w:ascii="GHEA Grapalat" w:hAnsi="GHEA Grapalat" w:cs="Times Armenian"/>
          <w:sz w:val="20"/>
          <w:lang w:val="af-ZA"/>
        </w:rPr>
        <w:t xml:space="preserve"> </w:t>
      </w:r>
      <w:r w:rsidRPr="00DE1E5A">
        <w:rPr>
          <w:rFonts w:ascii="GHEA Grapalat" w:hAnsi="GHEA Grapalat" w:cs="Sylfaen"/>
          <w:sz w:val="20"/>
        </w:rPr>
        <w:t>անձանց</w:t>
      </w:r>
      <w:r w:rsidRPr="00DE1E5A">
        <w:rPr>
          <w:rFonts w:ascii="GHEA Grapalat" w:hAnsi="GHEA Grapalat" w:cs="Times Armenian"/>
          <w:sz w:val="20"/>
          <w:lang w:val="af-ZA"/>
        </w:rPr>
        <w:t xml:space="preserve"> (</w:t>
      </w:r>
      <w:r w:rsidRPr="00DE1E5A">
        <w:rPr>
          <w:rFonts w:ascii="GHEA Grapalat" w:hAnsi="GHEA Grapalat" w:cs="Sylfaen"/>
          <w:sz w:val="20"/>
        </w:rPr>
        <w:t>այսուհետ</w:t>
      </w:r>
      <w:r w:rsidRPr="00DE1E5A">
        <w:rPr>
          <w:rFonts w:ascii="GHEA Grapalat" w:hAnsi="GHEA Grapalat" w:cs="Times Armenian"/>
          <w:sz w:val="20"/>
          <w:lang w:val="af-ZA"/>
        </w:rPr>
        <w:t xml:space="preserve">`  </w:t>
      </w:r>
      <w:r w:rsidRPr="00DE1E5A">
        <w:rPr>
          <w:rFonts w:ascii="GHEA Grapalat" w:hAnsi="GHEA Grapalat" w:cs="Sylfaen"/>
          <w:sz w:val="20"/>
        </w:rPr>
        <w:t>մասնակից</w:t>
      </w:r>
      <w:r w:rsidRPr="00DE1E5A">
        <w:rPr>
          <w:rFonts w:ascii="GHEA Grapalat" w:hAnsi="GHEA Grapalat" w:cs="Times Armenian"/>
          <w:sz w:val="20"/>
          <w:lang w:val="af-ZA"/>
        </w:rPr>
        <w:t xml:space="preserve">) </w:t>
      </w:r>
      <w:r w:rsidRPr="00DE1E5A">
        <w:rPr>
          <w:rFonts w:ascii="GHEA Grapalat" w:hAnsi="GHEA Grapalat" w:cs="Sylfaen"/>
          <w:sz w:val="20"/>
        </w:rPr>
        <w:t>տեղեկացնելու</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պայմանների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նման</w:t>
      </w:r>
      <w:r w:rsidRPr="00DE1E5A">
        <w:rPr>
          <w:rFonts w:ascii="GHEA Grapalat" w:hAnsi="GHEA Grapalat" w:cs="Times Armenian"/>
          <w:sz w:val="20"/>
          <w:lang w:val="af-ZA"/>
        </w:rPr>
        <w:t xml:space="preserve"> </w:t>
      </w:r>
      <w:r w:rsidRPr="00DE1E5A">
        <w:rPr>
          <w:rFonts w:ascii="GHEA Grapalat" w:hAnsi="GHEA Grapalat" w:cs="Sylfaen"/>
          <w:sz w:val="20"/>
        </w:rPr>
        <w:t>առարկայի</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անցկացման</w:t>
      </w:r>
      <w:r w:rsidRPr="00DE1E5A">
        <w:rPr>
          <w:rFonts w:ascii="GHEA Grapalat" w:hAnsi="GHEA Grapalat" w:cs="Times Armenian"/>
          <w:sz w:val="20"/>
          <w:lang w:val="af-ZA"/>
        </w:rPr>
        <w:t xml:space="preserve">, </w:t>
      </w:r>
      <w:r w:rsidRPr="00DE1E5A">
        <w:rPr>
          <w:rFonts w:ascii="GHEA Grapalat" w:hAnsi="GHEA Grapalat" w:cs="Sylfaen"/>
          <w:sz w:val="20"/>
          <w:lang w:val="hy-AM"/>
        </w:rPr>
        <w:t>ընտրված մասնակցին</w:t>
      </w:r>
      <w:r w:rsidRPr="00DE1E5A">
        <w:rPr>
          <w:rFonts w:ascii="GHEA Grapalat" w:hAnsi="GHEA Grapalat" w:cs="Times Armenian"/>
          <w:sz w:val="20"/>
          <w:lang w:val="af-ZA"/>
        </w:rPr>
        <w:t xml:space="preserve"> </w:t>
      </w:r>
      <w:r w:rsidRPr="00DE1E5A">
        <w:rPr>
          <w:rFonts w:ascii="GHEA Grapalat" w:hAnsi="GHEA Grapalat" w:cs="Sylfaen"/>
          <w:sz w:val="20"/>
        </w:rPr>
        <w:t>որոշելու</w:t>
      </w:r>
      <w:r w:rsidRPr="00DE1E5A">
        <w:rPr>
          <w:rFonts w:ascii="GHEA Grapalat" w:hAnsi="GHEA Grapalat" w:cs="Times Armenian"/>
          <w:sz w:val="20"/>
          <w:lang w:val="af-ZA"/>
        </w:rPr>
        <w:t xml:space="preserve"> </w:t>
      </w:r>
      <w:r w:rsidRPr="00DE1E5A">
        <w:rPr>
          <w:rFonts w:ascii="GHEA Grapalat" w:hAnsi="GHEA Grapalat" w:cs="Sylfaen"/>
          <w:sz w:val="20"/>
        </w:rPr>
        <w:t>և</w:t>
      </w:r>
      <w:r w:rsidRPr="00DE1E5A">
        <w:rPr>
          <w:rFonts w:ascii="GHEA Grapalat" w:hAnsi="GHEA Grapalat" w:cs="Times Armenian"/>
          <w:sz w:val="20"/>
          <w:lang w:val="af-ZA"/>
        </w:rPr>
        <w:t xml:space="preserve"> </w:t>
      </w:r>
      <w:r w:rsidRPr="00DE1E5A">
        <w:rPr>
          <w:rFonts w:ascii="GHEA Grapalat" w:hAnsi="GHEA Grapalat" w:cs="Sylfaen"/>
          <w:sz w:val="20"/>
        </w:rPr>
        <w:t>նրա</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պայմանա</w:t>
      </w:r>
      <w:r w:rsidRPr="00DE1E5A">
        <w:rPr>
          <w:rFonts w:ascii="GHEA Grapalat" w:hAnsi="GHEA Grapalat" w:cs="Times Armenian"/>
          <w:sz w:val="20"/>
        </w:rPr>
        <w:t>գ</w:t>
      </w:r>
      <w:r w:rsidRPr="00DE1E5A">
        <w:rPr>
          <w:rFonts w:ascii="GHEA Grapalat" w:hAnsi="GHEA Grapalat" w:cs="Sylfaen"/>
          <w:sz w:val="20"/>
        </w:rPr>
        <w:t>իր</w:t>
      </w:r>
      <w:r w:rsidRPr="00DE1E5A">
        <w:rPr>
          <w:rFonts w:ascii="GHEA Grapalat" w:hAnsi="GHEA Grapalat" w:cs="Times Armenian"/>
          <w:sz w:val="20"/>
          <w:lang w:val="af-ZA"/>
        </w:rPr>
        <w:t xml:space="preserve"> </w:t>
      </w:r>
      <w:r w:rsidRPr="00DE1E5A">
        <w:rPr>
          <w:rFonts w:ascii="GHEA Grapalat" w:hAnsi="GHEA Grapalat" w:cs="Sylfaen"/>
          <w:sz w:val="20"/>
        </w:rPr>
        <w:t>կնքելու</w:t>
      </w:r>
      <w:r w:rsidRPr="00DE1E5A">
        <w:rPr>
          <w:rFonts w:ascii="GHEA Grapalat" w:hAnsi="GHEA Grapalat" w:cs="Times Armenian"/>
          <w:sz w:val="20"/>
          <w:lang w:val="af-ZA"/>
        </w:rPr>
        <w:t xml:space="preserve"> </w:t>
      </w:r>
      <w:r w:rsidRPr="00DE1E5A">
        <w:rPr>
          <w:rFonts w:ascii="GHEA Grapalat" w:hAnsi="GHEA Grapalat" w:cs="Sylfaen"/>
          <w:sz w:val="20"/>
        </w:rPr>
        <w:t>մասին</w:t>
      </w:r>
      <w:r w:rsidRPr="00DE1E5A">
        <w:rPr>
          <w:rFonts w:ascii="GHEA Grapalat" w:hAnsi="GHEA Grapalat" w:cs="Times Armenian"/>
          <w:sz w:val="20"/>
          <w:lang w:val="af-ZA"/>
        </w:rPr>
        <w:t xml:space="preserve">, </w:t>
      </w:r>
      <w:r w:rsidRPr="00DE1E5A">
        <w:rPr>
          <w:rFonts w:ascii="GHEA Grapalat" w:hAnsi="GHEA Grapalat" w:cs="Sylfaen"/>
          <w:sz w:val="20"/>
        </w:rPr>
        <w:t>ինչպես</w:t>
      </w:r>
      <w:r w:rsidRPr="00DE1E5A">
        <w:rPr>
          <w:rFonts w:ascii="GHEA Grapalat" w:hAnsi="GHEA Grapalat" w:cs="Times Armenian"/>
          <w:sz w:val="20"/>
          <w:lang w:val="af-ZA"/>
        </w:rPr>
        <w:t xml:space="preserve"> </w:t>
      </w:r>
      <w:r w:rsidRPr="00DE1E5A">
        <w:rPr>
          <w:rFonts w:ascii="GHEA Grapalat" w:hAnsi="GHEA Grapalat" w:cs="Sylfaen"/>
          <w:sz w:val="20"/>
        </w:rPr>
        <w:t>նաև</w:t>
      </w:r>
      <w:r w:rsidRPr="00DE1E5A">
        <w:rPr>
          <w:rFonts w:ascii="GHEA Grapalat" w:hAnsi="GHEA Grapalat" w:cs="Times Armenian"/>
          <w:sz w:val="20"/>
          <w:lang w:val="af-ZA"/>
        </w:rPr>
        <w:t xml:space="preserve"> </w:t>
      </w:r>
      <w:r w:rsidRPr="00DE1E5A">
        <w:rPr>
          <w:rFonts w:ascii="GHEA Grapalat" w:hAnsi="GHEA Grapalat" w:cs="Sylfaen"/>
          <w:sz w:val="20"/>
        </w:rPr>
        <w:t>օժանդակելու</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հայտը</w:t>
      </w:r>
      <w:r w:rsidRPr="00DE1E5A">
        <w:rPr>
          <w:rFonts w:ascii="GHEA Grapalat" w:hAnsi="GHEA Grapalat" w:cs="Times Armenian"/>
          <w:sz w:val="20"/>
          <w:lang w:val="af-ZA"/>
        </w:rPr>
        <w:t xml:space="preserve"> </w:t>
      </w:r>
      <w:r w:rsidRPr="00DE1E5A">
        <w:rPr>
          <w:rFonts w:ascii="GHEA Grapalat" w:hAnsi="GHEA Grapalat" w:cs="Sylfaen"/>
          <w:sz w:val="20"/>
        </w:rPr>
        <w:t>պատրաստելիս</w:t>
      </w:r>
      <w:r w:rsidRPr="00DE1E5A">
        <w:rPr>
          <w:rFonts w:ascii="GHEA Grapalat" w:hAnsi="GHEA Grapalat" w:cs="Times Armenian"/>
          <w:sz w:val="20"/>
          <w:lang w:val="af-ZA"/>
        </w:rPr>
        <w:t>։</w:t>
      </w:r>
    </w:p>
    <w:p w:rsidR="00024088" w:rsidRPr="00DE1E5A" w:rsidRDefault="00024088" w:rsidP="00024088">
      <w:pPr>
        <w:ind w:firstLine="567"/>
        <w:jc w:val="both"/>
        <w:rPr>
          <w:rFonts w:ascii="GHEA Grapalat" w:hAnsi="GHEA Grapalat"/>
          <w:sz w:val="20"/>
          <w:lang w:val="af-ZA"/>
        </w:rPr>
      </w:pPr>
      <w:r w:rsidRPr="00DE1E5A">
        <w:rPr>
          <w:rFonts w:ascii="GHEA Grapalat" w:hAnsi="GHEA Grapalat" w:cs="Sylfaen"/>
          <w:sz w:val="20"/>
        </w:rPr>
        <w:t>Հայտեր</w:t>
      </w:r>
      <w:r w:rsidRPr="00DE1E5A">
        <w:rPr>
          <w:rFonts w:ascii="GHEA Grapalat" w:hAnsi="GHEA Grapalat" w:cs="Times Armenian"/>
          <w:sz w:val="20"/>
          <w:lang w:val="af-ZA"/>
        </w:rPr>
        <w:t xml:space="preserve"> </w:t>
      </w:r>
      <w:r w:rsidRPr="00DE1E5A">
        <w:rPr>
          <w:rFonts w:ascii="GHEA Grapalat" w:hAnsi="GHEA Grapalat" w:cs="Sylfaen"/>
          <w:sz w:val="20"/>
        </w:rPr>
        <w:t>կարող</w:t>
      </w:r>
      <w:r w:rsidRPr="00DE1E5A">
        <w:rPr>
          <w:rFonts w:ascii="GHEA Grapalat" w:hAnsi="GHEA Grapalat" w:cs="Times Armenian"/>
          <w:sz w:val="20"/>
          <w:lang w:val="af-ZA"/>
        </w:rPr>
        <w:t xml:space="preserve"> </w:t>
      </w:r>
      <w:r w:rsidRPr="00DE1E5A">
        <w:rPr>
          <w:rFonts w:ascii="GHEA Grapalat" w:hAnsi="GHEA Grapalat" w:cs="Sylfaen"/>
          <w:sz w:val="20"/>
        </w:rPr>
        <w:t>են</w:t>
      </w:r>
      <w:r w:rsidRPr="00DE1E5A">
        <w:rPr>
          <w:rFonts w:ascii="GHEA Grapalat" w:hAnsi="GHEA Grapalat" w:cs="Times Armenian"/>
          <w:sz w:val="20"/>
          <w:lang w:val="af-ZA"/>
        </w:rPr>
        <w:t xml:space="preserve"> </w:t>
      </w:r>
      <w:r w:rsidRPr="00DE1E5A">
        <w:rPr>
          <w:rFonts w:ascii="GHEA Grapalat" w:hAnsi="GHEA Grapalat" w:cs="Sylfaen"/>
          <w:sz w:val="20"/>
        </w:rPr>
        <w:t>ներկայացնել</w:t>
      </w:r>
      <w:r w:rsidRPr="00DE1E5A">
        <w:rPr>
          <w:rFonts w:ascii="GHEA Grapalat" w:hAnsi="GHEA Grapalat" w:cs="Times Armenian"/>
          <w:sz w:val="20"/>
          <w:lang w:val="af-ZA"/>
        </w:rPr>
        <w:t xml:space="preserve"> </w:t>
      </w:r>
      <w:r w:rsidRPr="00DE1E5A">
        <w:rPr>
          <w:rFonts w:ascii="GHEA Grapalat" w:hAnsi="GHEA Grapalat" w:cs="Sylfaen"/>
          <w:sz w:val="20"/>
        </w:rPr>
        <w:t>բոլոր</w:t>
      </w:r>
      <w:r w:rsidRPr="00DE1E5A">
        <w:rPr>
          <w:rFonts w:ascii="GHEA Grapalat" w:hAnsi="GHEA Grapalat" w:cs="Sylfaen"/>
          <w:sz w:val="20"/>
          <w:lang w:val="af-ZA"/>
        </w:rPr>
        <w:t xml:space="preserve"> </w:t>
      </w:r>
      <w:r w:rsidRPr="00DE1E5A">
        <w:rPr>
          <w:rFonts w:ascii="GHEA Grapalat" w:hAnsi="GHEA Grapalat" w:cs="Sylfaen"/>
          <w:sz w:val="20"/>
        </w:rPr>
        <w:t>անձիք</w:t>
      </w:r>
      <w:r w:rsidRPr="00DE1E5A">
        <w:rPr>
          <w:rFonts w:ascii="GHEA Grapalat" w:hAnsi="GHEA Grapalat" w:cs="Times Armenian"/>
          <w:sz w:val="20"/>
          <w:lang w:val="af-ZA"/>
        </w:rPr>
        <w:t xml:space="preserve">, </w:t>
      </w:r>
      <w:r w:rsidRPr="00DE1E5A">
        <w:rPr>
          <w:rFonts w:ascii="GHEA Grapalat" w:hAnsi="GHEA Grapalat" w:cs="Sylfaen"/>
          <w:sz w:val="20"/>
        </w:rPr>
        <w:t>անկախ</w:t>
      </w:r>
      <w:r w:rsidRPr="00DE1E5A">
        <w:rPr>
          <w:rFonts w:ascii="GHEA Grapalat" w:hAnsi="GHEA Grapalat" w:cs="Times Armenian"/>
          <w:sz w:val="20"/>
          <w:lang w:val="af-ZA"/>
        </w:rPr>
        <w:t xml:space="preserve"> </w:t>
      </w:r>
      <w:r w:rsidRPr="00DE1E5A">
        <w:rPr>
          <w:rFonts w:ascii="GHEA Grapalat" w:hAnsi="GHEA Grapalat" w:cs="Sylfaen"/>
          <w:sz w:val="20"/>
        </w:rPr>
        <w:t>նրանց</w:t>
      </w:r>
      <w:r w:rsidRPr="00DE1E5A">
        <w:rPr>
          <w:rFonts w:ascii="GHEA Grapalat" w:hAnsi="GHEA Grapalat" w:cs="Times Armenian"/>
          <w:sz w:val="20"/>
          <w:lang w:val="af-ZA"/>
        </w:rPr>
        <w:t xml:space="preserve">` </w:t>
      </w:r>
      <w:r w:rsidRPr="00DE1E5A">
        <w:rPr>
          <w:rFonts w:ascii="GHEA Grapalat" w:hAnsi="GHEA Grapalat" w:cs="Sylfaen"/>
          <w:sz w:val="20"/>
        </w:rPr>
        <w:t>օտարերկրյա</w:t>
      </w:r>
      <w:r w:rsidRPr="00DE1E5A">
        <w:rPr>
          <w:rFonts w:ascii="GHEA Grapalat" w:hAnsi="GHEA Grapalat" w:cs="Times Armenian"/>
          <w:sz w:val="20"/>
          <w:lang w:val="af-ZA"/>
        </w:rPr>
        <w:t xml:space="preserve"> </w:t>
      </w:r>
      <w:r w:rsidRPr="00DE1E5A">
        <w:rPr>
          <w:rFonts w:ascii="GHEA Grapalat" w:hAnsi="GHEA Grapalat" w:cs="Sylfaen"/>
          <w:sz w:val="20"/>
        </w:rPr>
        <w:t>ֆիզիկական</w:t>
      </w:r>
      <w:r w:rsidRPr="00DE1E5A">
        <w:rPr>
          <w:rFonts w:ascii="GHEA Grapalat" w:hAnsi="GHEA Grapalat" w:cs="Times Armenian"/>
          <w:sz w:val="20"/>
          <w:lang w:val="af-ZA"/>
        </w:rPr>
        <w:t xml:space="preserve"> </w:t>
      </w:r>
      <w:r w:rsidRPr="00DE1E5A">
        <w:rPr>
          <w:rFonts w:ascii="GHEA Grapalat" w:hAnsi="GHEA Grapalat" w:cs="Sylfaen"/>
          <w:sz w:val="20"/>
        </w:rPr>
        <w:t>անձ</w:t>
      </w:r>
      <w:r w:rsidRPr="00DE1E5A">
        <w:rPr>
          <w:rFonts w:ascii="GHEA Grapalat" w:hAnsi="GHEA Grapalat" w:cs="Times Armenian"/>
          <w:sz w:val="20"/>
          <w:lang w:val="af-ZA"/>
        </w:rPr>
        <w:t xml:space="preserve">, </w:t>
      </w:r>
      <w:r w:rsidRPr="00DE1E5A">
        <w:rPr>
          <w:rFonts w:ascii="GHEA Grapalat" w:hAnsi="GHEA Grapalat" w:cs="Sylfaen"/>
          <w:sz w:val="20"/>
        </w:rPr>
        <w:t>կազմակերպություն</w:t>
      </w:r>
      <w:r w:rsidRPr="00DE1E5A">
        <w:rPr>
          <w:rFonts w:ascii="GHEA Grapalat" w:hAnsi="GHEA Grapalat" w:cs="Times Armenian"/>
          <w:sz w:val="20"/>
          <w:lang w:val="af-ZA"/>
        </w:rPr>
        <w:t xml:space="preserve">, </w:t>
      </w:r>
      <w:r w:rsidRPr="00DE1E5A">
        <w:rPr>
          <w:rFonts w:ascii="GHEA Grapalat" w:hAnsi="GHEA Grapalat" w:cs="Sylfaen"/>
          <w:sz w:val="20"/>
        </w:rPr>
        <w:t>քաղաքացիություն</w:t>
      </w:r>
      <w:r w:rsidRPr="00DE1E5A">
        <w:rPr>
          <w:rFonts w:ascii="GHEA Grapalat" w:hAnsi="GHEA Grapalat" w:cs="Times Armenian"/>
          <w:sz w:val="20"/>
          <w:lang w:val="af-ZA"/>
        </w:rPr>
        <w:t xml:space="preserve"> </w:t>
      </w:r>
      <w:r w:rsidRPr="00DE1E5A">
        <w:rPr>
          <w:rFonts w:ascii="GHEA Grapalat" w:hAnsi="GHEA Grapalat" w:cs="Sylfaen"/>
          <w:sz w:val="20"/>
        </w:rPr>
        <w:t>չունեցող</w:t>
      </w:r>
      <w:r w:rsidRPr="00DE1E5A">
        <w:rPr>
          <w:rFonts w:ascii="GHEA Grapalat" w:hAnsi="GHEA Grapalat" w:cs="Times Armenian"/>
          <w:sz w:val="20"/>
          <w:lang w:val="af-ZA"/>
        </w:rPr>
        <w:t xml:space="preserve"> </w:t>
      </w:r>
      <w:r w:rsidRPr="00DE1E5A">
        <w:rPr>
          <w:rFonts w:ascii="GHEA Grapalat" w:hAnsi="GHEA Grapalat" w:cs="Sylfaen"/>
          <w:sz w:val="20"/>
        </w:rPr>
        <w:t>անձ</w:t>
      </w:r>
      <w:r w:rsidRPr="00DE1E5A">
        <w:rPr>
          <w:rFonts w:ascii="GHEA Grapalat" w:hAnsi="GHEA Grapalat" w:cs="Times Armenian"/>
          <w:sz w:val="20"/>
          <w:lang w:val="af-ZA"/>
        </w:rPr>
        <w:t xml:space="preserve"> </w:t>
      </w:r>
      <w:r w:rsidRPr="00DE1E5A">
        <w:rPr>
          <w:rFonts w:ascii="GHEA Grapalat" w:hAnsi="GHEA Grapalat" w:cs="Sylfaen"/>
          <w:sz w:val="20"/>
        </w:rPr>
        <w:t>լինելու</w:t>
      </w:r>
      <w:r w:rsidRPr="00DE1E5A">
        <w:rPr>
          <w:rFonts w:ascii="GHEA Grapalat" w:hAnsi="GHEA Grapalat" w:cs="Times Armenian"/>
          <w:sz w:val="20"/>
          <w:lang w:val="af-ZA"/>
        </w:rPr>
        <w:t xml:space="preserve"> </w:t>
      </w:r>
      <w:r w:rsidRPr="00DE1E5A">
        <w:rPr>
          <w:rFonts w:ascii="GHEA Grapalat" w:hAnsi="GHEA Grapalat" w:cs="Sylfaen"/>
          <w:sz w:val="20"/>
        </w:rPr>
        <w:t>հան</w:t>
      </w:r>
      <w:r w:rsidRPr="00DE1E5A">
        <w:rPr>
          <w:rFonts w:ascii="GHEA Grapalat" w:hAnsi="GHEA Grapalat" w:cs="Times Armenian"/>
          <w:sz w:val="20"/>
        </w:rPr>
        <w:t>գ</w:t>
      </w:r>
      <w:r w:rsidRPr="00DE1E5A">
        <w:rPr>
          <w:rFonts w:ascii="GHEA Grapalat" w:hAnsi="GHEA Grapalat" w:cs="Sylfaen"/>
          <w:sz w:val="20"/>
        </w:rPr>
        <w:t>ամանքից</w:t>
      </w:r>
      <w:r w:rsidRPr="00DE1E5A">
        <w:rPr>
          <w:rFonts w:ascii="GHEA Grapalat" w:hAnsi="GHEA Grapalat" w:cs="Times Armenian"/>
          <w:sz w:val="20"/>
          <w:lang w:val="af-ZA"/>
        </w:rPr>
        <w:t>։</w:t>
      </w:r>
    </w:p>
    <w:p w:rsidR="00024088" w:rsidRPr="00DE1E5A" w:rsidRDefault="00024088" w:rsidP="00024088">
      <w:pPr>
        <w:ind w:firstLine="567"/>
        <w:jc w:val="both"/>
        <w:rPr>
          <w:rFonts w:ascii="GHEA Grapalat" w:hAnsi="GHEA Grapalat" w:cs="Times Armenian"/>
          <w:sz w:val="20"/>
          <w:lang w:val="af-ZA"/>
        </w:rPr>
      </w:pP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Sylfaen"/>
          <w:sz w:val="20"/>
        </w:rPr>
        <w:t>հարաբերությունների</w:t>
      </w:r>
      <w:r w:rsidRPr="00DE1E5A">
        <w:rPr>
          <w:rFonts w:ascii="GHEA Grapalat" w:hAnsi="GHEA Grapalat" w:cs="Times Armenian"/>
          <w:sz w:val="20"/>
          <w:lang w:val="af-ZA"/>
        </w:rPr>
        <w:t xml:space="preserve"> </w:t>
      </w:r>
      <w:r w:rsidRPr="00DE1E5A">
        <w:rPr>
          <w:rFonts w:ascii="GHEA Grapalat" w:hAnsi="GHEA Grapalat" w:cs="Sylfaen"/>
          <w:sz w:val="20"/>
        </w:rPr>
        <w:t>նկատմամբ</w:t>
      </w:r>
      <w:r w:rsidRPr="00DE1E5A">
        <w:rPr>
          <w:rFonts w:ascii="GHEA Grapalat" w:hAnsi="GHEA Grapalat" w:cs="Times Armenian"/>
          <w:sz w:val="20"/>
          <w:lang w:val="af-ZA"/>
        </w:rPr>
        <w:t xml:space="preserve"> </w:t>
      </w:r>
      <w:r w:rsidRPr="00DE1E5A">
        <w:rPr>
          <w:rFonts w:ascii="GHEA Grapalat" w:hAnsi="GHEA Grapalat" w:cs="Sylfaen"/>
          <w:sz w:val="20"/>
        </w:rPr>
        <w:t>կիրառվում</w:t>
      </w:r>
      <w:r w:rsidRPr="00DE1E5A">
        <w:rPr>
          <w:rFonts w:ascii="GHEA Grapalat" w:hAnsi="GHEA Grapalat" w:cs="Times Armenian"/>
          <w:sz w:val="20"/>
          <w:lang w:val="af-ZA"/>
        </w:rPr>
        <w:t xml:space="preserve"> </w:t>
      </w:r>
      <w:r w:rsidRPr="00DE1E5A">
        <w:rPr>
          <w:rFonts w:ascii="GHEA Grapalat" w:hAnsi="GHEA Grapalat" w:cs="Sylfaen"/>
          <w:sz w:val="20"/>
        </w:rPr>
        <w:t>է</w:t>
      </w:r>
      <w:r w:rsidRPr="00DE1E5A">
        <w:rPr>
          <w:rFonts w:ascii="GHEA Grapalat" w:hAnsi="GHEA Grapalat" w:cs="Times Armenian"/>
          <w:sz w:val="20"/>
          <w:lang w:val="af-ZA"/>
        </w:rPr>
        <w:t xml:space="preserve"> </w:t>
      </w:r>
      <w:r w:rsidRPr="00DE1E5A">
        <w:rPr>
          <w:rFonts w:ascii="GHEA Grapalat" w:hAnsi="GHEA Grapalat" w:cs="Sylfaen"/>
          <w:sz w:val="20"/>
        </w:rPr>
        <w:t>Հայաստանի</w:t>
      </w:r>
      <w:r w:rsidRPr="00DE1E5A">
        <w:rPr>
          <w:rFonts w:ascii="GHEA Grapalat" w:hAnsi="GHEA Grapalat" w:cs="Times Armenian"/>
          <w:sz w:val="20"/>
          <w:lang w:val="af-ZA"/>
        </w:rPr>
        <w:t xml:space="preserve"> </w:t>
      </w:r>
      <w:r w:rsidRPr="00DE1E5A">
        <w:rPr>
          <w:rFonts w:ascii="GHEA Grapalat" w:hAnsi="GHEA Grapalat" w:cs="Sylfaen"/>
          <w:sz w:val="20"/>
        </w:rPr>
        <w:t>Հանրապետության</w:t>
      </w:r>
      <w:r w:rsidRPr="00DE1E5A">
        <w:rPr>
          <w:rFonts w:ascii="GHEA Grapalat" w:hAnsi="GHEA Grapalat" w:cs="Times Armenian"/>
          <w:sz w:val="20"/>
          <w:lang w:val="af-ZA"/>
        </w:rPr>
        <w:t xml:space="preserve"> </w:t>
      </w:r>
      <w:r w:rsidRPr="00DE1E5A">
        <w:rPr>
          <w:rFonts w:ascii="GHEA Grapalat" w:hAnsi="GHEA Grapalat" w:cs="Sylfaen"/>
          <w:sz w:val="20"/>
        </w:rPr>
        <w:t>իրավունքը</w:t>
      </w:r>
      <w:r w:rsidRPr="00DE1E5A">
        <w:rPr>
          <w:rFonts w:ascii="GHEA Grapalat" w:hAnsi="GHEA Grapalat" w:cs="Times Armenian"/>
          <w:sz w:val="20"/>
          <w:lang w:val="af-ZA"/>
        </w:rPr>
        <w:t xml:space="preserve">։ </w:t>
      </w:r>
      <w:r w:rsidRPr="00DE1E5A">
        <w:rPr>
          <w:rFonts w:ascii="GHEA Grapalat" w:hAnsi="GHEA Grapalat" w:cs="Sylfaen"/>
          <w:sz w:val="20"/>
        </w:rPr>
        <w:t>Սույն</w:t>
      </w:r>
      <w:r w:rsidRPr="00DE1E5A">
        <w:rPr>
          <w:rFonts w:ascii="GHEA Grapalat" w:hAnsi="GHEA Grapalat" w:cs="Times Armenian"/>
          <w:sz w:val="20"/>
          <w:lang w:val="af-ZA"/>
        </w:rPr>
        <w:t xml:space="preserve"> </w:t>
      </w:r>
      <w:r w:rsidRPr="00DE1E5A">
        <w:rPr>
          <w:rFonts w:ascii="GHEA Grapalat" w:hAnsi="GHEA Grapalat" w:cs="Sylfaen"/>
          <w:sz w:val="20"/>
        </w:rPr>
        <w:t>ընթացակար</w:t>
      </w:r>
      <w:r w:rsidRPr="00DE1E5A">
        <w:rPr>
          <w:rFonts w:ascii="GHEA Grapalat" w:hAnsi="GHEA Grapalat" w:cs="Times Armenian"/>
          <w:sz w:val="20"/>
        </w:rPr>
        <w:t>գ</w:t>
      </w:r>
      <w:r w:rsidRPr="00DE1E5A">
        <w:rPr>
          <w:rFonts w:ascii="GHEA Grapalat" w:hAnsi="GHEA Grapalat" w:cs="Sylfaen"/>
          <w:sz w:val="20"/>
        </w:rPr>
        <w:t>ի</w:t>
      </w:r>
      <w:r w:rsidRPr="00DE1E5A">
        <w:rPr>
          <w:rFonts w:ascii="GHEA Grapalat" w:hAnsi="GHEA Grapalat" w:cs="Times Armenian"/>
          <w:sz w:val="20"/>
          <w:lang w:val="af-ZA"/>
        </w:rPr>
        <w:t xml:space="preserve"> </w:t>
      </w:r>
      <w:r w:rsidRPr="00DE1E5A">
        <w:rPr>
          <w:rFonts w:ascii="GHEA Grapalat" w:hAnsi="GHEA Grapalat" w:cs="Sylfaen"/>
          <w:sz w:val="20"/>
        </w:rPr>
        <w:t>հետ</w:t>
      </w:r>
      <w:r w:rsidRPr="00DE1E5A">
        <w:rPr>
          <w:rFonts w:ascii="GHEA Grapalat" w:hAnsi="GHEA Grapalat" w:cs="Times Armenian"/>
          <w:sz w:val="20"/>
          <w:lang w:val="af-ZA"/>
        </w:rPr>
        <w:t xml:space="preserve"> </w:t>
      </w:r>
      <w:r w:rsidRPr="00DE1E5A">
        <w:rPr>
          <w:rFonts w:ascii="GHEA Grapalat" w:hAnsi="GHEA Grapalat" w:cs="Sylfaen"/>
          <w:sz w:val="20"/>
        </w:rPr>
        <w:t>կապված</w:t>
      </w:r>
      <w:r w:rsidRPr="00DE1E5A">
        <w:rPr>
          <w:rFonts w:ascii="GHEA Grapalat" w:hAnsi="GHEA Grapalat" w:cs="Times Armenian"/>
          <w:sz w:val="20"/>
          <w:lang w:val="af-ZA"/>
        </w:rPr>
        <w:t xml:space="preserve"> </w:t>
      </w:r>
      <w:r w:rsidRPr="00DE1E5A">
        <w:rPr>
          <w:rFonts w:ascii="GHEA Grapalat" w:hAnsi="GHEA Grapalat" w:cs="Sylfaen"/>
          <w:sz w:val="20"/>
        </w:rPr>
        <w:t>վեճերը</w:t>
      </w:r>
      <w:r w:rsidRPr="00DE1E5A">
        <w:rPr>
          <w:rFonts w:ascii="GHEA Grapalat" w:hAnsi="GHEA Grapalat" w:cs="Times Armenian"/>
          <w:sz w:val="20"/>
          <w:lang w:val="af-ZA"/>
        </w:rPr>
        <w:t xml:space="preserve"> </w:t>
      </w:r>
      <w:r w:rsidRPr="00DE1E5A">
        <w:rPr>
          <w:rFonts w:ascii="GHEA Grapalat" w:hAnsi="GHEA Grapalat" w:cs="Sylfaen"/>
          <w:sz w:val="20"/>
        </w:rPr>
        <w:t>ենթակա</w:t>
      </w:r>
      <w:r w:rsidRPr="00DE1E5A">
        <w:rPr>
          <w:rFonts w:ascii="GHEA Grapalat" w:hAnsi="GHEA Grapalat" w:cs="Times Armenian"/>
          <w:sz w:val="20"/>
          <w:lang w:val="af-ZA"/>
        </w:rPr>
        <w:t xml:space="preserve"> </w:t>
      </w:r>
      <w:r w:rsidRPr="00DE1E5A">
        <w:rPr>
          <w:rFonts w:ascii="GHEA Grapalat" w:hAnsi="GHEA Grapalat" w:cs="Sylfaen"/>
          <w:sz w:val="20"/>
        </w:rPr>
        <w:t>են</w:t>
      </w:r>
      <w:r w:rsidRPr="00DE1E5A">
        <w:rPr>
          <w:rFonts w:ascii="GHEA Grapalat" w:hAnsi="GHEA Grapalat" w:cs="Times Armenian"/>
          <w:sz w:val="20"/>
          <w:lang w:val="af-ZA"/>
        </w:rPr>
        <w:t xml:space="preserve"> </w:t>
      </w:r>
      <w:r w:rsidRPr="00DE1E5A">
        <w:rPr>
          <w:rFonts w:ascii="GHEA Grapalat" w:hAnsi="GHEA Grapalat" w:cs="Sylfaen"/>
          <w:sz w:val="20"/>
        </w:rPr>
        <w:t>քննության</w:t>
      </w:r>
      <w:r w:rsidRPr="00DE1E5A">
        <w:rPr>
          <w:rFonts w:ascii="GHEA Grapalat" w:hAnsi="GHEA Grapalat" w:cs="Times Armenian"/>
          <w:sz w:val="20"/>
          <w:lang w:val="af-ZA"/>
        </w:rPr>
        <w:t xml:space="preserve"> </w:t>
      </w:r>
      <w:r w:rsidRPr="00DE1E5A">
        <w:rPr>
          <w:rFonts w:ascii="GHEA Grapalat" w:hAnsi="GHEA Grapalat" w:cs="Sylfaen"/>
          <w:sz w:val="20"/>
        </w:rPr>
        <w:t>Հայաստանի</w:t>
      </w:r>
      <w:r w:rsidRPr="00DE1E5A">
        <w:rPr>
          <w:rFonts w:ascii="GHEA Grapalat" w:hAnsi="GHEA Grapalat" w:cs="Times Armenian"/>
          <w:sz w:val="20"/>
          <w:lang w:val="af-ZA"/>
        </w:rPr>
        <w:t xml:space="preserve"> </w:t>
      </w:r>
      <w:r w:rsidRPr="00DE1E5A">
        <w:rPr>
          <w:rFonts w:ascii="GHEA Grapalat" w:hAnsi="GHEA Grapalat" w:cs="Sylfaen"/>
          <w:sz w:val="20"/>
        </w:rPr>
        <w:t>Հանրապետության</w:t>
      </w:r>
      <w:r w:rsidRPr="00DE1E5A">
        <w:rPr>
          <w:rFonts w:ascii="GHEA Grapalat" w:hAnsi="GHEA Grapalat" w:cs="Times Armenian"/>
          <w:sz w:val="20"/>
          <w:lang w:val="af-ZA"/>
        </w:rPr>
        <w:t xml:space="preserve"> </w:t>
      </w:r>
      <w:r w:rsidRPr="00DE1E5A">
        <w:rPr>
          <w:rFonts w:ascii="GHEA Grapalat" w:hAnsi="GHEA Grapalat" w:cs="Sylfaen"/>
          <w:sz w:val="20"/>
        </w:rPr>
        <w:t>դատարաններում</w:t>
      </w:r>
      <w:r w:rsidRPr="00DE1E5A">
        <w:rPr>
          <w:rFonts w:ascii="GHEA Grapalat" w:hAnsi="GHEA Grapalat" w:cs="Times Armenian"/>
          <w:sz w:val="20"/>
          <w:lang w:val="af-ZA"/>
        </w:rPr>
        <w:t xml:space="preserve">։ </w:t>
      </w:r>
    </w:p>
    <w:p w:rsidR="00D81D4D" w:rsidRPr="00595447" w:rsidRDefault="00024088" w:rsidP="00D81D4D">
      <w:pPr>
        <w:pStyle w:val="23"/>
        <w:spacing w:line="240" w:lineRule="auto"/>
        <w:ind w:firstLine="567"/>
        <w:rPr>
          <w:rFonts w:ascii="GHEA Grapalat" w:hAnsi="GHEA Grapalat"/>
        </w:rPr>
      </w:pPr>
      <w:r w:rsidRPr="00DE1E5A">
        <w:rPr>
          <w:rFonts w:ascii="GHEA Grapalat" w:hAnsi="GHEA Grapalat"/>
        </w:rPr>
        <w:t xml:space="preserve">Գնահատող հանձնաժողովի քարտուղարի էլեկտրոնային փոստի հասցեն է` </w:t>
      </w:r>
      <w:r w:rsidR="00D81D4D">
        <w:rPr>
          <w:rFonts w:ascii="GHEA Grapalat" w:hAnsi="GHEA Grapalat"/>
          <w:sz w:val="24"/>
          <w:szCs w:val="24"/>
        </w:rPr>
        <w:t>aaa-cccc@rambler.ru</w:t>
      </w:r>
    </w:p>
    <w:p w:rsidR="00024088" w:rsidRDefault="00024088" w:rsidP="00024088">
      <w:pPr>
        <w:pStyle w:val="3"/>
        <w:ind w:firstLine="567"/>
        <w:rPr>
          <w:rFonts w:ascii="GHEA Grapalat" w:hAnsi="GHEA Grapalat"/>
          <w:sz w:val="24"/>
          <w:szCs w:val="22"/>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D81D4D" w:rsidRDefault="00D81D4D" w:rsidP="00D81D4D">
      <w:pPr>
        <w:rPr>
          <w:lang w:val="af-ZA"/>
        </w:rPr>
      </w:pPr>
    </w:p>
    <w:p w:rsidR="004E44EC" w:rsidRDefault="004E44EC" w:rsidP="00D81D4D">
      <w:pPr>
        <w:rPr>
          <w:lang w:val="af-ZA"/>
        </w:rPr>
      </w:pPr>
    </w:p>
    <w:p w:rsidR="004E44EC" w:rsidRDefault="004E44EC" w:rsidP="00D81D4D">
      <w:pPr>
        <w:rPr>
          <w:lang w:val="af-ZA"/>
        </w:rPr>
      </w:pPr>
    </w:p>
    <w:p w:rsidR="004E44EC" w:rsidRDefault="004E44EC" w:rsidP="00D81D4D">
      <w:pPr>
        <w:rPr>
          <w:lang w:val="af-ZA"/>
        </w:rPr>
      </w:pPr>
    </w:p>
    <w:p w:rsidR="004E44EC" w:rsidRDefault="004E44EC" w:rsidP="00D81D4D">
      <w:pPr>
        <w:rPr>
          <w:lang w:val="af-ZA"/>
        </w:rPr>
      </w:pPr>
    </w:p>
    <w:p w:rsidR="00D81D4D" w:rsidRDefault="00D81D4D" w:rsidP="00D81D4D">
      <w:pPr>
        <w:rPr>
          <w:lang w:val="af-ZA"/>
        </w:rPr>
      </w:pPr>
    </w:p>
    <w:p w:rsidR="00D81D4D" w:rsidRDefault="00D81D4D" w:rsidP="00D81D4D">
      <w:pPr>
        <w:rPr>
          <w:lang w:val="af-ZA"/>
        </w:rPr>
      </w:pPr>
    </w:p>
    <w:p w:rsidR="00D81D4D" w:rsidRPr="00D81D4D" w:rsidRDefault="00D81D4D" w:rsidP="00D81D4D">
      <w:pPr>
        <w:rPr>
          <w:lang w:val="af-ZA"/>
        </w:rPr>
      </w:pPr>
    </w:p>
    <w:p w:rsidR="00024088" w:rsidRPr="00DE1E5A" w:rsidRDefault="00024088" w:rsidP="00024088">
      <w:pPr>
        <w:numPr>
          <w:ilvl w:val="0"/>
          <w:numId w:val="3"/>
        </w:numPr>
        <w:spacing w:after="0" w:line="240" w:lineRule="auto"/>
        <w:jc w:val="center"/>
        <w:rPr>
          <w:rFonts w:ascii="GHEA Grapalat" w:hAnsi="GHEA Grapalat" w:cs="Sylfaen"/>
          <w:b/>
          <w:sz w:val="20"/>
        </w:rPr>
      </w:pPr>
      <w:r w:rsidRPr="00DE1E5A">
        <w:rPr>
          <w:rFonts w:ascii="GHEA Grapalat" w:hAnsi="GHEA Grapalat" w:cs="Sylfaen"/>
          <w:b/>
          <w:sz w:val="20"/>
        </w:rPr>
        <w:t>ԳՆՄԱՆ  ԱՌԱՐԿԱՅԻ  ԲՆՈՒԹԱԳԻՐԸ</w:t>
      </w:r>
    </w:p>
    <w:p w:rsidR="00024088" w:rsidRPr="00DE1E5A" w:rsidRDefault="00024088" w:rsidP="00024088">
      <w:pPr>
        <w:ind w:left="360"/>
        <w:jc w:val="center"/>
        <w:rPr>
          <w:rFonts w:ascii="GHEA Grapalat" w:hAnsi="GHEA Grapalat" w:cs="Sylfaen"/>
          <w:b/>
          <w:sz w:val="20"/>
        </w:rPr>
      </w:pPr>
    </w:p>
    <w:p w:rsidR="00024088" w:rsidRPr="00DE1E5A" w:rsidRDefault="00024088" w:rsidP="00024088">
      <w:pPr>
        <w:pStyle w:val="3"/>
        <w:ind w:firstLine="567"/>
        <w:jc w:val="both"/>
        <w:rPr>
          <w:rFonts w:ascii="GHEA Grapalat" w:hAnsi="GHEA Grapalat"/>
          <w:i w:val="0"/>
          <w:lang w:val="af-ZA"/>
        </w:rPr>
      </w:pPr>
      <w:r w:rsidRPr="00DE1E5A">
        <w:rPr>
          <w:rFonts w:ascii="GHEA Grapalat" w:hAnsi="GHEA Grapalat" w:cs="Sylfaen"/>
          <w:i w:val="0"/>
        </w:rPr>
        <w:t>1.1 Գնման</w:t>
      </w:r>
      <w:r w:rsidRPr="00DE1E5A">
        <w:rPr>
          <w:rFonts w:ascii="GHEA Grapalat" w:hAnsi="GHEA Grapalat" w:cs="Sylfaen"/>
          <w:i w:val="0"/>
          <w:lang w:val="af-ZA"/>
        </w:rPr>
        <w:t xml:space="preserve"> </w:t>
      </w:r>
      <w:r w:rsidRPr="00DE1E5A">
        <w:rPr>
          <w:rFonts w:ascii="GHEA Grapalat" w:hAnsi="GHEA Grapalat" w:cs="Sylfaen"/>
          <w:i w:val="0"/>
        </w:rPr>
        <w:t>առարկա</w:t>
      </w:r>
      <w:r w:rsidRPr="00DE1E5A">
        <w:rPr>
          <w:rFonts w:ascii="GHEA Grapalat" w:hAnsi="GHEA Grapalat" w:cs="Sylfaen"/>
          <w:i w:val="0"/>
          <w:lang w:val="af-ZA"/>
        </w:rPr>
        <w:t xml:space="preserve"> </w:t>
      </w:r>
      <w:r w:rsidRPr="00DE1E5A">
        <w:rPr>
          <w:rFonts w:ascii="GHEA Grapalat" w:hAnsi="GHEA Grapalat" w:cs="Sylfaen"/>
          <w:i w:val="0"/>
        </w:rPr>
        <w:t>է</w:t>
      </w:r>
      <w:r w:rsidRPr="00DE1E5A">
        <w:rPr>
          <w:rFonts w:ascii="GHEA Grapalat" w:hAnsi="GHEA Grapalat" w:cs="Sylfaen"/>
          <w:i w:val="0"/>
          <w:lang w:val="af-ZA"/>
        </w:rPr>
        <w:t xml:space="preserve"> </w:t>
      </w:r>
      <w:r w:rsidRPr="00DE1E5A">
        <w:rPr>
          <w:rFonts w:ascii="GHEA Grapalat" w:hAnsi="GHEA Grapalat" w:cs="Sylfaen"/>
          <w:i w:val="0"/>
        </w:rPr>
        <w:t>հանդիսանում</w:t>
      </w:r>
      <w:r w:rsidRPr="00DE1E5A">
        <w:rPr>
          <w:rFonts w:ascii="GHEA Grapalat" w:hAnsi="GHEA Grapalat" w:cs="Sylfaen"/>
          <w:i w:val="0"/>
          <w:lang w:val="af-ZA"/>
        </w:rPr>
        <w:t xml:space="preserve">  </w:t>
      </w:r>
      <w:r w:rsidR="000911E5">
        <w:rPr>
          <w:rFonts w:ascii="GHEA Grapalat" w:hAnsi="GHEA Grapalat" w:cs="Times Armenian"/>
          <w:lang w:val="af-ZA"/>
        </w:rPr>
        <w:t xml:space="preserve">Լոռի Բերդի համայնքապետարանի </w:t>
      </w:r>
      <w:r w:rsidRPr="00DE1E5A">
        <w:rPr>
          <w:rFonts w:ascii="GHEA Grapalat" w:hAnsi="GHEA Grapalat" w:cs="Sylfaen"/>
          <w:i w:val="0"/>
        </w:rPr>
        <w:t>կարիքների</w:t>
      </w:r>
      <w:r w:rsidRPr="00DE1E5A">
        <w:rPr>
          <w:rFonts w:ascii="GHEA Grapalat" w:hAnsi="GHEA Grapalat" w:cs="Times Armenian"/>
          <w:i w:val="0"/>
          <w:lang w:val="af-ZA"/>
        </w:rPr>
        <w:t xml:space="preserve"> </w:t>
      </w:r>
      <w:r w:rsidRPr="00DE1E5A">
        <w:rPr>
          <w:rFonts w:ascii="GHEA Grapalat" w:hAnsi="GHEA Grapalat" w:cs="Sylfaen"/>
          <w:i w:val="0"/>
        </w:rPr>
        <w:t>համար</w:t>
      </w:r>
      <w:r w:rsidRPr="00DE1E5A">
        <w:rPr>
          <w:rFonts w:ascii="GHEA Grapalat" w:hAnsi="GHEA Grapalat" w:cs="Times Armenian"/>
          <w:i w:val="0"/>
          <w:lang w:val="af-ZA"/>
        </w:rPr>
        <w:t xml:space="preserve">` </w:t>
      </w:r>
      <w:r w:rsidR="000911E5">
        <w:rPr>
          <w:rFonts w:ascii="GHEA Grapalat" w:hAnsi="GHEA Grapalat"/>
          <w:i w:val="0"/>
          <w:lang w:val="af-ZA"/>
        </w:rPr>
        <w:t>հեղուկ վառելիքի</w:t>
      </w:r>
      <w:r w:rsidRPr="00DE1E5A">
        <w:rPr>
          <w:rFonts w:ascii="GHEA Grapalat" w:hAnsi="GHEA Grapalat"/>
          <w:i w:val="0"/>
          <w:lang w:val="af-ZA"/>
        </w:rPr>
        <w:t xml:space="preserve"> </w:t>
      </w:r>
      <w:r w:rsidRPr="00DE1E5A">
        <w:rPr>
          <w:rFonts w:ascii="GHEA Grapalat" w:hAnsi="GHEA Grapalat"/>
          <w:i w:val="0"/>
        </w:rPr>
        <w:t>ձեռքբերումը (այսուհետ` նաև ապրանք)</w:t>
      </w:r>
      <w:r w:rsidRPr="00DE1E5A">
        <w:rPr>
          <w:rFonts w:ascii="GHEA Grapalat" w:hAnsi="GHEA Grapalat"/>
          <w:i w:val="0"/>
          <w:lang w:val="af-ZA"/>
        </w:rPr>
        <w:t xml:space="preserve">, </w:t>
      </w:r>
      <w:r w:rsidRPr="00DE1E5A">
        <w:rPr>
          <w:rFonts w:ascii="GHEA Grapalat" w:hAnsi="GHEA Grapalat"/>
          <w:i w:val="0"/>
        </w:rPr>
        <w:t>որոնք</w:t>
      </w:r>
      <w:r w:rsidRPr="00DE1E5A">
        <w:rPr>
          <w:rFonts w:ascii="GHEA Grapalat" w:hAnsi="GHEA Grapalat"/>
          <w:i w:val="0"/>
          <w:lang w:val="af-ZA"/>
        </w:rPr>
        <w:t xml:space="preserve"> </w:t>
      </w:r>
      <w:r w:rsidRPr="00DE1E5A">
        <w:rPr>
          <w:rFonts w:ascii="GHEA Grapalat" w:hAnsi="GHEA Grapalat"/>
          <w:i w:val="0"/>
        </w:rPr>
        <w:t>խմբավորված</w:t>
      </w:r>
      <w:r w:rsidRPr="00DE1E5A">
        <w:rPr>
          <w:rFonts w:ascii="GHEA Grapalat" w:hAnsi="GHEA Grapalat"/>
          <w:i w:val="0"/>
          <w:lang w:val="af-ZA"/>
        </w:rPr>
        <w:t xml:space="preserve">  </w:t>
      </w:r>
      <w:r w:rsidRPr="00DE1E5A">
        <w:rPr>
          <w:rFonts w:ascii="GHEA Grapalat" w:hAnsi="GHEA Grapalat"/>
          <w:i w:val="0"/>
        </w:rPr>
        <w:t>են</w:t>
      </w:r>
      <w:r w:rsidRPr="00DE1E5A">
        <w:rPr>
          <w:rFonts w:ascii="GHEA Grapalat" w:hAnsi="GHEA Grapalat"/>
          <w:i w:val="0"/>
          <w:lang w:val="af-ZA"/>
        </w:rPr>
        <w:t xml:space="preserve"> </w:t>
      </w:r>
      <w:r w:rsidR="00170CFD">
        <w:rPr>
          <w:rFonts w:ascii="GHEA Grapalat" w:hAnsi="GHEA Grapalat"/>
          <w:i w:val="0"/>
          <w:lang w:val="af-ZA"/>
        </w:rPr>
        <w:t xml:space="preserve"> 2/երկու/</w:t>
      </w:r>
      <w:r w:rsidRPr="00DE1E5A">
        <w:rPr>
          <w:rFonts w:ascii="GHEA Grapalat" w:hAnsi="GHEA Grapalat"/>
          <w:i w:val="0"/>
          <w:lang w:val="af-ZA"/>
        </w:rPr>
        <w:t xml:space="preserve"> </w:t>
      </w:r>
      <w:r w:rsidRPr="00DE1E5A">
        <w:rPr>
          <w:rFonts w:ascii="GHEA Grapalat" w:hAnsi="GHEA Grapalat" w:cs="Sylfaen"/>
          <w:i w:val="0"/>
        </w:rPr>
        <w:t>չափաբաժիներում</w:t>
      </w:r>
      <w:r w:rsidRPr="00DE1E5A">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24088" w:rsidRPr="00DE1E5A" w:rsidTr="009465A1">
        <w:tc>
          <w:tcPr>
            <w:tcW w:w="1530" w:type="dxa"/>
            <w:vAlign w:val="center"/>
          </w:tcPr>
          <w:p w:rsidR="00024088" w:rsidRPr="00DE1E5A" w:rsidRDefault="00024088" w:rsidP="009465A1">
            <w:pPr>
              <w:pStyle w:val="23"/>
              <w:ind w:firstLine="0"/>
              <w:jc w:val="center"/>
              <w:rPr>
                <w:rFonts w:ascii="GHEA Grapalat" w:hAnsi="GHEA Grapalat"/>
                <w:b/>
                <w:bCs/>
                <w:i/>
                <w:iCs/>
                <w:sz w:val="14"/>
                <w:szCs w:val="14"/>
              </w:rPr>
            </w:pPr>
            <w:r w:rsidRPr="00DE1E5A">
              <w:rPr>
                <w:rFonts w:ascii="GHEA Grapalat" w:hAnsi="GHEA Grapalat"/>
                <w:b/>
                <w:bCs/>
                <w:i/>
                <w:iCs/>
                <w:sz w:val="14"/>
                <w:szCs w:val="14"/>
              </w:rPr>
              <w:t>Չափաբաժինների համարները</w:t>
            </w:r>
          </w:p>
        </w:tc>
        <w:tc>
          <w:tcPr>
            <w:tcW w:w="8820" w:type="dxa"/>
            <w:vAlign w:val="center"/>
          </w:tcPr>
          <w:p w:rsidR="00024088" w:rsidRPr="00DE1E5A" w:rsidRDefault="00024088" w:rsidP="009465A1">
            <w:pPr>
              <w:pStyle w:val="23"/>
              <w:ind w:firstLine="0"/>
              <w:jc w:val="center"/>
              <w:rPr>
                <w:rFonts w:ascii="GHEA Grapalat" w:hAnsi="GHEA Grapalat"/>
                <w:b/>
                <w:bCs/>
                <w:i/>
                <w:iCs/>
              </w:rPr>
            </w:pPr>
            <w:r w:rsidRPr="00DE1E5A">
              <w:rPr>
                <w:rFonts w:ascii="GHEA Grapalat" w:hAnsi="GHEA Grapalat"/>
                <w:b/>
                <w:bCs/>
                <w:i/>
                <w:iCs/>
              </w:rPr>
              <w:t>Չափաբաժնի անվանումը</w:t>
            </w:r>
          </w:p>
        </w:tc>
      </w:tr>
      <w:tr w:rsidR="00024088" w:rsidRPr="009465A1" w:rsidTr="009465A1">
        <w:tc>
          <w:tcPr>
            <w:tcW w:w="1530" w:type="dxa"/>
            <w:vAlign w:val="center"/>
          </w:tcPr>
          <w:p w:rsidR="00024088" w:rsidRPr="00DE1E5A" w:rsidRDefault="00024088" w:rsidP="009465A1">
            <w:pPr>
              <w:pStyle w:val="23"/>
              <w:ind w:firstLine="0"/>
              <w:jc w:val="center"/>
              <w:rPr>
                <w:rFonts w:ascii="GHEA Grapalat" w:hAnsi="GHEA Grapalat"/>
                <w:sz w:val="16"/>
              </w:rPr>
            </w:pPr>
            <w:r w:rsidRPr="00DE1E5A">
              <w:rPr>
                <w:rFonts w:ascii="GHEA Grapalat" w:hAnsi="GHEA Grapalat"/>
                <w:sz w:val="16"/>
              </w:rPr>
              <w:t>1</w:t>
            </w:r>
          </w:p>
        </w:tc>
        <w:tc>
          <w:tcPr>
            <w:tcW w:w="8820" w:type="dxa"/>
            <w:vAlign w:val="center"/>
          </w:tcPr>
          <w:p w:rsidR="00024088" w:rsidRPr="00DE1E5A" w:rsidRDefault="005C4961" w:rsidP="009465A1">
            <w:pPr>
              <w:pStyle w:val="23"/>
              <w:ind w:firstLine="0"/>
              <w:rPr>
                <w:rFonts w:ascii="GHEA Grapalat" w:hAnsi="GHEA Grapalat"/>
                <w:u w:val="single"/>
                <w:vertAlign w:val="subscript"/>
              </w:rPr>
            </w:pPr>
            <w:r>
              <w:rPr>
                <w:rFonts w:ascii="GHEA Grapalat" w:hAnsi="GHEA Grapalat"/>
                <w:u w:val="single"/>
              </w:rPr>
              <w:t>Բենզին</w:t>
            </w:r>
          </w:p>
        </w:tc>
      </w:tr>
      <w:tr w:rsidR="00170CFD" w:rsidRPr="009465A1" w:rsidTr="009465A1">
        <w:tc>
          <w:tcPr>
            <w:tcW w:w="1530" w:type="dxa"/>
            <w:vAlign w:val="center"/>
          </w:tcPr>
          <w:p w:rsidR="00170CFD" w:rsidRPr="00DE1E5A" w:rsidRDefault="00170CFD" w:rsidP="009465A1">
            <w:pPr>
              <w:pStyle w:val="23"/>
              <w:ind w:firstLine="0"/>
              <w:jc w:val="center"/>
              <w:rPr>
                <w:rFonts w:ascii="GHEA Grapalat" w:hAnsi="GHEA Grapalat"/>
                <w:sz w:val="16"/>
              </w:rPr>
            </w:pPr>
            <w:r>
              <w:rPr>
                <w:rFonts w:ascii="GHEA Grapalat" w:hAnsi="GHEA Grapalat"/>
                <w:sz w:val="16"/>
              </w:rPr>
              <w:t>2</w:t>
            </w:r>
          </w:p>
        </w:tc>
        <w:tc>
          <w:tcPr>
            <w:tcW w:w="8820" w:type="dxa"/>
            <w:vAlign w:val="center"/>
          </w:tcPr>
          <w:p w:rsidR="00170CFD" w:rsidRDefault="005C4961" w:rsidP="009465A1">
            <w:pPr>
              <w:pStyle w:val="23"/>
              <w:ind w:firstLine="0"/>
              <w:rPr>
                <w:rFonts w:ascii="GHEA Grapalat" w:hAnsi="GHEA Grapalat"/>
                <w:u w:val="single"/>
              </w:rPr>
            </w:pPr>
            <w:r>
              <w:rPr>
                <w:rFonts w:ascii="GHEA Grapalat" w:hAnsi="GHEA Grapalat"/>
                <w:u w:val="single"/>
              </w:rPr>
              <w:t xml:space="preserve">Դիզելային վառելիք </w:t>
            </w:r>
          </w:p>
        </w:tc>
      </w:tr>
    </w:tbl>
    <w:p w:rsidR="00024088" w:rsidRPr="00DE1E5A" w:rsidRDefault="00024088" w:rsidP="00024088">
      <w:pPr>
        <w:pStyle w:val="23"/>
        <w:spacing w:line="240" w:lineRule="auto"/>
        <w:ind w:firstLine="567"/>
        <w:rPr>
          <w:rFonts w:ascii="GHEA Grapalat" w:hAnsi="GHEA Grapalat"/>
        </w:rPr>
      </w:pPr>
      <w:r w:rsidRPr="00DE1E5A">
        <w:rPr>
          <w:rFonts w:ascii="GHEA Grapalat" w:hAnsi="GHEA Grapalat"/>
        </w:rPr>
        <w:t xml:space="preserve">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Pr>
          <w:rFonts w:ascii="GHEA Grapalat" w:hAnsi="GHEA Grapalat"/>
        </w:rPr>
        <w:t>4</w:t>
      </w:r>
      <w:r w:rsidRPr="00DE1E5A">
        <w:rPr>
          <w:rFonts w:ascii="GHEA Grapalat" w:hAnsi="GHEA Grapalat"/>
        </w:rPr>
        <w:t xml:space="preserve"> հավելվածում։</w:t>
      </w:r>
    </w:p>
    <w:p w:rsidR="00024088" w:rsidRPr="00DE1E5A" w:rsidRDefault="00024088" w:rsidP="00024088">
      <w:pPr>
        <w:ind w:firstLine="567"/>
        <w:rPr>
          <w:rFonts w:ascii="GHEA Grapalat" w:hAnsi="GHEA Grapalat" w:cs="Sylfaen"/>
          <w:i/>
          <w:sz w:val="20"/>
          <w:lang w:val="es-ES"/>
        </w:rPr>
      </w:pPr>
    </w:p>
    <w:p w:rsidR="00024088" w:rsidRPr="00DE1E5A" w:rsidRDefault="00024088" w:rsidP="00024088">
      <w:pPr>
        <w:ind w:firstLine="567"/>
        <w:rPr>
          <w:rFonts w:ascii="GHEA Grapalat" w:hAnsi="GHEA Grapalat" w:cs="Sylfaen"/>
          <w:i/>
          <w:sz w:val="20"/>
          <w:lang w:val="es-ES"/>
        </w:rPr>
      </w:pPr>
    </w:p>
    <w:p w:rsidR="00024088" w:rsidRPr="00DE1E5A" w:rsidRDefault="00024088" w:rsidP="00024088">
      <w:pPr>
        <w:jc w:val="center"/>
        <w:rPr>
          <w:rFonts w:ascii="GHEA Grapalat" w:hAnsi="GHEA Grapalat"/>
          <w:b/>
          <w:sz w:val="20"/>
          <w:lang w:val="es-ES"/>
        </w:rPr>
      </w:pPr>
      <w:r w:rsidRPr="00DE1E5A">
        <w:rPr>
          <w:rFonts w:ascii="GHEA Grapalat" w:hAnsi="GHEA Grapalat"/>
          <w:b/>
          <w:sz w:val="20"/>
          <w:lang w:val="es-ES"/>
        </w:rPr>
        <w:t xml:space="preserve">2.  </w:t>
      </w:r>
      <w:r w:rsidRPr="00DE1E5A">
        <w:rPr>
          <w:rFonts w:ascii="GHEA Grapalat" w:hAnsi="GHEA Grapalat" w:cs="Sylfaen"/>
          <w:b/>
          <w:sz w:val="20"/>
        </w:rPr>
        <w:t>ՄԱՍՆԱԿՑԻ</w:t>
      </w:r>
      <w:r w:rsidRPr="00DE1E5A">
        <w:rPr>
          <w:rFonts w:ascii="GHEA Grapalat" w:hAnsi="GHEA Grapalat"/>
          <w:b/>
          <w:sz w:val="20"/>
          <w:lang w:val="es-ES"/>
        </w:rPr>
        <w:t xml:space="preserve"> </w:t>
      </w:r>
      <w:r w:rsidRPr="00DE1E5A">
        <w:rPr>
          <w:rFonts w:ascii="GHEA Grapalat" w:hAnsi="GHEA Grapalat" w:cs="Sylfaen"/>
          <w:b/>
          <w:sz w:val="20"/>
        </w:rPr>
        <w:t>ՄԱՍՆԱԿՑՈՒԹՅԱՆ</w:t>
      </w:r>
      <w:r w:rsidRPr="00DE1E5A">
        <w:rPr>
          <w:rFonts w:ascii="GHEA Grapalat" w:hAnsi="GHEA Grapalat"/>
          <w:b/>
          <w:sz w:val="20"/>
          <w:lang w:val="es-ES"/>
        </w:rPr>
        <w:t xml:space="preserve"> </w:t>
      </w:r>
      <w:r w:rsidRPr="00DE1E5A">
        <w:rPr>
          <w:rFonts w:ascii="GHEA Grapalat" w:hAnsi="GHEA Grapalat" w:cs="Sylfaen"/>
          <w:b/>
          <w:sz w:val="20"/>
        </w:rPr>
        <w:t>ԻՐԱՎՈՒՆՔԻ</w:t>
      </w:r>
      <w:r w:rsidRPr="00DE1E5A">
        <w:rPr>
          <w:rFonts w:ascii="GHEA Grapalat" w:hAnsi="GHEA Grapalat"/>
          <w:b/>
          <w:sz w:val="20"/>
          <w:lang w:val="es-ES"/>
        </w:rPr>
        <w:t xml:space="preserve"> </w:t>
      </w:r>
      <w:r w:rsidRPr="00DE1E5A">
        <w:rPr>
          <w:rFonts w:ascii="GHEA Grapalat" w:hAnsi="GHEA Grapalat" w:cs="Sylfaen"/>
          <w:b/>
          <w:sz w:val="20"/>
        </w:rPr>
        <w:t>ՊԱՀԱՆՋՆԵՐԸ</w:t>
      </w:r>
      <w:r w:rsidRPr="00DE1E5A">
        <w:rPr>
          <w:rFonts w:ascii="GHEA Grapalat" w:hAnsi="GHEA Grapalat"/>
          <w:b/>
          <w:sz w:val="20"/>
          <w:lang w:val="es-ES"/>
        </w:rPr>
        <w:t xml:space="preserve">, </w:t>
      </w:r>
      <w:r w:rsidRPr="00DE1E5A">
        <w:rPr>
          <w:rFonts w:ascii="GHEA Grapalat" w:hAnsi="GHEA Grapalat" w:cs="Sylfaen"/>
          <w:b/>
          <w:sz w:val="20"/>
        </w:rPr>
        <w:t>ՈՐԱԿԱՎՈՐՄԱՆ</w:t>
      </w:r>
      <w:r w:rsidRPr="00DE1E5A">
        <w:rPr>
          <w:rFonts w:ascii="GHEA Grapalat" w:hAnsi="GHEA Grapalat"/>
          <w:b/>
          <w:sz w:val="20"/>
          <w:lang w:val="es-ES"/>
        </w:rPr>
        <w:t xml:space="preserve"> </w:t>
      </w:r>
      <w:r w:rsidRPr="00DE1E5A">
        <w:rPr>
          <w:rFonts w:ascii="GHEA Grapalat" w:hAnsi="GHEA Grapalat" w:cs="Sylfaen"/>
          <w:b/>
          <w:sz w:val="20"/>
        </w:rPr>
        <w:t>ՉԱՓԱՆԻՇՆԵՐԸ</w:t>
      </w:r>
      <w:r w:rsidRPr="00DE1E5A">
        <w:rPr>
          <w:rFonts w:ascii="GHEA Grapalat" w:hAnsi="GHEA Grapalat"/>
          <w:b/>
          <w:sz w:val="20"/>
          <w:lang w:val="es-ES"/>
        </w:rPr>
        <w:t xml:space="preserve">  ԵՎ </w:t>
      </w:r>
      <w:r w:rsidRPr="00DE1E5A">
        <w:rPr>
          <w:rFonts w:ascii="GHEA Grapalat" w:hAnsi="GHEA Grapalat" w:cs="Sylfaen"/>
          <w:b/>
          <w:sz w:val="20"/>
        </w:rPr>
        <w:t>ԴՐԱՆՑ</w:t>
      </w:r>
      <w:r w:rsidRPr="00DE1E5A">
        <w:rPr>
          <w:rFonts w:ascii="GHEA Grapalat" w:hAnsi="GHEA Grapalat"/>
          <w:b/>
          <w:sz w:val="20"/>
          <w:lang w:val="es-ES"/>
        </w:rPr>
        <w:t xml:space="preserve"> </w:t>
      </w:r>
      <w:r w:rsidRPr="00DE1E5A">
        <w:rPr>
          <w:rFonts w:ascii="GHEA Grapalat" w:hAnsi="GHEA Grapalat" w:cs="Sylfaen"/>
          <w:b/>
          <w:sz w:val="20"/>
          <w:lang w:val="es-ES"/>
        </w:rPr>
        <w:t>Գ</w:t>
      </w:r>
      <w:r w:rsidRPr="00DE1E5A">
        <w:rPr>
          <w:rFonts w:ascii="GHEA Grapalat" w:hAnsi="GHEA Grapalat" w:cs="Sylfaen"/>
          <w:b/>
          <w:sz w:val="20"/>
        </w:rPr>
        <w:t>ՆԱՀԱՏՄԱՆ</w:t>
      </w:r>
      <w:r w:rsidRPr="00DE1E5A">
        <w:rPr>
          <w:rFonts w:ascii="GHEA Grapalat" w:hAnsi="GHEA Grapalat"/>
          <w:b/>
          <w:sz w:val="20"/>
          <w:lang w:val="es-ES"/>
        </w:rPr>
        <w:t xml:space="preserve"> </w:t>
      </w:r>
      <w:r w:rsidRPr="00DE1E5A">
        <w:rPr>
          <w:rFonts w:ascii="GHEA Grapalat" w:hAnsi="GHEA Grapalat" w:cs="Sylfaen"/>
          <w:b/>
          <w:sz w:val="20"/>
        </w:rPr>
        <w:t>ԿԱՐ</w:t>
      </w:r>
      <w:r w:rsidRPr="00DE1E5A">
        <w:rPr>
          <w:rFonts w:ascii="GHEA Grapalat" w:hAnsi="GHEA Grapalat" w:cs="Sylfaen"/>
          <w:b/>
          <w:sz w:val="20"/>
          <w:lang w:val="es-ES"/>
        </w:rPr>
        <w:t>Գ</w:t>
      </w:r>
      <w:r w:rsidRPr="00DE1E5A">
        <w:rPr>
          <w:rFonts w:ascii="GHEA Grapalat" w:hAnsi="GHEA Grapalat" w:cs="Sylfaen"/>
          <w:b/>
          <w:sz w:val="20"/>
        </w:rPr>
        <w:t>Ը</w:t>
      </w:r>
      <w:r w:rsidRPr="00DE1E5A">
        <w:rPr>
          <w:rFonts w:ascii="GHEA Grapalat" w:hAnsi="GHEA Grapalat"/>
          <w:b/>
          <w:sz w:val="20"/>
          <w:lang w:val="es-ES"/>
        </w:rPr>
        <w:t xml:space="preserve"> </w:t>
      </w:r>
    </w:p>
    <w:p w:rsidR="00024088" w:rsidRPr="00DE1E5A" w:rsidRDefault="00024088" w:rsidP="00024088">
      <w:pPr>
        <w:ind w:firstLine="567"/>
        <w:jc w:val="both"/>
        <w:rPr>
          <w:rFonts w:ascii="GHEA Grapalat" w:hAnsi="GHEA Grapalat"/>
          <w:lang w:val="es-ES"/>
        </w:rPr>
      </w:pPr>
    </w:p>
    <w:p w:rsidR="00024088" w:rsidRPr="00DE1E5A" w:rsidRDefault="00024088" w:rsidP="00024088">
      <w:pPr>
        <w:ind w:firstLine="567"/>
        <w:jc w:val="both"/>
        <w:rPr>
          <w:rFonts w:ascii="GHEA Grapalat" w:hAnsi="GHEA Grapalat" w:cs="Arial Armenian"/>
          <w:sz w:val="20"/>
          <w:lang w:val="es-ES"/>
        </w:rPr>
      </w:pPr>
      <w:r w:rsidRPr="00DE1E5A">
        <w:rPr>
          <w:rFonts w:ascii="GHEA Grapalat" w:hAnsi="GHEA Grapalat" w:cs="Arial Armenian"/>
          <w:sz w:val="20"/>
          <w:lang w:val="es-ES"/>
        </w:rPr>
        <w:t xml:space="preserve">2.1 </w:t>
      </w:r>
      <w:r w:rsidRPr="00DE1E5A">
        <w:rPr>
          <w:rFonts w:ascii="GHEA Grapalat" w:hAnsi="GHEA Grapalat" w:cs="Sylfaen"/>
          <w:sz w:val="20"/>
          <w:lang w:val="ru-RU"/>
        </w:rPr>
        <w:t>Սույն</w:t>
      </w:r>
      <w:r w:rsidRPr="00DE1E5A">
        <w:rPr>
          <w:rFonts w:ascii="GHEA Grapalat" w:hAnsi="GHEA Grapalat" w:cs="Arial Armenian"/>
          <w:sz w:val="20"/>
          <w:lang w:val="es-ES"/>
        </w:rPr>
        <w:t xml:space="preserve">  ընթացակարգին </w:t>
      </w:r>
      <w:r w:rsidRPr="00DE1E5A">
        <w:rPr>
          <w:rFonts w:ascii="GHEA Grapalat" w:hAnsi="GHEA Grapalat" w:cs="Sylfaen"/>
          <w:sz w:val="20"/>
          <w:lang w:val="ru-RU"/>
        </w:rPr>
        <w:t>մասնակցելու</w:t>
      </w:r>
      <w:r w:rsidRPr="00DE1E5A">
        <w:rPr>
          <w:rFonts w:ascii="GHEA Grapalat" w:hAnsi="GHEA Grapalat" w:cs="Arial Armenian"/>
          <w:sz w:val="20"/>
          <w:lang w:val="es-ES"/>
        </w:rPr>
        <w:t xml:space="preserve"> </w:t>
      </w:r>
      <w:r w:rsidRPr="00DE1E5A">
        <w:rPr>
          <w:rFonts w:ascii="GHEA Grapalat" w:hAnsi="GHEA Grapalat" w:cs="Sylfaen"/>
          <w:sz w:val="20"/>
          <w:lang w:val="ru-RU"/>
        </w:rPr>
        <w:t>իրավունք</w:t>
      </w:r>
      <w:r w:rsidRPr="00DE1E5A">
        <w:rPr>
          <w:rFonts w:ascii="GHEA Grapalat" w:hAnsi="GHEA Grapalat" w:cs="Arial Armenian"/>
          <w:sz w:val="20"/>
          <w:lang w:val="es-ES"/>
        </w:rPr>
        <w:t xml:space="preserve"> </w:t>
      </w:r>
      <w:r w:rsidRPr="00DE1E5A">
        <w:rPr>
          <w:rFonts w:ascii="GHEA Grapalat" w:hAnsi="GHEA Grapalat" w:cs="Sylfaen"/>
          <w:sz w:val="20"/>
          <w:lang w:val="ru-RU"/>
        </w:rPr>
        <w:t>չունեն</w:t>
      </w:r>
      <w:r w:rsidRPr="00DE1E5A">
        <w:rPr>
          <w:rFonts w:ascii="GHEA Grapalat" w:hAnsi="GHEA Grapalat" w:cs="Arial Armenian"/>
          <w:sz w:val="20"/>
          <w:lang w:val="es-ES"/>
        </w:rPr>
        <w:t xml:space="preserve"> </w:t>
      </w:r>
      <w:r w:rsidRPr="00DE1E5A">
        <w:rPr>
          <w:rFonts w:ascii="GHEA Grapalat" w:hAnsi="GHEA Grapalat" w:cs="Sylfaen"/>
          <w:sz w:val="20"/>
          <w:lang w:val="ru-RU"/>
        </w:rPr>
        <w:t>անձինք</w:t>
      </w:r>
      <w:r w:rsidRPr="00DE1E5A">
        <w:rPr>
          <w:rFonts w:ascii="GHEA Grapalat" w:hAnsi="GHEA Grapalat" w:cs="Sylfaen"/>
          <w:sz w:val="20"/>
          <w:lang w:val="es-ES"/>
        </w:rPr>
        <w:t>.</w:t>
      </w:r>
    </w:p>
    <w:p w:rsidR="00024088" w:rsidRPr="00DE1E5A" w:rsidRDefault="00024088" w:rsidP="00024088">
      <w:pPr>
        <w:ind w:firstLine="720"/>
        <w:jc w:val="both"/>
        <w:rPr>
          <w:rFonts w:ascii="GHEA Grapalat" w:hAnsi="GHEA Grapalat"/>
          <w:sz w:val="20"/>
          <w:szCs w:val="20"/>
          <w:lang w:val="es-ES"/>
        </w:rPr>
      </w:pPr>
      <w:r w:rsidRPr="00DE1E5A">
        <w:rPr>
          <w:rFonts w:ascii="GHEA Grapalat" w:hAnsi="GHEA Grapalat"/>
          <w:sz w:val="20"/>
          <w:szCs w:val="20"/>
          <w:lang w:val="es-ES"/>
        </w:rPr>
        <w:t xml:space="preserve">1)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cs="Sylfaen"/>
          <w:sz w:val="20"/>
          <w:szCs w:val="20"/>
        </w:rPr>
        <w:t>դատական</w:t>
      </w:r>
      <w:r w:rsidRPr="00DE1E5A">
        <w:rPr>
          <w:rFonts w:ascii="GHEA Grapalat" w:hAnsi="GHEA Grapalat"/>
          <w:sz w:val="20"/>
          <w:szCs w:val="20"/>
          <w:lang w:val="es-ES"/>
        </w:rPr>
        <w:t xml:space="preserve"> </w:t>
      </w:r>
      <w:r w:rsidRPr="00DE1E5A">
        <w:rPr>
          <w:rFonts w:ascii="GHEA Grapalat" w:hAnsi="GHEA Grapalat" w:cs="Sylfaen"/>
          <w:sz w:val="20"/>
          <w:szCs w:val="20"/>
        </w:rPr>
        <w:t>կարգով</w:t>
      </w:r>
      <w:r w:rsidRPr="00DE1E5A">
        <w:rPr>
          <w:rFonts w:ascii="GHEA Grapalat" w:hAnsi="GHEA Grapalat"/>
          <w:sz w:val="20"/>
          <w:szCs w:val="20"/>
          <w:lang w:val="es-ES"/>
        </w:rPr>
        <w:t xml:space="preserve"> </w:t>
      </w:r>
      <w:r w:rsidRPr="00DE1E5A">
        <w:rPr>
          <w:rFonts w:ascii="GHEA Grapalat" w:hAnsi="GHEA Grapalat" w:cs="Sylfaen"/>
          <w:sz w:val="20"/>
          <w:szCs w:val="20"/>
        </w:rPr>
        <w:t>ճանաչվել</w:t>
      </w:r>
      <w:r w:rsidRPr="00DE1E5A">
        <w:rPr>
          <w:rFonts w:ascii="GHEA Grapalat" w:hAnsi="GHEA Grapalat"/>
          <w:sz w:val="20"/>
          <w:szCs w:val="20"/>
          <w:lang w:val="es-ES"/>
        </w:rPr>
        <w:t xml:space="preserve"> </w:t>
      </w:r>
      <w:r w:rsidRPr="00DE1E5A">
        <w:rPr>
          <w:rFonts w:ascii="GHEA Grapalat" w:hAnsi="GHEA Grapalat" w:cs="Sylfaen"/>
          <w:sz w:val="20"/>
          <w:szCs w:val="20"/>
        </w:rPr>
        <w:t>են</w:t>
      </w:r>
      <w:r w:rsidRPr="00DE1E5A">
        <w:rPr>
          <w:rFonts w:ascii="GHEA Grapalat" w:hAnsi="GHEA Grapalat"/>
          <w:sz w:val="20"/>
          <w:szCs w:val="20"/>
          <w:lang w:val="es-ES"/>
        </w:rPr>
        <w:t xml:space="preserve"> </w:t>
      </w:r>
      <w:r w:rsidRPr="00DE1E5A">
        <w:rPr>
          <w:rFonts w:ascii="GHEA Grapalat" w:hAnsi="GHEA Grapalat" w:cs="Sylfaen"/>
          <w:sz w:val="20"/>
          <w:szCs w:val="20"/>
        </w:rPr>
        <w:t>սնանկ</w:t>
      </w:r>
      <w:r w:rsidRPr="00DE1E5A">
        <w:rPr>
          <w:rFonts w:ascii="GHEA Grapalat" w:hAnsi="GHEA Grapalat"/>
          <w:sz w:val="20"/>
          <w:szCs w:val="20"/>
          <w:lang w:val="es-ES"/>
        </w:rPr>
        <w:t xml:space="preserve">. </w:t>
      </w:r>
    </w:p>
    <w:p w:rsidR="00024088" w:rsidRPr="00DE1E5A" w:rsidRDefault="00024088" w:rsidP="00024088">
      <w:pPr>
        <w:ind w:firstLine="720"/>
        <w:jc w:val="both"/>
        <w:rPr>
          <w:rFonts w:ascii="GHEA Grapalat" w:hAnsi="GHEA Grapalat"/>
          <w:sz w:val="20"/>
          <w:szCs w:val="20"/>
          <w:lang w:val="es-ES"/>
        </w:rPr>
      </w:pPr>
      <w:r w:rsidRPr="00DE1E5A">
        <w:rPr>
          <w:rFonts w:ascii="GHEA Grapalat" w:hAnsi="GHEA Grapalat"/>
          <w:sz w:val="20"/>
          <w:szCs w:val="20"/>
          <w:lang w:val="es-ES"/>
        </w:rPr>
        <w:t xml:space="preserve">2)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sz w:val="20"/>
          <w:szCs w:val="20"/>
        </w:rPr>
        <w:t>հարկային</w:t>
      </w:r>
      <w:r w:rsidRPr="00DE1E5A">
        <w:rPr>
          <w:rFonts w:ascii="GHEA Grapalat" w:hAnsi="GHEA Grapalat"/>
          <w:sz w:val="20"/>
          <w:szCs w:val="20"/>
          <w:lang w:val="es-ES"/>
        </w:rPr>
        <w:t xml:space="preserve"> </w:t>
      </w:r>
      <w:r w:rsidRPr="00DE1E5A">
        <w:rPr>
          <w:rFonts w:ascii="GHEA Grapalat" w:hAnsi="GHEA Grapalat"/>
          <w:sz w:val="20"/>
          <w:szCs w:val="20"/>
        </w:rPr>
        <w:t>մարմնի</w:t>
      </w:r>
      <w:r w:rsidRPr="00DE1E5A">
        <w:rPr>
          <w:rFonts w:ascii="GHEA Grapalat" w:hAnsi="GHEA Grapalat"/>
          <w:sz w:val="20"/>
          <w:szCs w:val="20"/>
          <w:lang w:val="es-ES"/>
        </w:rPr>
        <w:t xml:space="preserve"> </w:t>
      </w:r>
      <w:r w:rsidRPr="00DE1E5A">
        <w:rPr>
          <w:rFonts w:ascii="GHEA Grapalat" w:hAnsi="GHEA Grapalat"/>
          <w:sz w:val="20"/>
          <w:szCs w:val="20"/>
        </w:rPr>
        <w:t>կողմից</w:t>
      </w:r>
      <w:r w:rsidRPr="00DE1E5A">
        <w:rPr>
          <w:rFonts w:ascii="GHEA Grapalat" w:hAnsi="GHEA Grapalat"/>
          <w:sz w:val="20"/>
          <w:szCs w:val="20"/>
          <w:lang w:val="es-ES"/>
        </w:rPr>
        <w:t xml:space="preserve"> </w:t>
      </w:r>
      <w:r w:rsidRPr="00DE1E5A">
        <w:rPr>
          <w:rFonts w:ascii="GHEA Grapalat" w:hAnsi="GHEA Grapalat"/>
          <w:sz w:val="20"/>
          <w:szCs w:val="20"/>
        </w:rPr>
        <w:t>վերահսկվող</w:t>
      </w:r>
      <w:r w:rsidRPr="00DE1E5A">
        <w:rPr>
          <w:rFonts w:ascii="GHEA Grapalat" w:hAnsi="GHEA Grapalat"/>
          <w:sz w:val="20"/>
          <w:szCs w:val="20"/>
          <w:lang w:val="es-ES"/>
        </w:rPr>
        <w:t xml:space="preserve"> </w:t>
      </w:r>
      <w:r w:rsidRPr="00DE1E5A">
        <w:rPr>
          <w:rFonts w:ascii="GHEA Grapalat" w:hAnsi="GHEA Grapalat"/>
          <w:sz w:val="20"/>
          <w:szCs w:val="20"/>
        </w:rPr>
        <w:t>եկամուտների</w:t>
      </w:r>
      <w:r w:rsidRPr="00DE1E5A">
        <w:rPr>
          <w:rFonts w:ascii="GHEA Grapalat" w:hAnsi="GHEA Grapalat"/>
          <w:sz w:val="20"/>
          <w:szCs w:val="20"/>
          <w:lang w:val="es-ES"/>
        </w:rPr>
        <w:t xml:space="preserve"> </w:t>
      </w:r>
      <w:r w:rsidRPr="00DE1E5A">
        <w:rPr>
          <w:rFonts w:ascii="GHEA Grapalat" w:hAnsi="GHEA Grapalat"/>
          <w:sz w:val="20"/>
          <w:szCs w:val="20"/>
        </w:rPr>
        <w:t>գծով</w:t>
      </w:r>
      <w:r w:rsidRPr="00DE1E5A">
        <w:rPr>
          <w:rFonts w:ascii="GHEA Grapalat" w:hAnsi="GHEA Grapalat"/>
          <w:sz w:val="20"/>
          <w:szCs w:val="20"/>
          <w:lang w:val="es-ES"/>
        </w:rPr>
        <w:t xml:space="preserve"> </w:t>
      </w:r>
      <w:r w:rsidRPr="00DE1E5A">
        <w:rPr>
          <w:rFonts w:ascii="GHEA Grapalat" w:hAnsi="GHEA Grapalat" w:cs="Sylfaen"/>
          <w:sz w:val="20"/>
          <w:szCs w:val="20"/>
        </w:rPr>
        <w:t>ունեն</w:t>
      </w:r>
      <w:r w:rsidRPr="00DE1E5A">
        <w:rPr>
          <w:rFonts w:ascii="GHEA Grapalat" w:hAnsi="GHEA Grapalat"/>
          <w:sz w:val="20"/>
          <w:szCs w:val="20"/>
          <w:lang w:val="es-ES"/>
        </w:rPr>
        <w:t xml:space="preserve"> </w:t>
      </w:r>
      <w:r w:rsidRPr="00DE1E5A">
        <w:rPr>
          <w:rFonts w:ascii="GHEA Grapalat" w:hAnsi="GHEA Grapalat" w:cs="Sylfaen"/>
          <w:sz w:val="20"/>
          <w:szCs w:val="20"/>
        </w:rPr>
        <w:t>իրենց</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ներկայացրած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գնային</w:t>
      </w:r>
      <w:r w:rsidRPr="00DE1E5A">
        <w:rPr>
          <w:rFonts w:ascii="GHEA Grapalat" w:hAnsi="GHEA Grapalat" w:cs="Sylfaen"/>
          <w:sz w:val="20"/>
          <w:szCs w:val="20"/>
          <w:lang w:val="es-ES"/>
        </w:rPr>
        <w:t xml:space="preserve"> </w:t>
      </w:r>
      <w:r w:rsidRPr="00DE1E5A">
        <w:rPr>
          <w:rFonts w:ascii="GHEA Grapalat" w:hAnsi="GHEA Grapalat" w:cs="Sylfaen"/>
          <w:sz w:val="20"/>
          <w:szCs w:val="20"/>
        </w:rPr>
        <w:t>առաջարկի</w:t>
      </w:r>
      <w:r w:rsidRPr="00DE1E5A">
        <w:rPr>
          <w:rFonts w:ascii="GHEA Grapalat" w:hAnsi="GHEA Grapalat" w:cs="Sylfaen"/>
          <w:sz w:val="20"/>
          <w:szCs w:val="20"/>
          <w:lang w:val="es-ES"/>
        </w:rPr>
        <w:t xml:space="preserve"> </w:t>
      </w:r>
      <w:r w:rsidRPr="00DE1E5A">
        <w:rPr>
          <w:rFonts w:ascii="GHEA Grapalat" w:hAnsi="GHEA Grapalat" w:cs="Sylfaen"/>
          <w:sz w:val="20"/>
          <w:szCs w:val="20"/>
        </w:rPr>
        <w:t>մինչև</w:t>
      </w:r>
      <w:r w:rsidRPr="00DE1E5A">
        <w:rPr>
          <w:rFonts w:ascii="GHEA Grapalat" w:hAnsi="GHEA Grapalat" w:cs="Sylfaen"/>
          <w:sz w:val="20"/>
          <w:szCs w:val="20"/>
          <w:lang w:val="es-ES"/>
        </w:rPr>
        <w:t xml:space="preserve"> </w:t>
      </w:r>
      <w:r w:rsidRPr="00DE1E5A">
        <w:rPr>
          <w:rFonts w:ascii="GHEA Grapalat" w:hAnsi="GHEA Grapalat" w:cs="Sylfaen"/>
          <w:sz w:val="20"/>
          <w:szCs w:val="20"/>
        </w:rPr>
        <w:t>մեկ</w:t>
      </w:r>
      <w:r w:rsidRPr="00DE1E5A">
        <w:rPr>
          <w:rFonts w:ascii="GHEA Grapalat" w:hAnsi="GHEA Grapalat" w:cs="Sylfaen"/>
          <w:sz w:val="20"/>
          <w:szCs w:val="20"/>
          <w:lang w:val="es-ES"/>
        </w:rPr>
        <w:t xml:space="preserve"> </w:t>
      </w:r>
      <w:r w:rsidRPr="00DE1E5A">
        <w:rPr>
          <w:rFonts w:ascii="GHEA Grapalat" w:hAnsi="GHEA Grapalat" w:cs="Sylfaen"/>
          <w:sz w:val="20"/>
          <w:szCs w:val="20"/>
        </w:rPr>
        <w:t>տոկոսը</w:t>
      </w:r>
      <w:r w:rsidRPr="00DE1E5A">
        <w:rPr>
          <w:rFonts w:ascii="GHEA Grapalat" w:hAnsi="GHEA Grapalat" w:cs="Sylfaen"/>
          <w:sz w:val="20"/>
          <w:szCs w:val="20"/>
          <w:lang w:val="es-ES"/>
        </w:rPr>
        <w:t xml:space="preserve">, </w:t>
      </w:r>
      <w:r w:rsidRPr="00DE1E5A">
        <w:rPr>
          <w:rFonts w:ascii="GHEA Grapalat" w:hAnsi="GHEA Grapalat" w:cs="Sylfaen"/>
          <w:sz w:val="20"/>
          <w:szCs w:val="20"/>
        </w:rPr>
        <w:t>բայց</w:t>
      </w:r>
      <w:r w:rsidRPr="00DE1E5A">
        <w:rPr>
          <w:rFonts w:ascii="GHEA Grapalat" w:hAnsi="GHEA Grapalat" w:cs="Sylfaen"/>
          <w:sz w:val="20"/>
          <w:szCs w:val="20"/>
          <w:lang w:val="es-ES"/>
        </w:rPr>
        <w:t xml:space="preserve"> </w:t>
      </w:r>
      <w:r w:rsidRPr="00DE1E5A">
        <w:rPr>
          <w:rFonts w:ascii="GHEA Grapalat" w:hAnsi="GHEA Grapalat" w:cs="Sylfaen"/>
          <w:sz w:val="20"/>
          <w:szCs w:val="20"/>
        </w:rPr>
        <w:t>ոչ</w:t>
      </w:r>
      <w:r w:rsidRPr="00DE1E5A">
        <w:rPr>
          <w:rFonts w:ascii="GHEA Grapalat" w:hAnsi="GHEA Grapalat" w:cs="Sylfaen"/>
          <w:sz w:val="20"/>
          <w:szCs w:val="20"/>
          <w:lang w:val="es-ES"/>
        </w:rPr>
        <w:t xml:space="preserve"> </w:t>
      </w:r>
      <w:r w:rsidRPr="00DE1E5A">
        <w:rPr>
          <w:rFonts w:ascii="GHEA Grapalat" w:hAnsi="GHEA Grapalat" w:cs="Sylfaen"/>
          <w:sz w:val="20"/>
          <w:szCs w:val="20"/>
        </w:rPr>
        <w:t>ավելի</w:t>
      </w:r>
      <w:r w:rsidRPr="00DE1E5A">
        <w:rPr>
          <w:rFonts w:ascii="GHEA Grapalat" w:hAnsi="GHEA Grapalat" w:cs="Sylfaen"/>
          <w:sz w:val="20"/>
          <w:szCs w:val="20"/>
          <w:lang w:val="es-ES"/>
        </w:rPr>
        <w:t xml:space="preserve">, </w:t>
      </w:r>
      <w:r w:rsidRPr="00DE1E5A">
        <w:rPr>
          <w:rFonts w:ascii="GHEA Grapalat" w:hAnsi="GHEA Grapalat" w:cs="Sylfaen"/>
          <w:sz w:val="20"/>
          <w:szCs w:val="20"/>
        </w:rPr>
        <w:t>քան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հիսուն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հազար</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Հայաստանի</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Հանրապետության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դրամը</w:t>
      </w:r>
      <w:r w:rsidRPr="00DE1E5A">
        <w:rPr>
          <w:rFonts w:ascii="GHEA Grapalat" w:hAnsi="GHEA Grapalat" w:cs="Sylfaen"/>
          <w:sz w:val="20"/>
          <w:szCs w:val="20"/>
          <w:lang w:val="es-ES"/>
        </w:rPr>
        <w:t xml:space="preserve"> </w:t>
      </w:r>
      <w:r w:rsidRPr="00DE1E5A">
        <w:rPr>
          <w:rFonts w:ascii="GHEA Grapalat" w:hAnsi="GHEA Grapalat"/>
          <w:sz w:val="20"/>
          <w:szCs w:val="20"/>
        </w:rPr>
        <w:t>գերազանցող</w:t>
      </w:r>
      <w:r w:rsidRPr="00DE1E5A">
        <w:rPr>
          <w:rFonts w:ascii="GHEA Grapalat" w:hAnsi="GHEA Grapalat"/>
          <w:sz w:val="20"/>
          <w:szCs w:val="20"/>
          <w:lang w:val="es-ES"/>
        </w:rPr>
        <w:t xml:space="preserve"> </w:t>
      </w:r>
      <w:r w:rsidRPr="00DE1E5A">
        <w:rPr>
          <w:rFonts w:ascii="GHEA Grapalat" w:hAnsi="GHEA Grapalat"/>
          <w:sz w:val="20"/>
          <w:szCs w:val="20"/>
        </w:rPr>
        <w:t>ժամկետանց</w:t>
      </w:r>
      <w:r w:rsidRPr="00DE1E5A">
        <w:rPr>
          <w:rFonts w:ascii="GHEA Grapalat" w:hAnsi="GHEA Grapalat"/>
          <w:sz w:val="20"/>
          <w:szCs w:val="20"/>
          <w:lang w:val="es-ES"/>
        </w:rPr>
        <w:t xml:space="preserve"> </w:t>
      </w:r>
      <w:r w:rsidRPr="00DE1E5A">
        <w:rPr>
          <w:rFonts w:ascii="GHEA Grapalat" w:hAnsi="GHEA Grapalat"/>
          <w:sz w:val="20"/>
          <w:szCs w:val="20"/>
        </w:rPr>
        <w:t>պարտավորություններ</w:t>
      </w:r>
      <w:r w:rsidRPr="00DE1E5A">
        <w:rPr>
          <w:rFonts w:ascii="GHEA Grapalat" w:hAnsi="GHEA Grapalat"/>
          <w:sz w:val="20"/>
          <w:szCs w:val="20"/>
          <w:lang w:val="es-ES"/>
        </w:rPr>
        <w:t>.</w:t>
      </w:r>
    </w:p>
    <w:p w:rsidR="00024088" w:rsidRPr="00DE1E5A" w:rsidRDefault="00024088" w:rsidP="00024088">
      <w:pPr>
        <w:ind w:firstLine="720"/>
        <w:jc w:val="both"/>
        <w:rPr>
          <w:rFonts w:ascii="GHEA Grapalat" w:hAnsi="GHEA Grapalat"/>
          <w:sz w:val="20"/>
          <w:szCs w:val="20"/>
          <w:lang w:val="es-ES"/>
        </w:rPr>
      </w:pPr>
      <w:r w:rsidRPr="00DE1E5A">
        <w:rPr>
          <w:rFonts w:ascii="GHEA Grapalat" w:hAnsi="GHEA Grapalat"/>
          <w:sz w:val="20"/>
          <w:szCs w:val="20"/>
          <w:lang w:val="es-ES"/>
        </w:rPr>
        <w:t xml:space="preserve">3) </w:t>
      </w:r>
      <w:r w:rsidRPr="00DE1E5A">
        <w:rPr>
          <w:rFonts w:ascii="GHEA Grapalat" w:hAnsi="GHEA Grapalat"/>
          <w:sz w:val="20"/>
          <w:szCs w:val="20"/>
        </w:rPr>
        <w:t>որոնք</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որոնց</w:t>
      </w:r>
      <w:r w:rsidRPr="00DE1E5A">
        <w:rPr>
          <w:rFonts w:ascii="GHEA Grapalat" w:hAnsi="GHEA Grapalat"/>
          <w:sz w:val="20"/>
          <w:szCs w:val="20"/>
          <w:lang w:val="es-ES"/>
        </w:rPr>
        <w:t xml:space="preserve"> </w:t>
      </w:r>
      <w:r w:rsidRPr="00DE1E5A">
        <w:rPr>
          <w:rFonts w:ascii="GHEA Grapalat" w:hAnsi="GHEA Grapalat" w:cs="Sylfaen"/>
          <w:sz w:val="20"/>
          <w:szCs w:val="20"/>
        </w:rPr>
        <w:t>գործադիր</w:t>
      </w:r>
      <w:r w:rsidRPr="00DE1E5A">
        <w:rPr>
          <w:rFonts w:ascii="GHEA Grapalat" w:hAnsi="GHEA Grapalat"/>
          <w:sz w:val="20"/>
          <w:szCs w:val="20"/>
          <w:lang w:val="es-ES"/>
        </w:rPr>
        <w:t xml:space="preserve"> </w:t>
      </w:r>
      <w:r w:rsidRPr="00DE1E5A">
        <w:rPr>
          <w:rFonts w:ascii="GHEA Grapalat" w:hAnsi="GHEA Grapalat" w:cs="Sylfaen"/>
          <w:sz w:val="20"/>
          <w:szCs w:val="20"/>
        </w:rPr>
        <w:t>մարմնի</w:t>
      </w:r>
      <w:r w:rsidRPr="00DE1E5A">
        <w:rPr>
          <w:rFonts w:ascii="GHEA Grapalat" w:hAnsi="GHEA Grapalat"/>
          <w:sz w:val="20"/>
          <w:szCs w:val="20"/>
          <w:lang w:val="es-ES"/>
        </w:rPr>
        <w:t xml:space="preserve"> </w:t>
      </w:r>
      <w:r w:rsidRPr="00DE1E5A">
        <w:rPr>
          <w:rFonts w:ascii="GHEA Grapalat" w:hAnsi="GHEA Grapalat" w:cs="Sylfaen"/>
          <w:sz w:val="20"/>
          <w:szCs w:val="20"/>
        </w:rPr>
        <w:t>ներկայացուցիչը</w:t>
      </w:r>
      <w:r w:rsidRPr="00DE1E5A">
        <w:rPr>
          <w:rFonts w:ascii="GHEA Grapalat" w:hAnsi="GHEA Grapalat"/>
          <w:sz w:val="20"/>
          <w:szCs w:val="20"/>
          <w:lang w:val="es-ES"/>
        </w:rPr>
        <w:t xml:space="preserve"> </w:t>
      </w:r>
      <w:r w:rsidRPr="00DE1E5A">
        <w:rPr>
          <w:rFonts w:ascii="GHEA Grapalat" w:hAnsi="GHEA Grapalat" w:cs="Sylfaen"/>
          <w:sz w:val="20"/>
          <w:szCs w:val="20"/>
        </w:rPr>
        <w:t>հայտը</w:t>
      </w:r>
      <w:r w:rsidRPr="00DE1E5A">
        <w:rPr>
          <w:rFonts w:ascii="GHEA Grapalat" w:hAnsi="GHEA Grapalat"/>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sz w:val="20"/>
          <w:szCs w:val="20"/>
          <w:lang w:val="es-ES"/>
        </w:rPr>
        <w:t xml:space="preserve"> </w:t>
      </w:r>
      <w:r w:rsidRPr="00DE1E5A">
        <w:rPr>
          <w:rFonts w:ascii="GHEA Grapalat" w:hAnsi="GHEA Grapalat" w:cs="Sylfaen"/>
          <w:sz w:val="20"/>
          <w:szCs w:val="20"/>
        </w:rPr>
        <w:t>օրվան</w:t>
      </w:r>
      <w:r w:rsidRPr="00DE1E5A">
        <w:rPr>
          <w:rFonts w:ascii="GHEA Grapalat" w:hAnsi="GHEA Grapalat"/>
          <w:sz w:val="20"/>
          <w:szCs w:val="20"/>
          <w:lang w:val="es-ES"/>
        </w:rPr>
        <w:t xml:space="preserve"> </w:t>
      </w:r>
      <w:r w:rsidRPr="00DE1E5A">
        <w:rPr>
          <w:rFonts w:ascii="GHEA Grapalat" w:hAnsi="GHEA Grapalat" w:cs="Sylfaen"/>
          <w:sz w:val="20"/>
          <w:szCs w:val="20"/>
        </w:rPr>
        <w:t>նախորդող</w:t>
      </w:r>
      <w:r w:rsidRPr="00DE1E5A">
        <w:rPr>
          <w:rFonts w:ascii="GHEA Grapalat" w:hAnsi="GHEA Grapalat"/>
          <w:sz w:val="20"/>
          <w:szCs w:val="20"/>
          <w:lang w:val="es-ES"/>
        </w:rPr>
        <w:t xml:space="preserve"> </w:t>
      </w:r>
      <w:r w:rsidRPr="00DE1E5A">
        <w:rPr>
          <w:rFonts w:ascii="GHEA Grapalat" w:hAnsi="GHEA Grapalat" w:cs="Sylfaen"/>
          <w:sz w:val="20"/>
          <w:szCs w:val="20"/>
        </w:rPr>
        <w:t>երեք</w:t>
      </w:r>
      <w:r w:rsidRPr="00DE1E5A">
        <w:rPr>
          <w:rFonts w:ascii="GHEA Grapalat" w:hAnsi="GHEA Grapalat"/>
          <w:sz w:val="20"/>
          <w:szCs w:val="20"/>
          <w:lang w:val="es-ES"/>
        </w:rPr>
        <w:t xml:space="preserve"> </w:t>
      </w:r>
      <w:r w:rsidRPr="00DE1E5A">
        <w:rPr>
          <w:rFonts w:ascii="GHEA Grapalat" w:hAnsi="GHEA Grapalat" w:cs="Sylfaen"/>
          <w:sz w:val="20"/>
          <w:szCs w:val="20"/>
        </w:rPr>
        <w:t>տարիների</w:t>
      </w:r>
      <w:r w:rsidRPr="00DE1E5A">
        <w:rPr>
          <w:rFonts w:ascii="GHEA Grapalat" w:hAnsi="GHEA Grapalat"/>
          <w:sz w:val="20"/>
          <w:szCs w:val="20"/>
          <w:lang w:val="es-ES"/>
        </w:rPr>
        <w:t xml:space="preserve"> </w:t>
      </w:r>
      <w:r w:rsidRPr="00DE1E5A">
        <w:rPr>
          <w:rFonts w:ascii="GHEA Grapalat" w:hAnsi="GHEA Grapalat" w:cs="Sylfaen"/>
          <w:sz w:val="20"/>
          <w:szCs w:val="20"/>
        </w:rPr>
        <w:t>ընթացքում</w:t>
      </w:r>
      <w:r w:rsidRPr="00DE1E5A">
        <w:rPr>
          <w:rFonts w:ascii="GHEA Grapalat" w:hAnsi="GHEA Grapalat"/>
          <w:sz w:val="20"/>
          <w:szCs w:val="20"/>
          <w:lang w:val="es-ES"/>
        </w:rPr>
        <w:t xml:space="preserve"> </w:t>
      </w:r>
      <w:r w:rsidRPr="00DE1E5A">
        <w:rPr>
          <w:rFonts w:ascii="GHEA Grapalat" w:hAnsi="GHEA Grapalat" w:cs="Sylfaen"/>
          <w:sz w:val="20"/>
          <w:szCs w:val="20"/>
        </w:rPr>
        <w:t>դատապարտված</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r w:rsidRPr="00DE1E5A">
        <w:rPr>
          <w:rFonts w:ascii="GHEA Grapalat" w:hAnsi="GHEA Grapalat" w:cs="Sylfaen"/>
          <w:sz w:val="20"/>
          <w:szCs w:val="20"/>
        </w:rPr>
        <w:t>եղել</w:t>
      </w:r>
      <w:r w:rsidRPr="00DE1E5A">
        <w:rPr>
          <w:rFonts w:ascii="GHEA Grapalat" w:hAnsi="GHEA Grapalat"/>
          <w:sz w:val="20"/>
          <w:szCs w:val="20"/>
          <w:lang w:val="es-ES"/>
        </w:rPr>
        <w:t xml:space="preserve"> </w:t>
      </w:r>
      <w:r w:rsidRPr="00DE1E5A">
        <w:rPr>
          <w:rFonts w:ascii="GHEA Grapalat" w:hAnsi="GHEA Grapalat"/>
          <w:sz w:val="20"/>
          <w:szCs w:val="20"/>
        </w:rPr>
        <w:t>ահաբեկչության</w:t>
      </w:r>
      <w:r w:rsidRPr="00DE1E5A">
        <w:rPr>
          <w:rFonts w:ascii="GHEA Grapalat" w:hAnsi="GHEA Grapalat"/>
          <w:sz w:val="20"/>
          <w:szCs w:val="20"/>
          <w:lang w:val="es-ES"/>
        </w:rPr>
        <w:t xml:space="preserve"> </w:t>
      </w:r>
      <w:r w:rsidRPr="00DE1E5A">
        <w:rPr>
          <w:rFonts w:ascii="GHEA Grapalat" w:hAnsi="GHEA Grapalat"/>
          <w:sz w:val="20"/>
          <w:szCs w:val="20"/>
        </w:rPr>
        <w:t>ֆինանսավորման</w:t>
      </w:r>
      <w:r w:rsidRPr="00DE1E5A">
        <w:rPr>
          <w:rFonts w:ascii="GHEA Grapalat" w:hAnsi="GHEA Grapalat"/>
          <w:sz w:val="20"/>
          <w:szCs w:val="20"/>
          <w:lang w:val="es-ES"/>
        </w:rPr>
        <w:t xml:space="preserve">, </w:t>
      </w:r>
      <w:r w:rsidRPr="00DE1E5A">
        <w:rPr>
          <w:rFonts w:ascii="GHEA Grapalat" w:hAnsi="GHEA Grapalat"/>
          <w:sz w:val="20"/>
          <w:szCs w:val="20"/>
        </w:rPr>
        <w:t>երեխայի</w:t>
      </w:r>
      <w:r w:rsidRPr="00DE1E5A">
        <w:rPr>
          <w:rFonts w:ascii="GHEA Grapalat" w:hAnsi="GHEA Grapalat"/>
          <w:sz w:val="20"/>
          <w:szCs w:val="20"/>
          <w:lang w:val="es-ES"/>
        </w:rPr>
        <w:t xml:space="preserve"> </w:t>
      </w:r>
      <w:r w:rsidRPr="00DE1E5A">
        <w:rPr>
          <w:rFonts w:ascii="GHEA Grapalat" w:hAnsi="GHEA Grapalat"/>
          <w:sz w:val="20"/>
          <w:szCs w:val="20"/>
        </w:rPr>
        <w:t>շահագործման</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մարդկային</w:t>
      </w:r>
      <w:r w:rsidRPr="00DE1E5A">
        <w:rPr>
          <w:rFonts w:ascii="GHEA Grapalat" w:hAnsi="GHEA Grapalat"/>
          <w:sz w:val="20"/>
          <w:szCs w:val="20"/>
          <w:lang w:val="es-ES"/>
        </w:rPr>
        <w:t xml:space="preserve"> </w:t>
      </w:r>
      <w:r w:rsidRPr="00DE1E5A">
        <w:rPr>
          <w:rFonts w:ascii="GHEA Grapalat" w:hAnsi="GHEA Grapalat"/>
          <w:sz w:val="20"/>
          <w:szCs w:val="20"/>
        </w:rPr>
        <w:t>թրաֆիքինգ</w:t>
      </w:r>
      <w:r w:rsidRPr="00DE1E5A">
        <w:rPr>
          <w:rFonts w:ascii="GHEA Grapalat" w:hAnsi="GHEA Grapalat"/>
          <w:sz w:val="20"/>
          <w:szCs w:val="20"/>
          <w:lang w:val="es-ES"/>
        </w:rPr>
        <w:t xml:space="preserve"> </w:t>
      </w:r>
      <w:r w:rsidRPr="00DE1E5A">
        <w:rPr>
          <w:rFonts w:ascii="GHEA Grapalat" w:hAnsi="GHEA Grapalat"/>
          <w:sz w:val="20"/>
          <w:szCs w:val="20"/>
        </w:rPr>
        <w:t>ներառող</w:t>
      </w:r>
      <w:r w:rsidRPr="00DE1E5A">
        <w:rPr>
          <w:rFonts w:ascii="GHEA Grapalat" w:hAnsi="GHEA Grapalat"/>
          <w:sz w:val="20"/>
          <w:szCs w:val="20"/>
          <w:lang w:val="es-ES"/>
        </w:rPr>
        <w:t xml:space="preserve"> </w:t>
      </w:r>
      <w:r w:rsidRPr="00DE1E5A">
        <w:rPr>
          <w:rFonts w:ascii="GHEA Grapalat" w:hAnsi="GHEA Grapalat"/>
          <w:sz w:val="20"/>
          <w:szCs w:val="20"/>
        </w:rPr>
        <w:t>հանցագործության</w:t>
      </w:r>
      <w:r w:rsidRPr="00DE1E5A">
        <w:rPr>
          <w:rFonts w:ascii="GHEA Grapalat" w:hAnsi="GHEA Grapalat"/>
          <w:sz w:val="20"/>
          <w:szCs w:val="20"/>
          <w:lang w:val="es-ES"/>
        </w:rPr>
        <w:t xml:space="preserve">, </w:t>
      </w:r>
      <w:r w:rsidRPr="00DE1E5A">
        <w:rPr>
          <w:rFonts w:ascii="GHEA Grapalat" w:hAnsi="GHEA Grapalat" w:cs="Sylfaen"/>
          <w:sz w:val="20"/>
          <w:szCs w:val="20"/>
        </w:rPr>
        <w:t>հանցավոր</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համագործակցություն</w:t>
      </w:r>
      <w:r w:rsidRPr="00DE1E5A">
        <w:rPr>
          <w:rFonts w:ascii="GHEA Grapalat" w:hAnsi="GHEA Grapalat" w:cs="Sylfaen"/>
          <w:sz w:val="20"/>
          <w:szCs w:val="20"/>
          <w:lang w:val="es-ES"/>
        </w:rPr>
        <w:t xml:space="preserve"> </w:t>
      </w:r>
      <w:r w:rsidRPr="00DE1E5A">
        <w:rPr>
          <w:rFonts w:ascii="GHEA Grapalat" w:hAnsi="GHEA Grapalat" w:cs="Sylfaen"/>
          <w:sz w:val="20"/>
          <w:szCs w:val="20"/>
        </w:rPr>
        <w:t>ստեղծելու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կամ</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կաշառք</w:t>
      </w:r>
      <w:r w:rsidRPr="00DE1E5A">
        <w:rPr>
          <w:rFonts w:ascii="GHEA Grapalat" w:hAnsi="GHEA Grapalat" w:cs="Sylfaen"/>
          <w:sz w:val="20"/>
          <w:szCs w:val="20"/>
          <w:lang w:val="es-ES"/>
        </w:rPr>
        <w:t xml:space="preserve"> </w:t>
      </w:r>
      <w:r w:rsidRPr="00DE1E5A">
        <w:rPr>
          <w:rFonts w:ascii="GHEA Grapalat" w:hAnsi="GHEA Grapalat" w:cs="Sylfaen"/>
          <w:sz w:val="20"/>
          <w:szCs w:val="20"/>
        </w:rPr>
        <w:t>ստանալու</w:t>
      </w:r>
      <w:r w:rsidRPr="00DE1E5A">
        <w:rPr>
          <w:rFonts w:ascii="GHEA Grapalat" w:hAnsi="GHEA Grapalat"/>
          <w:sz w:val="20"/>
          <w:szCs w:val="20"/>
          <w:lang w:val="es-ES"/>
        </w:rPr>
        <w:t xml:space="preserve">, </w:t>
      </w:r>
      <w:r w:rsidRPr="00DE1E5A">
        <w:rPr>
          <w:rFonts w:ascii="GHEA Grapalat" w:hAnsi="GHEA Grapalat"/>
          <w:sz w:val="20"/>
          <w:szCs w:val="20"/>
        </w:rPr>
        <w:t>կաշառք</w:t>
      </w:r>
      <w:r w:rsidRPr="00DE1E5A">
        <w:rPr>
          <w:rFonts w:ascii="GHEA Grapalat" w:hAnsi="GHEA Grapalat"/>
          <w:sz w:val="20"/>
          <w:szCs w:val="20"/>
          <w:lang w:val="es-ES"/>
        </w:rPr>
        <w:t xml:space="preserve"> </w:t>
      </w:r>
      <w:r w:rsidRPr="00DE1E5A">
        <w:rPr>
          <w:rFonts w:ascii="GHEA Grapalat" w:hAnsi="GHEA Grapalat"/>
          <w:sz w:val="20"/>
          <w:szCs w:val="20"/>
        </w:rPr>
        <w:t>տալու</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sz w:val="20"/>
          <w:szCs w:val="20"/>
        </w:rPr>
        <w:t>կաշառքի</w:t>
      </w:r>
      <w:r w:rsidRPr="00DE1E5A">
        <w:rPr>
          <w:rFonts w:ascii="GHEA Grapalat" w:hAnsi="GHEA Grapalat"/>
          <w:sz w:val="20"/>
          <w:szCs w:val="20"/>
          <w:lang w:val="es-ES"/>
        </w:rPr>
        <w:t xml:space="preserve"> </w:t>
      </w:r>
      <w:r w:rsidRPr="00DE1E5A">
        <w:rPr>
          <w:rFonts w:ascii="GHEA Grapalat" w:hAnsi="GHEA Grapalat"/>
          <w:sz w:val="20"/>
          <w:szCs w:val="20"/>
        </w:rPr>
        <w:t>միջնորդության</w:t>
      </w:r>
      <w:r w:rsidRPr="00DE1E5A">
        <w:rPr>
          <w:rFonts w:ascii="GHEA Grapalat" w:hAnsi="GHEA Grapalat"/>
          <w:sz w:val="20"/>
          <w:szCs w:val="20"/>
          <w:lang w:val="es-ES"/>
        </w:rPr>
        <w:t xml:space="preserve"> </w:t>
      </w:r>
      <w:r w:rsidRPr="00DE1E5A">
        <w:rPr>
          <w:rFonts w:ascii="GHEA Grapalat" w:hAnsi="GHEA Grapalat"/>
          <w:sz w:val="20"/>
          <w:szCs w:val="20"/>
        </w:rPr>
        <w:t>և</w:t>
      </w:r>
      <w:r w:rsidRPr="00DE1E5A">
        <w:rPr>
          <w:rFonts w:ascii="GHEA Grapalat" w:hAnsi="GHEA Grapalat"/>
          <w:sz w:val="20"/>
          <w:szCs w:val="20"/>
          <w:lang w:val="es-ES"/>
        </w:rPr>
        <w:t xml:space="preserve"> </w:t>
      </w:r>
      <w:r w:rsidRPr="00DE1E5A">
        <w:rPr>
          <w:rFonts w:ascii="GHEA Grapalat" w:hAnsi="GHEA Grapalat"/>
          <w:sz w:val="20"/>
          <w:szCs w:val="20"/>
        </w:rPr>
        <w:t>օրենքով</w:t>
      </w:r>
      <w:r w:rsidRPr="00DE1E5A">
        <w:rPr>
          <w:rFonts w:ascii="GHEA Grapalat" w:hAnsi="GHEA Grapalat"/>
          <w:sz w:val="20"/>
          <w:szCs w:val="20"/>
          <w:lang w:val="es-ES"/>
        </w:rPr>
        <w:t xml:space="preserve"> </w:t>
      </w:r>
      <w:r w:rsidRPr="00DE1E5A">
        <w:rPr>
          <w:rFonts w:ascii="GHEA Grapalat" w:hAnsi="GHEA Grapalat"/>
          <w:sz w:val="20"/>
          <w:szCs w:val="20"/>
        </w:rPr>
        <w:t>նախատեսված</w:t>
      </w:r>
      <w:r w:rsidRPr="00DE1E5A">
        <w:rPr>
          <w:rFonts w:ascii="GHEA Grapalat" w:hAnsi="GHEA Grapalat"/>
          <w:sz w:val="20"/>
          <w:szCs w:val="20"/>
          <w:lang w:val="es-ES"/>
        </w:rPr>
        <w:t xml:space="preserve"> </w:t>
      </w:r>
      <w:r w:rsidRPr="00DE1E5A">
        <w:rPr>
          <w:rFonts w:ascii="GHEA Grapalat" w:hAnsi="GHEA Grapalat"/>
          <w:sz w:val="20"/>
          <w:szCs w:val="20"/>
        </w:rPr>
        <w:t>տնտեսական</w:t>
      </w:r>
      <w:r w:rsidRPr="00DE1E5A">
        <w:rPr>
          <w:rFonts w:ascii="GHEA Grapalat" w:hAnsi="GHEA Grapalat"/>
          <w:sz w:val="20"/>
          <w:szCs w:val="20"/>
          <w:lang w:val="es-ES"/>
        </w:rPr>
        <w:t xml:space="preserve"> </w:t>
      </w:r>
      <w:r w:rsidRPr="00DE1E5A">
        <w:rPr>
          <w:rFonts w:ascii="GHEA Grapalat" w:hAnsi="GHEA Grapalat"/>
          <w:sz w:val="20"/>
          <w:szCs w:val="20"/>
        </w:rPr>
        <w:t>գործունեության</w:t>
      </w:r>
      <w:r w:rsidRPr="00DE1E5A">
        <w:rPr>
          <w:rFonts w:ascii="GHEA Grapalat" w:hAnsi="GHEA Grapalat"/>
          <w:sz w:val="20"/>
          <w:szCs w:val="20"/>
          <w:lang w:val="es-ES"/>
        </w:rPr>
        <w:t xml:space="preserve"> </w:t>
      </w:r>
      <w:r w:rsidRPr="00DE1E5A">
        <w:rPr>
          <w:rFonts w:ascii="GHEA Grapalat" w:hAnsi="GHEA Grapalat"/>
          <w:sz w:val="20"/>
          <w:szCs w:val="20"/>
        </w:rPr>
        <w:t>դեմ</w:t>
      </w:r>
      <w:r w:rsidRPr="00DE1E5A">
        <w:rPr>
          <w:rFonts w:ascii="GHEA Grapalat" w:hAnsi="GHEA Grapalat"/>
          <w:sz w:val="20"/>
          <w:szCs w:val="20"/>
          <w:lang w:val="es-ES"/>
        </w:rPr>
        <w:t xml:space="preserve"> </w:t>
      </w:r>
      <w:r w:rsidRPr="00DE1E5A">
        <w:rPr>
          <w:rFonts w:ascii="GHEA Grapalat" w:hAnsi="GHEA Grapalat"/>
          <w:sz w:val="20"/>
          <w:szCs w:val="20"/>
        </w:rPr>
        <w:t>ուղղված</w:t>
      </w:r>
      <w:r w:rsidRPr="00DE1E5A">
        <w:rPr>
          <w:rFonts w:ascii="GHEA Grapalat" w:hAnsi="GHEA Grapalat"/>
          <w:sz w:val="20"/>
          <w:szCs w:val="20"/>
          <w:lang w:val="es-ES"/>
        </w:rPr>
        <w:t xml:space="preserve"> </w:t>
      </w:r>
      <w:r w:rsidRPr="00DE1E5A">
        <w:rPr>
          <w:rFonts w:ascii="GHEA Grapalat" w:hAnsi="GHEA Grapalat"/>
          <w:sz w:val="20"/>
          <w:szCs w:val="20"/>
        </w:rPr>
        <w:t>հանցագործությունների</w:t>
      </w:r>
      <w:r w:rsidRPr="00DE1E5A">
        <w:rPr>
          <w:rFonts w:ascii="GHEA Grapalat" w:hAnsi="GHEA Grapalat"/>
          <w:sz w:val="20"/>
          <w:szCs w:val="20"/>
          <w:lang w:val="es-ES"/>
        </w:rPr>
        <w:t xml:space="preserve"> </w:t>
      </w:r>
      <w:r w:rsidRPr="00DE1E5A">
        <w:rPr>
          <w:rFonts w:ascii="GHEA Grapalat" w:hAnsi="GHEA Grapalat"/>
          <w:sz w:val="20"/>
          <w:szCs w:val="20"/>
        </w:rPr>
        <w:t>համար</w:t>
      </w:r>
      <w:r w:rsidRPr="00DE1E5A">
        <w:rPr>
          <w:rFonts w:ascii="GHEA Grapalat" w:hAnsi="GHEA Grapalat"/>
          <w:sz w:val="20"/>
          <w:szCs w:val="20"/>
          <w:lang w:val="es-ES"/>
        </w:rPr>
        <w:t>,</w:t>
      </w:r>
      <w:r w:rsidRPr="00DE1E5A">
        <w:rPr>
          <w:rFonts w:ascii="GHEA Grapalat" w:hAnsi="GHEA Grapalat" w:cs="Sylfaen"/>
          <w:sz w:val="20"/>
          <w:szCs w:val="20"/>
          <w:lang w:val="es-ES"/>
        </w:rPr>
        <w:t xml:space="preserve"> </w:t>
      </w:r>
      <w:r w:rsidRPr="00DE1E5A">
        <w:rPr>
          <w:rFonts w:ascii="GHEA Grapalat" w:hAnsi="GHEA Grapalat" w:cs="Sylfaen"/>
          <w:sz w:val="20"/>
          <w:szCs w:val="20"/>
        </w:rPr>
        <w:t>բացառությամբ</w:t>
      </w:r>
      <w:r w:rsidRPr="00DE1E5A">
        <w:rPr>
          <w:rFonts w:ascii="GHEA Grapalat" w:hAnsi="GHEA Grapalat"/>
          <w:sz w:val="20"/>
          <w:szCs w:val="20"/>
          <w:lang w:val="es-ES"/>
        </w:rPr>
        <w:t xml:space="preserve"> </w:t>
      </w:r>
      <w:r w:rsidRPr="00DE1E5A">
        <w:rPr>
          <w:rFonts w:ascii="GHEA Grapalat" w:hAnsi="GHEA Grapalat" w:cs="Sylfaen"/>
          <w:sz w:val="20"/>
          <w:szCs w:val="20"/>
        </w:rPr>
        <w:t>այն</w:t>
      </w:r>
      <w:r w:rsidRPr="00DE1E5A">
        <w:rPr>
          <w:rFonts w:ascii="GHEA Grapalat" w:hAnsi="GHEA Grapalat"/>
          <w:sz w:val="20"/>
          <w:szCs w:val="20"/>
          <w:lang w:val="es-ES"/>
        </w:rPr>
        <w:t xml:space="preserve"> </w:t>
      </w:r>
      <w:r w:rsidRPr="00DE1E5A">
        <w:rPr>
          <w:rFonts w:ascii="GHEA Grapalat" w:hAnsi="GHEA Grapalat" w:cs="Sylfaen"/>
          <w:sz w:val="20"/>
          <w:szCs w:val="20"/>
        </w:rPr>
        <w:t>դեպքերի</w:t>
      </w:r>
      <w:r w:rsidRPr="00DE1E5A">
        <w:rPr>
          <w:rFonts w:ascii="GHEA Grapalat" w:hAnsi="GHEA Grapalat"/>
          <w:sz w:val="20"/>
          <w:szCs w:val="20"/>
          <w:lang w:val="es-ES"/>
        </w:rPr>
        <w:t xml:space="preserve">, </w:t>
      </w:r>
      <w:r w:rsidRPr="00DE1E5A">
        <w:rPr>
          <w:rFonts w:ascii="GHEA Grapalat" w:hAnsi="GHEA Grapalat" w:cs="Sylfaen"/>
          <w:sz w:val="20"/>
          <w:szCs w:val="20"/>
        </w:rPr>
        <w:t>երբ</w:t>
      </w:r>
      <w:r w:rsidRPr="00DE1E5A">
        <w:rPr>
          <w:rFonts w:ascii="GHEA Grapalat" w:hAnsi="GHEA Grapalat"/>
          <w:sz w:val="20"/>
          <w:szCs w:val="20"/>
          <w:lang w:val="es-ES"/>
        </w:rPr>
        <w:t xml:space="preserve"> </w:t>
      </w:r>
      <w:r w:rsidRPr="00DE1E5A">
        <w:rPr>
          <w:rFonts w:ascii="GHEA Grapalat" w:hAnsi="GHEA Grapalat" w:cs="Sylfaen"/>
          <w:sz w:val="20"/>
          <w:szCs w:val="20"/>
        </w:rPr>
        <w:t>դատվածությունը</w:t>
      </w:r>
      <w:r w:rsidRPr="00DE1E5A">
        <w:rPr>
          <w:rFonts w:ascii="GHEA Grapalat" w:hAnsi="GHEA Grapalat"/>
          <w:sz w:val="20"/>
          <w:szCs w:val="20"/>
          <w:lang w:val="es-ES"/>
        </w:rPr>
        <w:t xml:space="preserve"> </w:t>
      </w:r>
      <w:r w:rsidRPr="00DE1E5A">
        <w:rPr>
          <w:rFonts w:ascii="GHEA Grapalat" w:hAnsi="GHEA Grapalat" w:cs="Sylfaen"/>
          <w:sz w:val="20"/>
          <w:szCs w:val="20"/>
        </w:rPr>
        <w:t>օրենքով</w:t>
      </w:r>
      <w:r w:rsidRPr="00DE1E5A">
        <w:rPr>
          <w:rFonts w:ascii="GHEA Grapalat" w:hAnsi="GHEA Grapalat"/>
          <w:sz w:val="20"/>
          <w:szCs w:val="20"/>
          <w:lang w:val="es-ES"/>
        </w:rPr>
        <w:t xml:space="preserve"> </w:t>
      </w:r>
      <w:r w:rsidRPr="00DE1E5A">
        <w:rPr>
          <w:rFonts w:ascii="GHEA Grapalat" w:hAnsi="GHEA Grapalat" w:cs="Sylfaen"/>
          <w:sz w:val="20"/>
          <w:szCs w:val="20"/>
        </w:rPr>
        <w:t>սահմանված</w:t>
      </w:r>
      <w:r w:rsidRPr="00DE1E5A">
        <w:rPr>
          <w:rFonts w:ascii="GHEA Grapalat" w:hAnsi="GHEA Grapalat"/>
          <w:sz w:val="20"/>
          <w:szCs w:val="20"/>
          <w:lang w:val="es-ES"/>
        </w:rPr>
        <w:t xml:space="preserve"> </w:t>
      </w:r>
      <w:r w:rsidRPr="00DE1E5A">
        <w:rPr>
          <w:rFonts w:ascii="GHEA Grapalat" w:hAnsi="GHEA Grapalat" w:cs="Sylfaen"/>
          <w:sz w:val="20"/>
          <w:szCs w:val="20"/>
        </w:rPr>
        <w:t>կարգով</w:t>
      </w:r>
      <w:r w:rsidRPr="00DE1E5A">
        <w:rPr>
          <w:rFonts w:ascii="GHEA Grapalat" w:hAnsi="GHEA Grapalat"/>
          <w:sz w:val="20"/>
          <w:szCs w:val="20"/>
          <w:lang w:val="es-ES"/>
        </w:rPr>
        <w:t xml:space="preserve"> </w:t>
      </w:r>
      <w:r w:rsidRPr="00DE1E5A">
        <w:rPr>
          <w:rFonts w:ascii="GHEA Grapalat" w:hAnsi="GHEA Grapalat" w:cs="Sylfaen"/>
          <w:sz w:val="20"/>
          <w:szCs w:val="20"/>
        </w:rPr>
        <w:t>հանված</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մարված</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p>
    <w:p w:rsidR="00024088" w:rsidRPr="00DE1E5A" w:rsidRDefault="00024088" w:rsidP="00024088">
      <w:pPr>
        <w:ind w:firstLine="720"/>
        <w:jc w:val="both"/>
        <w:rPr>
          <w:rFonts w:ascii="GHEA Grapalat" w:hAnsi="GHEA Grapalat"/>
          <w:sz w:val="20"/>
          <w:szCs w:val="20"/>
          <w:lang w:val="es-ES"/>
        </w:rPr>
      </w:pPr>
      <w:r w:rsidRPr="00DE1E5A">
        <w:rPr>
          <w:rFonts w:ascii="GHEA Grapalat" w:hAnsi="GHEA Grapalat" w:cs="Sylfaen"/>
          <w:sz w:val="20"/>
          <w:szCs w:val="20"/>
          <w:lang w:val="es-ES"/>
        </w:rPr>
        <w:t>4)</w:t>
      </w:r>
      <w:r w:rsidRPr="00DE1E5A">
        <w:rPr>
          <w:rFonts w:ascii="GHEA Grapalat" w:hAnsi="GHEA Grapalat"/>
          <w:sz w:val="20"/>
          <w:szCs w:val="20"/>
          <w:lang w:val="es-ES"/>
        </w:rPr>
        <w:t xml:space="preserve"> </w:t>
      </w:r>
      <w:r w:rsidRPr="00DE1E5A">
        <w:rPr>
          <w:rFonts w:ascii="GHEA Grapalat" w:hAnsi="GHEA Grapalat"/>
          <w:sz w:val="20"/>
          <w:szCs w:val="20"/>
        </w:rPr>
        <w:t>որոնց</w:t>
      </w:r>
      <w:r w:rsidRPr="00DE1E5A">
        <w:rPr>
          <w:rFonts w:ascii="GHEA Grapalat" w:hAnsi="GHEA Grapalat"/>
          <w:sz w:val="20"/>
          <w:szCs w:val="20"/>
          <w:lang w:val="es-ES"/>
        </w:rPr>
        <w:t xml:space="preserve"> </w:t>
      </w:r>
      <w:r w:rsidRPr="00DE1E5A">
        <w:rPr>
          <w:rFonts w:ascii="GHEA Grapalat" w:hAnsi="GHEA Grapalat"/>
          <w:sz w:val="20"/>
          <w:szCs w:val="20"/>
        </w:rPr>
        <w:t>վերաբերյալ</w:t>
      </w:r>
      <w:r w:rsidRPr="00DE1E5A">
        <w:rPr>
          <w:rFonts w:ascii="GHEA Grapalat" w:hAnsi="GHEA Grapalat"/>
          <w:sz w:val="20"/>
          <w:szCs w:val="20"/>
          <w:lang w:val="es-ES"/>
        </w:rPr>
        <w:t xml:space="preserve"> </w:t>
      </w:r>
      <w:r w:rsidRPr="00DE1E5A">
        <w:rPr>
          <w:rFonts w:ascii="GHEA Grapalat" w:hAnsi="GHEA Grapalat"/>
          <w:sz w:val="20"/>
          <w:szCs w:val="20"/>
        </w:rPr>
        <w:t>հայտը</w:t>
      </w:r>
      <w:r w:rsidRPr="00DE1E5A">
        <w:rPr>
          <w:rFonts w:ascii="GHEA Grapalat" w:hAnsi="GHEA Grapalat"/>
          <w:sz w:val="20"/>
          <w:szCs w:val="20"/>
          <w:lang w:val="es-ES"/>
        </w:rPr>
        <w:t xml:space="preserve"> </w:t>
      </w:r>
      <w:r w:rsidRPr="00DE1E5A">
        <w:rPr>
          <w:rFonts w:ascii="GHEA Grapalat" w:hAnsi="GHEA Grapalat"/>
          <w:sz w:val="20"/>
          <w:szCs w:val="20"/>
        </w:rPr>
        <w:t>ներկայացվելու</w:t>
      </w:r>
      <w:r w:rsidRPr="00DE1E5A">
        <w:rPr>
          <w:rFonts w:ascii="GHEA Grapalat" w:hAnsi="GHEA Grapalat"/>
          <w:sz w:val="20"/>
          <w:szCs w:val="20"/>
          <w:lang w:val="es-ES"/>
        </w:rPr>
        <w:t xml:space="preserve"> </w:t>
      </w:r>
      <w:r w:rsidRPr="00DE1E5A">
        <w:rPr>
          <w:rFonts w:ascii="GHEA Grapalat" w:hAnsi="GHEA Grapalat"/>
          <w:sz w:val="20"/>
          <w:szCs w:val="20"/>
        </w:rPr>
        <w:t>օրվան</w:t>
      </w:r>
      <w:r w:rsidRPr="00DE1E5A">
        <w:rPr>
          <w:rFonts w:ascii="GHEA Grapalat" w:hAnsi="GHEA Grapalat"/>
          <w:sz w:val="20"/>
          <w:szCs w:val="20"/>
          <w:lang w:val="es-ES"/>
        </w:rPr>
        <w:t xml:space="preserve"> </w:t>
      </w:r>
      <w:r w:rsidRPr="00DE1E5A">
        <w:rPr>
          <w:rFonts w:ascii="GHEA Grapalat" w:hAnsi="GHEA Grapalat"/>
          <w:sz w:val="20"/>
          <w:szCs w:val="20"/>
        </w:rPr>
        <w:t>նախորդող</w:t>
      </w:r>
      <w:r w:rsidRPr="00DE1E5A">
        <w:rPr>
          <w:rFonts w:ascii="GHEA Grapalat" w:hAnsi="GHEA Grapalat"/>
          <w:sz w:val="20"/>
          <w:szCs w:val="20"/>
          <w:lang w:val="es-ES"/>
        </w:rPr>
        <w:t xml:space="preserve"> </w:t>
      </w:r>
      <w:r w:rsidRPr="00DE1E5A">
        <w:rPr>
          <w:rFonts w:ascii="GHEA Grapalat" w:hAnsi="GHEA Grapalat"/>
          <w:sz w:val="20"/>
          <w:szCs w:val="20"/>
        </w:rPr>
        <w:t>մեկ</w:t>
      </w:r>
      <w:r w:rsidRPr="00DE1E5A">
        <w:rPr>
          <w:rFonts w:ascii="GHEA Grapalat" w:hAnsi="GHEA Grapalat"/>
          <w:sz w:val="20"/>
          <w:szCs w:val="20"/>
          <w:lang w:val="es-ES"/>
        </w:rPr>
        <w:t xml:space="preserve"> </w:t>
      </w:r>
      <w:r w:rsidRPr="00DE1E5A">
        <w:rPr>
          <w:rFonts w:ascii="GHEA Grapalat" w:hAnsi="GHEA Grapalat"/>
          <w:sz w:val="20"/>
          <w:szCs w:val="20"/>
        </w:rPr>
        <w:t>տարվա</w:t>
      </w:r>
      <w:r w:rsidRPr="00DE1E5A">
        <w:rPr>
          <w:rFonts w:ascii="GHEA Grapalat" w:hAnsi="GHEA Grapalat"/>
          <w:sz w:val="20"/>
          <w:szCs w:val="20"/>
          <w:lang w:val="es-ES"/>
        </w:rPr>
        <w:t xml:space="preserve"> </w:t>
      </w:r>
      <w:r w:rsidRPr="00DE1E5A">
        <w:rPr>
          <w:rFonts w:ascii="GHEA Grapalat" w:hAnsi="GHEA Grapalat"/>
          <w:sz w:val="20"/>
          <w:szCs w:val="20"/>
        </w:rPr>
        <w:t>ընթացքում</w:t>
      </w:r>
      <w:r w:rsidRPr="00DE1E5A">
        <w:rPr>
          <w:rFonts w:ascii="GHEA Grapalat" w:hAnsi="GHEA Grapalat"/>
          <w:sz w:val="20"/>
          <w:szCs w:val="20"/>
          <w:lang w:val="es-ES"/>
        </w:rPr>
        <w:t xml:space="preserve"> </w:t>
      </w:r>
      <w:r w:rsidRPr="00DE1E5A">
        <w:rPr>
          <w:rFonts w:ascii="GHEA Grapalat" w:hAnsi="GHEA Grapalat"/>
          <w:sz w:val="20"/>
          <w:szCs w:val="20"/>
        </w:rPr>
        <w:t>առկա</w:t>
      </w:r>
      <w:r w:rsidRPr="00DE1E5A">
        <w:rPr>
          <w:rFonts w:ascii="GHEA Grapalat" w:hAnsi="GHEA Grapalat"/>
          <w:sz w:val="20"/>
          <w:szCs w:val="20"/>
          <w:lang w:val="es-ES"/>
        </w:rPr>
        <w:t xml:space="preserve"> </w:t>
      </w:r>
      <w:r w:rsidRPr="00DE1E5A">
        <w:rPr>
          <w:rFonts w:ascii="GHEA Grapalat" w:hAnsi="GHEA Grapalat"/>
          <w:sz w:val="20"/>
          <w:szCs w:val="20"/>
        </w:rPr>
        <w:t>է</w:t>
      </w:r>
      <w:r w:rsidRPr="00DE1E5A">
        <w:rPr>
          <w:rFonts w:ascii="GHEA Grapalat" w:hAnsi="GHEA Grapalat"/>
          <w:sz w:val="20"/>
          <w:szCs w:val="20"/>
          <w:lang w:val="es-ES"/>
        </w:rPr>
        <w:t xml:space="preserve"> </w:t>
      </w:r>
      <w:r w:rsidRPr="00DE1E5A">
        <w:rPr>
          <w:rFonts w:ascii="GHEA Grapalat" w:hAnsi="GHEA Grapalat"/>
          <w:sz w:val="20"/>
          <w:szCs w:val="20"/>
        </w:rPr>
        <w:t>օրենքով</w:t>
      </w:r>
      <w:r w:rsidRPr="00DE1E5A">
        <w:rPr>
          <w:rFonts w:ascii="GHEA Grapalat" w:hAnsi="GHEA Grapalat"/>
          <w:sz w:val="20"/>
          <w:szCs w:val="20"/>
          <w:lang w:val="es-ES"/>
        </w:rPr>
        <w:t xml:space="preserve"> </w:t>
      </w:r>
      <w:r w:rsidRPr="00DE1E5A">
        <w:rPr>
          <w:rFonts w:ascii="GHEA Grapalat" w:hAnsi="GHEA Grapalat"/>
          <w:sz w:val="20"/>
          <w:szCs w:val="20"/>
        </w:rPr>
        <w:t>սահմանված</w:t>
      </w:r>
      <w:r w:rsidRPr="00DE1E5A">
        <w:rPr>
          <w:rFonts w:ascii="GHEA Grapalat" w:hAnsi="GHEA Grapalat"/>
          <w:sz w:val="20"/>
          <w:szCs w:val="20"/>
          <w:lang w:val="es-ES"/>
        </w:rPr>
        <w:t xml:space="preserve"> </w:t>
      </w:r>
      <w:r w:rsidRPr="00DE1E5A">
        <w:rPr>
          <w:rFonts w:ascii="GHEA Grapalat" w:hAnsi="GHEA Grapalat"/>
          <w:sz w:val="20"/>
          <w:szCs w:val="20"/>
        </w:rPr>
        <w:t>կարգով</w:t>
      </w:r>
      <w:r w:rsidRPr="00DE1E5A">
        <w:rPr>
          <w:rFonts w:ascii="GHEA Grapalat" w:hAnsi="GHEA Grapalat"/>
          <w:sz w:val="20"/>
          <w:szCs w:val="20"/>
          <w:lang w:val="es-ES"/>
        </w:rPr>
        <w:t xml:space="preserve"> </w:t>
      </w:r>
      <w:r w:rsidRPr="00DE1E5A">
        <w:rPr>
          <w:rFonts w:ascii="GHEA Grapalat" w:hAnsi="GHEA Grapalat"/>
          <w:sz w:val="20"/>
          <w:szCs w:val="20"/>
        </w:rPr>
        <w:t>կայացված</w:t>
      </w:r>
      <w:r w:rsidRPr="00DE1E5A">
        <w:rPr>
          <w:rFonts w:ascii="GHEA Grapalat" w:hAnsi="GHEA Grapalat"/>
          <w:sz w:val="20"/>
          <w:szCs w:val="20"/>
          <w:lang w:val="es-ES"/>
        </w:rPr>
        <w:t xml:space="preserve"> </w:t>
      </w:r>
      <w:r w:rsidRPr="00DE1E5A">
        <w:rPr>
          <w:rFonts w:ascii="GHEA Grapalat" w:hAnsi="GHEA Grapalat"/>
          <w:sz w:val="20"/>
          <w:szCs w:val="20"/>
        </w:rPr>
        <w:t>անբողոքարկելի</w:t>
      </w:r>
      <w:r w:rsidRPr="00DE1E5A">
        <w:rPr>
          <w:rFonts w:ascii="GHEA Grapalat" w:hAnsi="GHEA Grapalat"/>
          <w:sz w:val="20"/>
          <w:szCs w:val="20"/>
          <w:lang w:val="es-ES"/>
        </w:rPr>
        <w:t xml:space="preserve"> </w:t>
      </w:r>
      <w:r w:rsidRPr="00DE1E5A">
        <w:rPr>
          <w:rFonts w:ascii="GHEA Grapalat" w:hAnsi="GHEA Grapalat"/>
          <w:sz w:val="20"/>
          <w:szCs w:val="20"/>
        </w:rPr>
        <w:t>վարչական</w:t>
      </w:r>
      <w:r w:rsidRPr="00DE1E5A">
        <w:rPr>
          <w:rFonts w:ascii="GHEA Grapalat" w:hAnsi="GHEA Grapalat"/>
          <w:sz w:val="20"/>
          <w:szCs w:val="20"/>
          <w:lang w:val="es-ES"/>
        </w:rPr>
        <w:t xml:space="preserve"> </w:t>
      </w:r>
      <w:r w:rsidRPr="00DE1E5A">
        <w:rPr>
          <w:rFonts w:ascii="GHEA Grapalat" w:hAnsi="GHEA Grapalat"/>
          <w:sz w:val="20"/>
          <w:szCs w:val="20"/>
        </w:rPr>
        <w:t>ակտ</w:t>
      </w:r>
      <w:r w:rsidRPr="00DE1E5A">
        <w:rPr>
          <w:rFonts w:ascii="GHEA Grapalat" w:hAnsi="GHEA Grapalat"/>
          <w:sz w:val="20"/>
          <w:szCs w:val="20"/>
          <w:lang w:val="es-ES"/>
        </w:rPr>
        <w:t xml:space="preserve">` </w:t>
      </w:r>
      <w:r w:rsidRPr="00DE1E5A">
        <w:rPr>
          <w:rFonts w:ascii="GHEA Grapalat" w:hAnsi="GHEA Grapalat"/>
          <w:sz w:val="20"/>
          <w:szCs w:val="20"/>
        </w:rPr>
        <w:t>գնումների</w:t>
      </w:r>
      <w:r w:rsidRPr="00DE1E5A">
        <w:rPr>
          <w:rFonts w:ascii="GHEA Grapalat" w:hAnsi="GHEA Grapalat"/>
          <w:sz w:val="20"/>
          <w:szCs w:val="20"/>
          <w:lang w:val="es-ES"/>
        </w:rPr>
        <w:t xml:space="preserve"> </w:t>
      </w:r>
      <w:r w:rsidRPr="00DE1E5A">
        <w:rPr>
          <w:rFonts w:ascii="GHEA Grapalat" w:hAnsi="GHEA Grapalat"/>
          <w:sz w:val="20"/>
          <w:szCs w:val="20"/>
        </w:rPr>
        <w:t>ոլորտում</w:t>
      </w:r>
      <w:r w:rsidRPr="00DE1E5A">
        <w:rPr>
          <w:rFonts w:ascii="GHEA Grapalat" w:hAnsi="GHEA Grapalat"/>
          <w:sz w:val="20"/>
          <w:szCs w:val="20"/>
          <w:lang w:val="es-ES"/>
        </w:rPr>
        <w:t xml:space="preserve"> </w:t>
      </w:r>
      <w:r w:rsidRPr="00DE1E5A">
        <w:rPr>
          <w:rFonts w:ascii="GHEA Grapalat" w:hAnsi="GHEA Grapalat" w:cs="Sylfaen"/>
          <w:sz w:val="20"/>
          <w:szCs w:val="20"/>
        </w:rPr>
        <w:t>հակամրցակցային</w:t>
      </w:r>
      <w:r w:rsidRPr="00DE1E5A">
        <w:rPr>
          <w:rFonts w:ascii="GHEA Grapalat" w:hAnsi="GHEA Grapalat"/>
          <w:sz w:val="20"/>
          <w:szCs w:val="20"/>
          <w:lang w:val="es-ES"/>
        </w:rPr>
        <w:t xml:space="preserve"> </w:t>
      </w:r>
      <w:r w:rsidRPr="00DE1E5A">
        <w:rPr>
          <w:rFonts w:ascii="GHEA Grapalat" w:hAnsi="GHEA Grapalat" w:cs="Sylfaen"/>
          <w:sz w:val="20"/>
          <w:szCs w:val="20"/>
        </w:rPr>
        <w:t>համաձայնության</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գերիշխող</w:t>
      </w:r>
      <w:r w:rsidRPr="00DE1E5A">
        <w:rPr>
          <w:rFonts w:ascii="GHEA Grapalat" w:hAnsi="GHEA Grapalat"/>
          <w:sz w:val="20"/>
          <w:szCs w:val="20"/>
          <w:lang w:val="es-ES"/>
        </w:rPr>
        <w:t xml:space="preserve"> </w:t>
      </w:r>
      <w:r w:rsidRPr="00DE1E5A">
        <w:rPr>
          <w:rFonts w:ascii="GHEA Grapalat" w:hAnsi="GHEA Grapalat" w:cs="Sylfaen"/>
          <w:sz w:val="20"/>
          <w:szCs w:val="20"/>
        </w:rPr>
        <w:t>դիրքի</w:t>
      </w:r>
      <w:r w:rsidRPr="00DE1E5A">
        <w:rPr>
          <w:rFonts w:ascii="GHEA Grapalat" w:hAnsi="GHEA Grapalat"/>
          <w:sz w:val="20"/>
          <w:szCs w:val="20"/>
          <w:lang w:val="es-ES"/>
        </w:rPr>
        <w:t xml:space="preserve"> </w:t>
      </w:r>
      <w:r w:rsidRPr="00DE1E5A">
        <w:rPr>
          <w:rFonts w:ascii="GHEA Grapalat" w:hAnsi="GHEA Grapalat" w:cs="Sylfaen"/>
          <w:sz w:val="20"/>
          <w:szCs w:val="20"/>
        </w:rPr>
        <w:t>չարաշահման</w:t>
      </w:r>
      <w:r w:rsidRPr="00DE1E5A">
        <w:rPr>
          <w:rFonts w:ascii="GHEA Grapalat" w:hAnsi="GHEA Grapalat"/>
          <w:sz w:val="20"/>
          <w:szCs w:val="20"/>
          <w:lang w:val="es-ES"/>
        </w:rPr>
        <w:t xml:space="preserve"> </w:t>
      </w:r>
      <w:r w:rsidRPr="00DE1E5A">
        <w:rPr>
          <w:rFonts w:ascii="GHEA Grapalat" w:hAnsi="GHEA Grapalat" w:cs="Sylfaen"/>
          <w:sz w:val="20"/>
          <w:szCs w:val="20"/>
        </w:rPr>
        <w:t>համար</w:t>
      </w:r>
      <w:r w:rsidRPr="00DE1E5A">
        <w:rPr>
          <w:rFonts w:ascii="GHEA Grapalat" w:hAnsi="GHEA Grapalat" w:cs="Sylfaen"/>
          <w:sz w:val="20"/>
          <w:szCs w:val="20"/>
          <w:lang w:val="es-ES"/>
        </w:rPr>
        <w:t>.</w:t>
      </w:r>
    </w:p>
    <w:p w:rsidR="00024088" w:rsidRPr="00DE1E5A" w:rsidRDefault="00024088" w:rsidP="00024088">
      <w:pPr>
        <w:ind w:firstLine="720"/>
        <w:jc w:val="both"/>
        <w:rPr>
          <w:rFonts w:ascii="GHEA Grapalat" w:hAnsi="GHEA Grapalat"/>
          <w:sz w:val="20"/>
          <w:szCs w:val="20"/>
          <w:lang w:val="es-ES"/>
        </w:rPr>
      </w:pPr>
      <w:r w:rsidRPr="00DE1E5A">
        <w:rPr>
          <w:rFonts w:ascii="GHEA Grapalat" w:hAnsi="GHEA Grapalat" w:cs="Sylfaen"/>
          <w:sz w:val="20"/>
          <w:szCs w:val="20"/>
          <w:lang w:val="es-ES"/>
        </w:rPr>
        <w:t xml:space="preserve">5) </w:t>
      </w:r>
      <w:r w:rsidRPr="00DE1E5A">
        <w:rPr>
          <w:rFonts w:ascii="GHEA Grapalat" w:hAnsi="GHEA Grapalat" w:cs="Sylfaen"/>
          <w:sz w:val="20"/>
          <w:szCs w:val="20"/>
        </w:rPr>
        <w:t>որոնք</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հայտը</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ներկայացնելու</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օրվա</w:t>
      </w:r>
      <w:r w:rsidRPr="00DE1E5A">
        <w:rPr>
          <w:rFonts w:ascii="GHEA Grapalat" w:hAnsi="GHEA Grapalat" w:cs="Sylfaen"/>
          <w:sz w:val="20"/>
          <w:szCs w:val="20"/>
          <w:lang w:val="es-ES"/>
        </w:rPr>
        <w:t xml:space="preserve"> </w:t>
      </w:r>
      <w:r w:rsidRPr="00DE1E5A">
        <w:rPr>
          <w:rFonts w:ascii="GHEA Grapalat" w:hAnsi="GHEA Grapalat" w:cs="Sylfaen"/>
          <w:sz w:val="20"/>
          <w:szCs w:val="20"/>
        </w:rPr>
        <w:t>դրությամբ</w:t>
      </w:r>
      <w:r w:rsidRPr="00DE1E5A">
        <w:rPr>
          <w:rFonts w:ascii="GHEA Grapalat" w:hAnsi="GHEA Grapalat" w:cs="Sylfaen"/>
          <w:sz w:val="20"/>
          <w:szCs w:val="20"/>
          <w:lang w:val="es-ES"/>
        </w:rPr>
        <w:t xml:space="preserve"> </w:t>
      </w:r>
      <w:r w:rsidRPr="00DE1E5A">
        <w:rPr>
          <w:rFonts w:ascii="GHEA Grapalat" w:hAnsi="GHEA Grapalat" w:cs="Sylfaen"/>
          <w:sz w:val="20"/>
          <w:szCs w:val="20"/>
        </w:rPr>
        <w:t>ներառված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են</w:t>
      </w:r>
      <w:r w:rsidRPr="00DE1E5A">
        <w:rPr>
          <w:rFonts w:ascii="GHEA Grapalat" w:hAnsi="GHEA Grapalat" w:cs="Sylfaen"/>
          <w:sz w:val="20"/>
          <w:szCs w:val="20"/>
          <w:lang w:val="es-ES"/>
        </w:rPr>
        <w:t xml:space="preserve"> </w:t>
      </w:r>
      <w:r w:rsidRPr="00DE1E5A">
        <w:rPr>
          <w:rFonts w:ascii="GHEA Grapalat" w:hAnsi="GHEA Grapalat" w:cs="Sylfaen"/>
          <w:sz w:val="20"/>
          <w:szCs w:val="20"/>
        </w:rPr>
        <w:t>Եվրասիական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տնտեսական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միությանն</w:t>
      </w:r>
      <w:r w:rsidRPr="00DE1E5A">
        <w:rPr>
          <w:rFonts w:ascii="GHEA Grapalat" w:hAnsi="GHEA Grapalat" w:cs="Sylfaen"/>
          <w:sz w:val="20"/>
          <w:szCs w:val="20"/>
          <w:lang w:val="es-ES"/>
        </w:rPr>
        <w:t xml:space="preserve"> </w:t>
      </w:r>
      <w:r w:rsidRPr="00DE1E5A">
        <w:rPr>
          <w:rFonts w:ascii="GHEA Grapalat" w:hAnsi="GHEA Grapalat" w:cs="Sylfaen"/>
          <w:sz w:val="20"/>
          <w:szCs w:val="20"/>
        </w:rPr>
        <w:t>անդամակցող</w:t>
      </w:r>
      <w:r w:rsidRPr="00DE1E5A">
        <w:rPr>
          <w:rFonts w:ascii="GHEA Grapalat" w:hAnsi="GHEA Grapalat" w:cs="Sylfaen"/>
          <w:sz w:val="20"/>
          <w:szCs w:val="20"/>
          <w:lang w:val="es-ES"/>
        </w:rPr>
        <w:t xml:space="preserve"> </w:t>
      </w:r>
      <w:r w:rsidRPr="00DE1E5A">
        <w:rPr>
          <w:rFonts w:ascii="GHEA Grapalat" w:hAnsi="GHEA Grapalat" w:cs="Sylfaen"/>
          <w:sz w:val="20"/>
          <w:szCs w:val="20"/>
        </w:rPr>
        <w:t>երկրների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es-ES"/>
        </w:rPr>
        <w:t xml:space="preserve"> </w:t>
      </w:r>
      <w:r w:rsidRPr="00DE1E5A">
        <w:rPr>
          <w:rFonts w:ascii="GHEA Grapalat" w:hAnsi="GHEA Grapalat" w:cs="Sylfaen"/>
          <w:sz w:val="20"/>
          <w:szCs w:val="20"/>
        </w:rPr>
        <w:t>օրենսդրության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համաձայն</w:t>
      </w:r>
      <w:r w:rsidRPr="00DE1E5A">
        <w:rPr>
          <w:rFonts w:ascii="GHEA Grapalat" w:hAnsi="GHEA Grapalat" w:cs="Sylfaen"/>
          <w:sz w:val="20"/>
          <w:szCs w:val="20"/>
          <w:lang w:val="es-ES"/>
        </w:rPr>
        <w:t xml:space="preserve"> </w:t>
      </w:r>
      <w:r w:rsidRPr="00DE1E5A">
        <w:rPr>
          <w:rFonts w:ascii="GHEA Grapalat" w:hAnsi="GHEA Grapalat" w:cs="Sylfaen"/>
          <w:sz w:val="20"/>
          <w:szCs w:val="20"/>
        </w:rPr>
        <w:t>հրապարակված</w:t>
      </w:r>
      <w:r w:rsidRPr="00DE1E5A">
        <w:rPr>
          <w:rFonts w:ascii="GHEA Grapalat" w:hAnsi="GHEA Grapalat" w:cs="Sylfaen"/>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գործընթացին</w:t>
      </w:r>
      <w:r w:rsidRPr="00DE1E5A">
        <w:rPr>
          <w:rFonts w:ascii="GHEA Grapalat" w:hAnsi="GHEA Grapalat"/>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sz w:val="20"/>
          <w:szCs w:val="20"/>
          <w:lang w:val="es-ES"/>
        </w:rPr>
        <w:t xml:space="preserve"> </w:t>
      </w:r>
      <w:r w:rsidRPr="00DE1E5A">
        <w:rPr>
          <w:rFonts w:ascii="GHEA Grapalat" w:hAnsi="GHEA Grapalat" w:cs="Sylfaen"/>
          <w:sz w:val="20"/>
          <w:szCs w:val="20"/>
        </w:rPr>
        <w:t>իրավունք</w:t>
      </w:r>
      <w:r w:rsidRPr="00DE1E5A">
        <w:rPr>
          <w:rFonts w:ascii="GHEA Grapalat" w:hAnsi="GHEA Grapalat"/>
          <w:sz w:val="20"/>
          <w:szCs w:val="20"/>
          <w:lang w:val="es-ES"/>
        </w:rPr>
        <w:t xml:space="preserve"> </w:t>
      </w:r>
      <w:r w:rsidRPr="00DE1E5A">
        <w:rPr>
          <w:rFonts w:ascii="GHEA Grapalat" w:hAnsi="GHEA Grapalat" w:cs="Sylfaen"/>
          <w:sz w:val="20"/>
          <w:szCs w:val="20"/>
        </w:rPr>
        <w:t>չունեցող</w:t>
      </w:r>
      <w:r w:rsidRPr="00DE1E5A">
        <w:rPr>
          <w:rFonts w:ascii="GHEA Grapalat" w:hAnsi="GHEA Grapalat"/>
          <w:sz w:val="20"/>
          <w:szCs w:val="20"/>
          <w:lang w:val="es-ES"/>
        </w:rPr>
        <w:t xml:space="preserve"> </w:t>
      </w:r>
      <w:r w:rsidRPr="00DE1E5A">
        <w:rPr>
          <w:rFonts w:ascii="GHEA Grapalat" w:hAnsi="GHEA Grapalat" w:cs="Sylfaen"/>
          <w:sz w:val="20"/>
          <w:szCs w:val="20"/>
        </w:rPr>
        <w:t>մասնակիցների</w:t>
      </w:r>
      <w:r w:rsidRPr="00DE1E5A">
        <w:rPr>
          <w:rFonts w:ascii="GHEA Grapalat" w:hAnsi="GHEA Grapalat"/>
          <w:sz w:val="20"/>
          <w:szCs w:val="20"/>
          <w:lang w:val="es-ES"/>
        </w:rPr>
        <w:t xml:space="preserve"> </w:t>
      </w:r>
      <w:r w:rsidRPr="00DE1E5A">
        <w:rPr>
          <w:rFonts w:ascii="GHEA Grapalat" w:hAnsi="GHEA Grapalat" w:cs="Sylfaen"/>
          <w:sz w:val="20"/>
          <w:szCs w:val="20"/>
        </w:rPr>
        <w:t>ցուցակում</w:t>
      </w:r>
      <w:r w:rsidRPr="00DE1E5A">
        <w:rPr>
          <w:rFonts w:ascii="GHEA Grapalat" w:hAnsi="GHEA Grapalat" w:cs="Sylfaen"/>
          <w:sz w:val="20"/>
          <w:szCs w:val="20"/>
          <w:lang w:val="es-ES"/>
        </w:rPr>
        <w:t xml:space="preserve">. </w:t>
      </w:r>
    </w:p>
    <w:p w:rsidR="00024088" w:rsidRPr="00DE1E5A" w:rsidRDefault="00024088" w:rsidP="00024088">
      <w:pPr>
        <w:ind w:firstLine="567"/>
        <w:jc w:val="both"/>
        <w:rPr>
          <w:rFonts w:ascii="GHEA Grapalat" w:hAnsi="GHEA Grapalat"/>
          <w:sz w:val="20"/>
          <w:szCs w:val="20"/>
          <w:lang w:val="es-ES"/>
        </w:rPr>
      </w:pPr>
      <w:r w:rsidRPr="00DE1E5A">
        <w:rPr>
          <w:rFonts w:ascii="GHEA Grapalat" w:hAnsi="GHEA Grapalat"/>
          <w:sz w:val="20"/>
          <w:szCs w:val="20"/>
          <w:lang w:val="es-ES"/>
        </w:rPr>
        <w:t xml:space="preserve">   6) </w:t>
      </w:r>
      <w:r w:rsidRPr="00DE1E5A">
        <w:rPr>
          <w:rFonts w:ascii="GHEA Grapalat" w:hAnsi="GHEA Grapalat"/>
          <w:sz w:val="20"/>
          <w:szCs w:val="20"/>
        </w:rPr>
        <w:t>որոնք</w:t>
      </w:r>
      <w:r w:rsidRPr="00DE1E5A">
        <w:rPr>
          <w:rFonts w:ascii="GHEA Grapalat" w:hAnsi="GHEA Grapalat"/>
          <w:sz w:val="20"/>
          <w:szCs w:val="20"/>
          <w:lang w:val="es-ES"/>
        </w:rPr>
        <w:t xml:space="preserve"> </w:t>
      </w:r>
      <w:r w:rsidRPr="00DE1E5A">
        <w:rPr>
          <w:rFonts w:ascii="GHEA Grapalat" w:hAnsi="GHEA Grapalat"/>
          <w:sz w:val="20"/>
          <w:szCs w:val="20"/>
        </w:rPr>
        <w:t>հայտը</w:t>
      </w:r>
      <w:r w:rsidRPr="00DE1E5A">
        <w:rPr>
          <w:rFonts w:ascii="GHEA Grapalat" w:hAnsi="GHEA Grapalat"/>
          <w:sz w:val="20"/>
          <w:szCs w:val="20"/>
          <w:lang w:val="es-ES"/>
        </w:rPr>
        <w:t xml:space="preserve"> </w:t>
      </w:r>
      <w:r w:rsidRPr="00DE1E5A">
        <w:rPr>
          <w:rFonts w:ascii="GHEA Grapalat" w:hAnsi="GHEA Grapalat"/>
          <w:sz w:val="20"/>
          <w:szCs w:val="20"/>
        </w:rPr>
        <w:t>ներկայացնելու</w:t>
      </w:r>
      <w:r w:rsidRPr="00DE1E5A">
        <w:rPr>
          <w:rFonts w:ascii="GHEA Grapalat" w:hAnsi="GHEA Grapalat"/>
          <w:sz w:val="20"/>
          <w:szCs w:val="20"/>
          <w:lang w:val="es-ES"/>
        </w:rPr>
        <w:t xml:space="preserve"> </w:t>
      </w:r>
      <w:r w:rsidRPr="00DE1E5A">
        <w:rPr>
          <w:rFonts w:ascii="GHEA Grapalat" w:hAnsi="GHEA Grapalat"/>
          <w:sz w:val="20"/>
          <w:szCs w:val="20"/>
        </w:rPr>
        <w:t>օրվա</w:t>
      </w:r>
      <w:r w:rsidRPr="00DE1E5A">
        <w:rPr>
          <w:rFonts w:ascii="GHEA Grapalat" w:hAnsi="GHEA Grapalat"/>
          <w:sz w:val="20"/>
          <w:szCs w:val="20"/>
          <w:lang w:val="es-ES"/>
        </w:rPr>
        <w:t xml:space="preserve"> </w:t>
      </w:r>
      <w:r w:rsidRPr="00DE1E5A">
        <w:rPr>
          <w:rFonts w:ascii="GHEA Grapalat" w:hAnsi="GHEA Grapalat"/>
          <w:sz w:val="20"/>
          <w:szCs w:val="20"/>
        </w:rPr>
        <w:t>դրությամբ</w:t>
      </w:r>
      <w:r w:rsidRPr="00DE1E5A">
        <w:rPr>
          <w:rFonts w:ascii="GHEA Grapalat" w:hAnsi="GHEA Grapalat"/>
          <w:sz w:val="20"/>
          <w:szCs w:val="20"/>
          <w:lang w:val="es-ES"/>
        </w:rPr>
        <w:t xml:space="preserve"> </w:t>
      </w:r>
      <w:r w:rsidRPr="00DE1E5A">
        <w:rPr>
          <w:rFonts w:ascii="GHEA Grapalat" w:hAnsi="GHEA Grapalat" w:cs="Sylfaen"/>
          <w:sz w:val="20"/>
          <w:szCs w:val="20"/>
        </w:rPr>
        <w:t>ներառված</w:t>
      </w:r>
      <w:r w:rsidRPr="00DE1E5A">
        <w:rPr>
          <w:rFonts w:ascii="GHEA Grapalat" w:hAnsi="GHEA Grapalat"/>
          <w:sz w:val="20"/>
          <w:szCs w:val="20"/>
          <w:lang w:val="es-ES"/>
        </w:rPr>
        <w:t xml:space="preserve"> </w:t>
      </w:r>
      <w:r w:rsidRPr="00DE1E5A">
        <w:rPr>
          <w:rFonts w:ascii="GHEA Grapalat" w:hAnsi="GHEA Grapalat" w:cs="Sylfaen"/>
          <w:sz w:val="20"/>
          <w:szCs w:val="20"/>
        </w:rPr>
        <w:t>են</w:t>
      </w:r>
      <w:r w:rsidRPr="00DE1E5A">
        <w:rPr>
          <w:rFonts w:ascii="GHEA Grapalat" w:hAnsi="GHEA Grapalat"/>
          <w:sz w:val="20"/>
          <w:szCs w:val="20"/>
          <w:lang w:val="es-ES"/>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գործընթացին</w:t>
      </w:r>
      <w:r w:rsidRPr="00DE1E5A">
        <w:rPr>
          <w:rFonts w:ascii="GHEA Grapalat" w:hAnsi="GHEA Grapalat"/>
          <w:sz w:val="20"/>
          <w:szCs w:val="20"/>
          <w:lang w:val="es-ES"/>
        </w:rPr>
        <w:t xml:space="preserve"> </w:t>
      </w:r>
      <w:r w:rsidRPr="00DE1E5A">
        <w:rPr>
          <w:rFonts w:ascii="GHEA Grapalat" w:hAnsi="GHEA Grapalat" w:cs="Sylfaen"/>
          <w:sz w:val="20"/>
          <w:szCs w:val="20"/>
        </w:rPr>
        <w:t>մասնակցելու</w:t>
      </w:r>
      <w:r w:rsidRPr="00DE1E5A">
        <w:rPr>
          <w:rFonts w:ascii="GHEA Grapalat" w:hAnsi="GHEA Grapalat"/>
          <w:sz w:val="20"/>
          <w:szCs w:val="20"/>
          <w:lang w:val="es-ES"/>
        </w:rPr>
        <w:t xml:space="preserve"> </w:t>
      </w:r>
      <w:r w:rsidRPr="00DE1E5A">
        <w:rPr>
          <w:rFonts w:ascii="GHEA Grapalat" w:hAnsi="GHEA Grapalat" w:cs="Sylfaen"/>
          <w:sz w:val="20"/>
          <w:szCs w:val="20"/>
        </w:rPr>
        <w:t>իրավունք</w:t>
      </w:r>
      <w:r w:rsidRPr="00DE1E5A">
        <w:rPr>
          <w:rFonts w:ascii="GHEA Grapalat" w:hAnsi="GHEA Grapalat"/>
          <w:sz w:val="20"/>
          <w:szCs w:val="20"/>
          <w:lang w:val="es-ES"/>
        </w:rPr>
        <w:t xml:space="preserve"> </w:t>
      </w:r>
      <w:r w:rsidRPr="00DE1E5A">
        <w:rPr>
          <w:rFonts w:ascii="GHEA Grapalat" w:hAnsi="GHEA Grapalat" w:cs="Sylfaen"/>
          <w:sz w:val="20"/>
          <w:szCs w:val="20"/>
        </w:rPr>
        <w:t>չունեցող</w:t>
      </w:r>
      <w:r w:rsidRPr="00DE1E5A">
        <w:rPr>
          <w:rFonts w:ascii="GHEA Grapalat" w:hAnsi="GHEA Grapalat"/>
          <w:sz w:val="20"/>
          <w:szCs w:val="20"/>
          <w:lang w:val="es-ES"/>
        </w:rPr>
        <w:t xml:space="preserve"> </w:t>
      </w:r>
      <w:r w:rsidRPr="00DE1E5A">
        <w:rPr>
          <w:rFonts w:ascii="GHEA Grapalat" w:hAnsi="GHEA Grapalat" w:cs="Sylfaen"/>
          <w:sz w:val="20"/>
          <w:szCs w:val="20"/>
        </w:rPr>
        <w:t>մասնակիցների</w:t>
      </w:r>
      <w:r w:rsidRPr="00DE1E5A">
        <w:rPr>
          <w:rFonts w:ascii="GHEA Grapalat" w:hAnsi="GHEA Grapalat"/>
          <w:sz w:val="20"/>
          <w:szCs w:val="20"/>
          <w:lang w:val="es-ES"/>
        </w:rPr>
        <w:t xml:space="preserve"> </w:t>
      </w:r>
      <w:r w:rsidRPr="00DE1E5A">
        <w:rPr>
          <w:rFonts w:ascii="GHEA Grapalat" w:hAnsi="GHEA Grapalat" w:cs="Sylfaen"/>
          <w:sz w:val="20"/>
          <w:szCs w:val="20"/>
        </w:rPr>
        <w:t>ցուցակում</w:t>
      </w:r>
      <w:r w:rsidRPr="00DE1E5A">
        <w:rPr>
          <w:rFonts w:ascii="GHEA Grapalat" w:hAnsi="GHEA Grapalat"/>
          <w:sz w:val="20"/>
          <w:szCs w:val="20"/>
          <w:lang w:val="es-ES"/>
        </w:rPr>
        <w:t>:</w:t>
      </w:r>
    </w:p>
    <w:p w:rsidR="00024088" w:rsidRPr="00DE1E5A" w:rsidRDefault="00024088" w:rsidP="00024088">
      <w:pPr>
        <w:ind w:firstLine="567"/>
        <w:jc w:val="both"/>
        <w:rPr>
          <w:rFonts w:ascii="GHEA Grapalat" w:hAnsi="GHEA Grapalat" w:cs="Sylfaen"/>
          <w:sz w:val="20"/>
          <w:lang w:val="es-ES"/>
        </w:rPr>
      </w:pPr>
      <w:r w:rsidRPr="00DE1E5A">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024088" w:rsidRPr="00DE1E5A" w:rsidRDefault="00024088" w:rsidP="00024088">
      <w:pPr>
        <w:ind w:firstLine="567"/>
        <w:jc w:val="both"/>
        <w:rPr>
          <w:rFonts w:ascii="GHEA Grapalat" w:hAnsi="GHEA Grapalat" w:cs="Sylfaen"/>
          <w:sz w:val="20"/>
          <w:lang w:val="es-ES"/>
        </w:rPr>
      </w:pPr>
      <w:r w:rsidRPr="00DE1E5A">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E1E5A">
        <w:rPr>
          <w:rFonts w:ascii="GHEA Grapalat" w:hAnsi="GHEA Grapalat" w:cs="Arial"/>
          <w:sz w:val="20"/>
          <w:lang w:val="es-ES"/>
        </w:rPr>
        <w:t xml:space="preserve"> </w:t>
      </w:r>
      <w:r w:rsidRPr="00DE1E5A">
        <w:rPr>
          <w:rFonts w:ascii="GHEA Grapalat" w:hAnsi="GHEA Grapalat" w:cs="Sylfaen"/>
          <w:sz w:val="20"/>
          <w:lang w:val="es-ES"/>
        </w:rPr>
        <w:t>հրավերի</w:t>
      </w:r>
      <w:r w:rsidRPr="00DE1E5A">
        <w:rPr>
          <w:rFonts w:ascii="GHEA Grapalat" w:hAnsi="GHEA Grapalat" w:cs="Arial"/>
          <w:sz w:val="20"/>
          <w:lang w:val="es-ES"/>
        </w:rPr>
        <w:t xml:space="preserve"> 2-րդ </w:t>
      </w:r>
      <w:r w:rsidRPr="00DE1E5A">
        <w:rPr>
          <w:rFonts w:ascii="GHEA Grapalat" w:hAnsi="GHEA Grapalat" w:cs="Sylfaen"/>
          <w:sz w:val="20"/>
          <w:lang w:val="es-ES"/>
        </w:rPr>
        <w:t>մասի</w:t>
      </w:r>
      <w:r w:rsidRPr="00DE1E5A">
        <w:rPr>
          <w:rFonts w:ascii="GHEA Grapalat" w:hAnsi="GHEA Grapalat" w:cs="Arial"/>
          <w:sz w:val="20"/>
          <w:lang w:val="es-ES"/>
        </w:rPr>
        <w:t xml:space="preserve"> 2.2 </w:t>
      </w:r>
      <w:r w:rsidRPr="00DE1E5A">
        <w:rPr>
          <w:rFonts w:ascii="GHEA Grapalat" w:hAnsi="GHEA Grapalat" w:cs="Sylfaen"/>
          <w:sz w:val="20"/>
          <w:lang w:val="es-ES"/>
        </w:rPr>
        <w:t>կետով</w:t>
      </w:r>
      <w:r w:rsidRPr="00DE1E5A">
        <w:rPr>
          <w:rFonts w:ascii="GHEA Grapalat" w:hAnsi="GHEA Grapalat" w:cs="Arial"/>
          <w:sz w:val="20"/>
          <w:lang w:val="es-ES"/>
        </w:rPr>
        <w:t xml:space="preserve"> </w:t>
      </w:r>
      <w:r w:rsidRPr="00DE1E5A">
        <w:rPr>
          <w:rFonts w:ascii="GHEA Grapalat" w:hAnsi="GHEA Grapalat" w:cs="Sylfaen"/>
          <w:sz w:val="20"/>
          <w:lang w:val="es-ES"/>
        </w:rPr>
        <w:t>նախատեսված</w:t>
      </w:r>
      <w:r w:rsidRPr="00DE1E5A">
        <w:rPr>
          <w:rFonts w:ascii="GHEA Grapalat" w:hAnsi="GHEA Grapalat" w:cs="Arial"/>
          <w:sz w:val="20"/>
          <w:lang w:val="es-ES"/>
        </w:rPr>
        <w:t xml:space="preserve"> </w:t>
      </w:r>
      <w:r w:rsidRPr="00DE1E5A">
        <w:rPr>
          <w:rFonts w:ascii="GHEA Grapalat" w:hAnsi="GHEA Grapalat" w:cs="Sylfaen"/>
          <w:sz w:val="20"/>
          <w:lang w:val="es-ES"/>
        </w:rPr>
        <w:t>գրավոր</w:t>
      </w:r>
      <w:r w:rsidRPr="00DE1E5A">
        <w:rPr>
          <w:rFonts w:ascii="GHEA Grapalat" w:hAnsi="GHEA Grapalat" w:cs="Arial"/>
          <w:sz w:val="20"/>
          <w:lang w:val="es-ES"/>
        </w:rPr>
        <w:t xml:space="preserve"> </w:t>
      </w:r>
      <w:r w:rsidRPr="00DE1E5A">
        <w:rPr>
          <w:rFonts w:ascii="GHEA Grapalat" w:hAnsi="GHEA Grapalat" w:cs="Sylfaen"/>
          <w:sz w:val="20"/>
          <w:lang w:val="es-ES"/>
        </w:rPr>
        <w:t xml:space="preserve">հայտարարություն: </w:t>
      </w:r>
      <w:r w:rsidRPr="00DE1E5A">
        <w:rPr>
          <w:rFonts w:ascii="GHEA Grapalat" w:hAnsi="GHEA Grapalat" w:cs="Sylfaen"/>
          <w:sz w:val="20"/>
        </w:rPr>
        <w:t>Բացի</w:t>
      </w:r>
      <w:r w:rsidRPr="00DE1E5A">
        <w:rPr>
          <w:rFonts w:ascii="GHEA Grapalat" w:hAnsi="GHEA Grapalat" w:cs="Sylfaen"/>
          <w:sz w:val="20"/>
          <w:lang w:val="es-ES"/>
        </w:rPr>
        <w:t xml:space="preserve"> </w:t>
      </w:r>
      <w:r w:rsidRPr="00DE1E5A">
        <w:rPr>
          <w:rFonts w:ascii="GHEA Grapalat" w:hAnsi="GHEA Grapalat" w:cs="Sylfaen"/>
          <w:sz w:val="20"/>
        </w:rPr>
        <w:lastRenderedPageBreak/>
        <w:t>սույն</w:t>
      </w:r>
      <w:r w:rsidRPr="00DE1E5A">
        <w:rPr>
          <w:rFonts w:ascii="GHEA Grapalat" w:hAnsi="GHEA Grapalat" w:cs="Sylfaen"/>
          <w:sz w:val="20"/>
          <w:lang w:val="es-ES"/>
        </w:rPr>
        <w:t xml:space="preserve"> </w:t>
      </w:r>
      <w:r w:rsidRPr="00DE1E5A">
        <w:rPr>
          <w:rFonts w:ascii="GHEA Grapalat" w:hAnsi="GHEA Grapalat" w:cs="Sylfaen"/>
          <w:sz w:val="20"/>
        </w:rPr>
        <w:t>կետով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հայտարարությունից</w:t>
      </w:r>
      <w:r w:rsidRPr="00DE1E5A">
        <w:rPr>
          <w:rFonts w:ascii="GHEA Grapalat" w:hAnsi="GHEA Grapalat" w:cs="Sylfaen"/>
          <w:sz w:val="20"/>
          <w:lang w:val="es-ES"/>
        </w:rPr>
        <w:t xml:space="preserve"> </w:t>
      </w:r>
      <w:r w:rsidRPr="00DE1E5A">
        <w:rPr>
          <w:rFonts w:ascii="GHEA Grapalat" w:hAnsi="GHEA Grapalat" w:cs="Sylfaen"/>
          <w:sz w:val="20"/>
        </w:rPr>
        <w:t>մասնակցության</w:t>
      </w:r>
      <w:r w:rsidRPr="00DE1E5A">
        <w:rPr>
          <w:rFonts w:ascii="GHEA Grapalat" w:hAnsi="GHEA Grapalat" w:cs="Sylfaen"/>
          <w:sz w:val="20"/>
          <w:lang w:val="es-ES"/>
        </w:rPr>
        <w:t xml:space="preserve"> </w:t>
      </w:r>
      <w:r w:rsidRPr="00DE1E5A">
        <w:rPr>
          <w:rFonts w:ascii="GHEA Grapalat" w:hAnsi="GHEA Grapalat" w:cs="Sylfaen"/>
          <w:sz w:val="20"/>
        </w:rPr>
        <w:t>իրավունքի</w:t>
      </w:r>
      <w:r w:rsidRPr="00DE1E5A">
        <w:rPr>
          <w:rFonts w:ascii="GHEA Grapalat" w:hAnsi="GHEA Grapalat" w:cs="Sylfaen"/>
          <w:sz w:val="20"/>
          <w:lang w:val="es-ES"/>
        </w:rPr>
        <w:t xml:space="preserve"> </w:t>
      </w:r>
      <w:r w:rsidRPr="00DE1E5A">
        <w:rPr>
          <w:rFonts w:ascii="GHEA Grapalat" w:hAnsi="GHEA Grapalat" w:cs="Sylfaen"/>
          <w:sz w:val="20"/>
        </w:rPr>
        <w:t>գնահատման</w:t>
      </w:r>
      <w:r w:rsidRPr="00DE1E5A">
        <w:rPr>
          <w:rFonts w:ascii="GHEA Grapalat" w:hAnsi="GHEA Grapalat" w:cs="Sylfaen"/>
          <w:sz w:val="20"/>
          <w:lang w:val="es-ES"/>
        </w:rPr>
        <w:t xml:space="preserve"> </w:t>
      </w:r>
      <w:r w:rsidRPr="00DE1E5A">
        <w:rPr>
          <w:rFonts w:ascii="GHEA Grapalat" w:hAnsi="GHEA Grapalat" w:cs="Sylfaen"/>
          <w:sz w:val="20"/>
        </w:rPr>
        <w:t>համար</w:t>
      </w:r>
      <w:r w:rsidRPr="00DE1E5A">
        <w:rPr>
          <w:rFonts w:ascii="GHEA Grapalat" w:hAnsi="GHEA Grapalat" w:cs="Sylfaen"/>
          <w:sz w:val="20"/>
          <w:lang w:val="es-ES"/>
        </w:rPr>
        <w:t xml:space="preserve"> </w:t>
      </w:r>
      <w:r w:rsidRPr="00DE1E5A">
        <w:rPr>
          <w:rFonts w:ascii="GHEA Grapalat" w:hAnsi="GHEA Grapalat" w:cs="Sylfaen"/>
          <w:sz w:val="20"/>
        </w:rPr>
        <w:t>մասնակցից</w:t>
      </w:r>
      <w:r w:rsidRPr="00DE1E5A">
        <w:rPr>
          <w:rFonts w:ascii="GHEA Grapalat" w:hAnsi="GHEA Grapalat" w:cs="Sylfaen"/>
          <w:sz w:val="20"/>
          <w:lang w:val="es-ES"/>
        </w:rPr>
        <w:t xml:space="preserve">, </w:t>
      </w:r>
      <w:r w:rsidRPr="00DE1E5A">
        <w:rPr>
          <w:rFonts w:ascii="GHEA Grapalat" w:hAnsi="GHEA Grapalat" w:cs="Sylfaen"/>
          <w:sz w:val="20"/>
        </w:rPr>
        <w:t>այդ</w:t>
      </w:r>
      <w:r w:rsidRPr="00DE1E5A">
        <w:rPr>
          <w:rFonts w:ascii="GHEA Grapalat" w:hAnsi="GHEA Grapalat" w:cs="Sylfaen"/>
          <w:sz w:val="20"/>
          <w:lang w:val="es-ES"/>
        </w:rPr>
        <w:t xml:space="preserve"> </w:t>
      </w:r>
      <w:r w:rsidRPr="00DE1E5A">
        <w:rPr>
          <w:rFonts w:ascii="GHEA Grapalat" w:hAnsi="GHEA Grapalat" w:cs="Sylfaen"/>
          <w:sz w:val="20"/>
        </w:rPr>
        <w:t>թվում</w:t>
      </w:r>
      <w:r w:rsidRPr="00DE1E5A">
        <w:rPr>
          <w:rFonts w:ascii="GHEA Grapalat" w:hAnsi="GHEA Grapalat" w:cs="Sylfaen"/>
          <w:sz w:val="20"/>
          <w:lang w:val="es-ES"/>
        </w:rPr>
        <w:t xml:space="preserve"> </w:t>
      </w:r>
      <w:r w:rsidRPr="00DE1E5A">
        <w:rPr>
          <w:rFonts w:ascii="GHEA Grapalat" w:hAnsi="GHEA Grapalat" w:cs="Sylfaen"/>
          <w:sz w:val="20"/>
        </w:rPr>
        <w:t>ընտրված</w:t>
      </w:r>
      <w:r w:rsidRPr="00DE1E5A">
        <w:rPr>
          <w:rFonts w:ascii="GHEA Grapalat" w:hAnsi="GHEA Grapalat" w:cs="Sylfaen"/>
          <w:sz w:val="20"/>
          <w:lang w:val="es-ES"/>
        </w:rPr>
        <w:t xml:space="preserve"> </w:t>
      </w:r>
      <w:r w:rsidRPr="00DE1E5A">
        <w:rPr>
          <w:rFonts w:ascii="GHEA Grapalat" w:hAnsi="GHEA Grapalat" w:cs="Sylfaen"/>
          <w:sz w:val="20"/>
        </w:rPr>
        <w:t>մասնակցից</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փաստաթղթեր</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հիմնավորումներ</w:t>
      </w:r>
      <w:r w:rsidRPr="00DE1E5A">
        <w:rPr>
          <w:rFonts w:ascii="GHEA Grapalat" w:hAnsi="GHEA Grapalat" w:cs="Sylfaen"/>
          <w:sz w:val="20"/>
          <w:lang w:val="es-ES"/>
        </w:rPr>
        <w:t xml:space="preserve"> </w:t>
      </w:r>
      <w:r w:rsidRPr="00DE1E5A">
        <w:rPr>
          <w:rFonts w:ascii="GHEA Grapalat" w:hAnsi="GHEA Grapalat" w:cs="Sylfaen"/>
          <w:sz w:val="20"/>
        </w:rPr>
        <w:t>չեն</w:t>
      </w:r>
      <w:r w:rsidRPr="00DE1E5A">
        <w:rPr>
          <w:rFonts w:ascii="GHEA Grapalat" w:hAnsi="GHEA Grapalat" w:cs="Sylfaen"/>
          <w:sz w:val="20"/>
          <w:lang w:val="es-ES"/>
        </w:rPr>
        <w:t xml:space="preserve"> </w:t>
      </w:r>
      <w:r w:rsidRPr="00DE1E5A">
        <w:rPr>
          <w:rFonts w:ascii="GHEA Grapalat" w:hAnsi="GHEA Grapalat" w:cs="Sylfaen"/>
          <w:sz w:val="20"/>
        </w:rPr>
        <w:t>կարող</w:t>
      </w:r>
      <w:r w:rsidRPr="00DE1E5A">
        <w:rPr>
          <w:rFonts w:ascii="GHEA Grapalat" w:hAnsi="GHEA Grapalat" w:cs="Sylfaen"/>
          <w:sz w:val="20"/>
          <w:lang w:val="es-ES"/>
        </w:rPr>
        <w:t xml:space="preserve"> </w:t>
      </w:r>
      <w:r w:rsidRPr="00DE1E5A">
        <w:rPr>
          <w:rFonts w:ascii="GHEA Grapalat" w:hAnsi="GHEA Grapalat" w:cs="Sylfaen"/>
          <w:sz w:val="20"/>
        </w:rPr>
        <w:t>պահանջվել</w:t>
      </w:r>
      <w:r w:rsidRPr="00DE1E5A">
        <w:rPr>
          <w:rFonts w:ascii="GHEA Grapalat" w:hAnsi="GHEA Grapalat" w:cs="Sylfaen"/>
          <w:sz w:val="20"/>
          <w:lang w:val="es-ES"/>
        </w:rPr>
        <w:t>:</w:t>
      </w:r>
      <w:r w:rsidRPr="00DE1E5A">
        <w:rPr>
          <w:rFonts w:ascii="GHEA Grapalat" w:hAnsi="GHEA Grapalat" w:cs="Tahoma"/>
          <w:sz w:val="20"/>
          <w:lang w:val="hy-AM"/>
        </w:rPr>
        <w:t xml:space="preserve"> </w:t>
      </w:r>
      <w:r w:rsidRPr="00DE1E5A">
        <w:rPr>
          <w:rFonts w:ascii="GHEA Grapalat" w:hAnsi="GHEA Grapalat" w:cs="Tahoma"/>
          <w:sz w:val="20"/>
        </w:rPr>
        <w:t>Մասնակցի</w:t>
      </w:r>
      <w:r w:rsidRPr="00DE1E5A">
        <w:rPr>
          <w:rFonts w:ascii="GHEA Grapalat" w:hAnsi="GHEA Grapalat" w:cs="Tahoma"/>
          <w:sz w:val="20"/>
          <w:lang w:val="es-ES"/>
        </w:rPr>
        <w:t xml:space="preserve"> </w:t>
      </w:r>
      <w:r w:rsidRPr="00DE1E5A">
        <w:rPr>
          <w:rFonts w:ascii="GHEA Grapalat" w:hAnsi="GHEA Grapalat" w:cs="Tahoma"/>
          <w:sz w:val="20"/>
        </w:rPr>
        <w:t>հայտարարության</w:t>
      </w:r>
      <w:r w:rsidRPr="00DE1E5A">
        <w:rPr>
          <w:rFonts w:ascii="GHEA Grapalat" w:hAnsi="GHEA Grapalat" w:cs="Tahoma"/>
          <w:sz w:val="20"/>
          <w:lang w:val="es-ES"/>
        </w:rPr>
        <w:t xml:space="preserve"> </w:t>
      </w:r>
      <w:r w:rsidRPr="00DE1E5A">
        <w:rPr>
          <w:rFonts w:ascii="GHEA Grapalat" w:hAnsi="GHEA Grapalat" w:cs="Tahoma"/>
          <w:sz w:val="20"/>
        </w:rPr>
        <w:t>իսկությունը</w:t>
      </w:r>
      <w:r w:rsidRPr="00DE1E5A">
        <w:rPr>
          <w:rFonts w:ascii="GHEA Grapalat" w:hAnsi="GHEA Grapalat" w:cs="Tahoma"/>
          <w:sz w:val="20"/>
          <w:lang w:val="es-ES"/>
        </w:rPr>
        <w:t xml:space="preserve"> </w:t>
      </w:r>
      <w:r w:rsidRPr="00DE1E5A">
        <w:rPr>
          <w:rFonts w:ascii="GHEA Grapalat" w:hAnsi="GHEA Grapalat" w:cs="Tahoma"/>
          <w:sz w:val="20"/>
        </w:rPr>
        <w:t>գնահատող</w:t>
      </w:r>
      <w:r w:rsidRPr="00DE1E5A">
        <w:rPr>
          <w:rFonts w:ascii="GHEA Grapalat" w:hAnsi="GHEA Grapalat" w:cs="Tahoma"/>
          <w:sz w:val="20"/>
          <w:lang w:val="es-ES"/>
        </w:rPr>
        <w:t xml:space="preserve"> </w:t>
      </w:r>
      <w:r w:rsidRPr="00DE1E5A">
        <w:rPr>
          <w:rFonts w:ascii="GHEA Grapalat" w:hAnsi="GHEA Grapalat" w:cs="Tahoma"/>
          <w:sz w:val="20"/>
        </w:rPr>
        <w:t>հանձնաժողովը</w:t>
      </w:r>
      <w:r w:rsidRPr="00DE1E5A">
        <w:rPr>
          <w:rFonts w:ascii="GHEA Grapalat" w:hAnsi="GHEA Grapalat" w:cs="Tahoma"/>
          <w:sz w:val="20"/>
          <w:lang w:val="es-ES"/>
        </w:rPr>
        <w:t xml:space="preserve"> (</w:t>
      </w:r>
      <w:r w:rsidRPr="00DE1E5A">
        <w:rPr>
          <w:rFonts w:ascii="GHEA Grapalat" w:hAnsi="GHEA Grapalat" w:cs="Tahoma"/>
          <w:sz w:val="20"/>
        </w:rPr>
        <w:t>այսուհետ</w:t>
      </w:r>
      <w:r w:rsidRPr="00DE1E5A">
        <w:rPr>
          <w:rFonts w:ascii="GHEA Grapalat" w:hAnsi="GHEA Grapalat" w:cs="Tahoma"/>
          <w:sz w:val="20"/>
          <w:lang w:val="es-ES"/>
        </w:rPr>
        <w:t xml:space="preserve">` </w:t>
      </w:r>
      <w:r w:rsidRPr="00DE1E5A">
        <w:rPr>
          <w:rFonts w:ascii="GHEA Grapalat" w:hAnsi="GHEA Grapalat" w:cs="Tahoma"/>
          <w:sz w:val="20"/>
        </w:rPr>
        <w:t>հանձնաժողով</w:t>
      </w:r>
      <w:r w:rsidRPr="00DE1E5A">
        <w:rPr>
          <w:rFonts w:ascii="GHEA Grapalat" w:hAnsi="GHEA Grapalat" w:cs="Tahoma"/>
          <w:sz w:val="20"/>
          <w:lang w:val="es-ES"/>
        </w:rPr>
        <w:t xml:space="preserve">) </w:t>
      </w:r>
      <w:r w:rsidRPr="00DE1E5A">
        <w:rPr>
          <w:rFonts w:ascii="GHEA Grapalat" w:hAnsi="GHEA Grapalat" w:cs="Tahoma"/>
          <w:sz w:val="20"/>
        </w:rPr>
        <w:t>գնահատում</w:t>
      </w:r>
      <w:r w:rsidRPr="00DE1E5A">
        <w:rPr>
          <w:rFonts w:ascii="GHEA Grapalat" w:hAnsi="GHEA Grapalat" w:cs="Tahoma"/>
          <w:sz w:val="20"/>
          <w:lang w:val="es-ES"/>
        </w:rPr>
        <w:t xml:space="preserve"> </w:t>
      </w:r>
      <w:r w:rsidRPr="00DE1E5A">
        <w:rPr>
          <w:rFonts w:ascii="GHEA Grapalat" w:hAnsi="GHEA Grapalat" w:cs="Tahoma"/>
          <w:sz w:val="20"/>
        </w:rPr>
        <w:t>է</w:t>
      </w:r>
      <w:r w:rsidRPr="00DE1E5A">
        <w:rPr>
          <w:rFonts w:ascii="GHEA Grapalat" w:hAnsi="GHEA Grapalat" w:cs="Tahoma"/>
          <w:sz w:val="20"/>
          <w:lang w:val="es-ES"/>
        </w:rPr>
        <w:t xml:space="preserve"> </w:t>
      </w:r>
      <w:r w:rsidRPr="00DE1E5A">
        <w:rPr>
          <w:rFonts w:ascii="GHEA Grapalat" w:hAnsi="GHEA Grapalat" w:cs="Tahoma"/>
          <w:sz w:val="20"/>
        </w:rPr>
        <w:t>սույն</w:t>
      </w:r>
      <w:r w:rsidRPr="00DE1E5A">
        <w:rPr>
          <w:rFonts w:ascii="GHEA Grapalat" w:hAnsi="GHEA Grapalat" w:cs="Tahoma"/>
          <w:sz w:val="20"/>
          <w:lang w:val="es-ES"/>
        </w:rPr>
        <w:t xml:space="preserve"> </w:t>
      </w:r>
      <w:r w:rsidRPr="00DE1E5A">
        <w:rPr>
          <w:rFonts w:ascii="GHEA Grapalat" w:hAnsi="GHEA Grapalat" w:cs="Tahoma"/>
          <w:sz w:val="20"/>
        </w:rPr>
        <w:t>հրավերով</w:t>
      </w:r>
      <w:r w:rsidRPr="00DE1E5A">
        <w:rPr>
          <w:rFonts w:ascii="GHEA Grapalat" w:hAnsi="GHEA Grapalat" w:cs="Tahoma"/>
          <w:sz w:val="20"/>
          <w:lang w:val="es-ES"/>
        </w:rPr>
        <w:t xml:space="preserve"> </w:t>
      </w:r>
      <w:r w:rsidRPr="00DE1E5A">
        <w:rPr>
          <w:rFonts w:ascii="GHEA Grapalat" w:hAnsi="GHEA Grapalat" w:cs="Tahoma"/>
          <w:sz w:val="20"/>
        </w:rPr>
        <w:t>սահմանված</w:t>
      </w:r>
      <w:r w:rsidRPr="00DE1E5A">
        <w:rPr>
          <w:rFonts w:ascii="GHEA Grapalat" w:hAnsi="GHEA Grapalat" w:cs="Tahoma"/>
          <w:sz w:val="20"/>
          <w:lang w:val="es-ES"/>
        </w:rPr>
        <w:t xml:space="preserve"> </w:t>
      </w:r>
      <w:r w:rsidRPr="00DE1E5A">
        <w:rPr>
          <w:rFonts w:ascii="GHEA Grapalat" w:hAnsi="GHEA Grapalat" w:cs="Tahoma"/>
          <w:sz w:val="20"/>
        </w:rPr>
        <w:t>պայմաններով</w:t>
      </w:r>
      <w:r w:rsidRPr="00DE1E5A">
        <w:rPr>
          <w:rFonts w:ascii="GHEA Grapalat" w:hAnsi="GHEA Grapalat" w:cs="Tahoma"/>
          <w:sz w:val="20"/>
          <w:lang w:val="es-ES"/>
        </w:rPr>
        <w:t>:</w:t>
      </w:r>
    </w:p>
    <w:p w:rsidR="00024088" w:rsidRPr="00DE1E5A" w:rsidRDefault="00024088" w:rsidP="00024088">
      <w:pPr>
        <w:ind w:firstLine="720"/>
        <w:jc w:val="both"/>
        <w:rPr>
          <w:rFonts w:ascii="GHEA Grapalat" w:hAnsi="GHEA Grapalat"/>
          <w:sz w:val="20"/>
          <w:szCs w:val="20"/>
          <w:lang w:val="es-ES"/>
        </w:rPr>
      </w:pPr>
      <w:r w:rsidRPr="00DE1E5A">
        <w:rPr>
          <w:rFonts w:ascii="GHEA Grapalat" w:hAnsi="GHEA Grapalat" w:cs="Tahoma"/>
          <w:sz w:val="20"/>
          <w:szCs w:val="20"/>
          <w:lang w:val="es-ES"/>
        </w:rPr>
        <w:t xml:space="preserve">2.3 </w:t>
      </w:r>
      <w:r w:rsidRPr="00DE1E5A">
        <w:rPr>
          <w:rFonts w:ascii="GHEA Grapalat" w:hAnsi="GHEA Grapalat" w:cs="Sylfaen"/>
          <w:sz w:val="20"/>
          <w:szCs w:val="20"/>
        </w:rPr>
        <w:t>Արգելվում</w:t>
      </w:r>
      <w:r w:rsidRPr="00DE1E5A">
        <w:rPr>
          <w:rFonts w:ascii="GHEA Grapalat" w:hAnsi="GHEA Grapalat"/>
          <w:sz w:val="20"/>
          <w:szCs w:val="20"/>
          <w:lang w:val="es-ES"/>
        </w:rPr>
        <w:t xml:space="preserve"> </w:t>
      </w:r>
      <w:r w:rsidRPr="00DE1E5A">
        <w:rPr>
          <w:rFonts w:ascii="GHEA Grapalat" w:hAnsi="GHEA Grapalat" w:cs="Sylfaen"/>
          <w:sz w:val="20"/>
          <w:szCs w:val="20"/>
        </w:rPr>
        <w:t>է</w:t>
      </w:r>
      <w:r w:rsidRPr="00DE1E5A">
        <w:rPr>
          <w:rFonts w:ascii="GHEA Grapalat" w:hAnsi="GHEA Grapalat"/>
          <w:sz w:val="20"/>
          <w:szCs w:val="20"/>
          <w:lang w:val="es-ES"/>
        </w:rPr>
        <w:t xml:space="preserve"> </w:t>
      </w:r>
      <w:r w:rsidRPr="00DE1E5A">
        <w:rPr>
          <w:rFonts w:ascii="GHEA Grapalat" w:hAnsi="GHEA Grapalat"/>
          <w:sz w:val="20"/>
          <w:szCs w:val="20"/>
        </w:rPr>
        <w:t>սույն</w:t>
      </w:r>
      <w:r w:rsidRPr="00DE1E5A">
        <w:rPr>
          <w:rFonts w:ascii="GHEA Grapalat" w:hAnsi="GHEA Grapalat"/>
          <w:sz w:val="20"/>
          <w:szCs w:val="20"/>
          <w:lang w:val="es-ES"/>
        </w:rPr>
        <w:t xml:space="preserve"> </w:t>
      </w:r>
      <w:r w:rsidRPr="00DE1E5A">
        <w:rPr>
          <w:rFonts w:ascii="GHEA Grapalat" w:hAnsi="GHEA Grapalat"/>
          <w:sz w:val="20"/>
          <w:szCs w:val="20"/>
        </w:rPr>
        <w:t>կետով</w:t>
      </w:r>
      <w:r w:rsidRPr="00DE1E5A">
        <w:rPr>
          <w:rFonts w:ascii="GHEA Grapalat" w:hAnsi="GHEA Grapalat"/>
          <w:sz w:val="20"/>
          <w:szCs w:val="20"/>
          <w:lang w:val="es-ES"/>
        </w:rPr>
        <w:t xml:space="preserve"> </w:t>
      </w:r>
      <w:r w:rsidRPr="00DE1E5A">
        <w:rPr>
          <w:rFonts w:ascii="GHEA Grapalat" w:hAnsi="GHEA Grapalat"/>
          <w:sz w:val="20"/>
          <w:szCs w:val="20"/>
        </w:rPr>
        <w:t>սահմանված</w:t>
      </w:r>
      <w:r w:rsidRPr="00DE1E5A">
        <w:rPr>
          <w:rFonts w:ascii="GHEA Grapalat" w:hAnsi="GHEA Grapalat"/>
          <w:sz w:val="20"/>
          <w:szCs w:val="20"/>
          <w:lang w:val="es-ES"/>
        </w:rPr>
        <w:t xml:space="preserve"> </w:t>
      </w:r>
      <w:r w:rsidRPr="00DE1E5A">
        <w:rPr>
          <w:rFonts w:ascii="GHEA Grapalat" w:hAnsi="GHEA Grapalat"/>
          <w:sz w:val="20"/>
          <w:szCs w:val="20"/>
        </w:rPr>
        <w:t>փոխկապակցված</w:t>
      </w:r>
      <w:r w:rsidRPr="00DE1E5A">
        <w:rPr>
          <w:rFonts w:ascii="GHEA Grapalat" w:hAnsi="GHEA Grapalat"/>
          <w:sz w:val="20"/>
          <w:szCs w:val="20"/>
          <w:lang w:val="es-ES"/>
        </w:rPr>
        <w:t xml:space="preserve"> </w:t>
      </w:r>
      <w:r w:rsidRPr="00DE1E5A">
        <w:rPr>
          <w:rFonts w:ascii="GHEA Grapalat" w:hAnsi="GHEA Grapalat"/>
          <w:sz w:val="20"/>
          <w:szCs w:val="20"/>
        </w:rPr>
        <w:t>անձանց</w:t>
      </w:r>
      <w:r w:rsidRPr="00DE1E5A">
        <w:rPr>
          <w:rFonts w:ascii="GHEA Grapalat" w:hAnsi="GHEA Grapalat"/>
          <w:sz w:val="20"/>
          <w:szCs w:val="20"/>
          <w:lang w:val="es-ES"/>
        </w:rPr>
        <w:t xml:space="preserve"> </w:t>
      </w:r>
      <w:r w:rsidRPr="00DE1E5A">
        <w:rPr>
          <w:rFonts w:ascii="GHEA Grapalat" w:hAnsi="GHEA Grapalat"/>
          <w:sz w:val="20"/>
          <w:szCs w:val="20"/>
        </w:rPr>
        <w:t>և</w:t>
      </w:r>
      <w:r w:rsidRPr="00DE1E5A">
        <w:rPr>
          <w:rFonts w:ascii="GHEA Grapalat" w:hAnsi="GHEA Grapalat"/>
          <w:sz w:val="20"/>
          <w:szCs w:val="20"/>
          <w:lang w:val="es-ES"/>
        </w:rPr>
        <w:t xml:space="preserve"> (</w:t>
      </w:r>
      <w:r w:rsidRPr="00DE1E5A">
        <w:rPr>
          <w:rFonts w:ascii="GHEA Grapalat" w:hAnsi="GHEA Grapalat"/>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միևնույն</w:t>
      </w:r>
      <w:r w:rsidRPr="00DE1E5A">
        <w:rPr>
          <w:rFonts w:ascii="GHEA Grapalat" w:hAnsi="GHEA Grapalat"/>
          <w:sz w:val="20"/>
          <w:szCs w:val="20"/>
          <w:lang w:val="es-ES"/>
        </w:rPr>
        <w:t xml:space="preserve"> </w:t>
      </w:r>
      <w:r w:rsidRPr="00DE1E5A">
        <w:rPr>
          <w:rFonts w:ascii="GHEA Grapalat" w:hAnsi="GHEA Grapalat" w:cs="Sylfaen"/>
          <w:sz w:val="20"/>
          <w:szCs w:val="20"/>
        </w:rPr>
        <w:t>անձի</w:t>
      </w:r>
      <w:r w:rsidRPr="00DE1E5A">
        <w:rPr>
          <w:rFonts w:ascii="GHEA Grapalat" w:hAnsi="GHEA Grapalat"/>
          <w:sz w:val="20"/>
          <w:szCs w:val="20"/>
          <w:lang w:val="es-ES"/>
        </w:rPr>
        <w:t xml:space="preserve"> (</w:t>
      </w:r>
      <w:r w:rsidRPr="00DE1E5A">
        <w:rPr>
          <w:rFonts w:ascii="GHEA Grapalat" w:hAnsi="GHEA Grapalat" w:cs="Sylfaen"/>
          <w:sz w:val="20"/>
          <w:szCs w:val="20"/>
        </w:rPr>
        <w:t>անձանց</w:t>
      </w:r>
      <w:r w:rsidRPr="00DE1E5A">
        <w:rPr>
          <w:rFonts w:ascii="GHEA Grapalat" w:hAnsi="GHEA Grapalat"/>
          <w:sz w:val="20"/>
          <w:szCs w:val="20"/>
          <w:lang w:val="es-ES"/>
        </w:rPr>
        <w:t xml:space="preserve">) </w:t>
      </w:r>
      <w:r w:rsidRPr="00DE1E5A">
        <w:rPr>
          <w:rFonts w:ascii="GHEA Grapalat" w:hAnsi="GHEA Grapalat" w:cs="Sylfaen"/>
          <w:sz w:val="20"/>
          <w:szCs w:val="20"/>
        </w:rPr>
        <w:t>կողմից</w:t>
      </w:r>
      <w:r w:rsidRPr="00DE1E5A">
        <w:rPr>
          <w:rFonts w:ascii="GHEA Grapalat" w:hAnsi="GHEA Grapalat"/>
          <w:sz w:val="20"/>
          <w:szCs w:val="20"/>
          <w:lang w:val="es-ES"/>
        </w:rPr>
        <w:t xml:space="preserve"> </w:t>
      </w:r>
      <w:r w:rsidRPr="00DE1E5A">
        <w:rPr>
          <w:rFonts w:ascii="GHEA Grapalat" w:hAnsi="GHEA Grapalat" w:cs="Sylfaen"/>
          <w:sz w:val="20"/>
          <w:szCs w:val="20"/>
        </w:rPr>
        <w:t>հիմնադրված</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ավելի</w:t>
      </w:r>
      <w:r w:rsidRPr="00DE1E5A">
        <w:rPr>
          <w:rFonts w:ascii="GHEA Grapalat" w:hAnsi="GHEA Grapalat"/>
          <w:sz w:val="20"/>
          <w:szCs w:val="20"/>
          <w:lang w:val="es-ES"/>
        </w:rPr>
        <w:t xml:space="preserve"> </w:t>
      </w:r>
      <w:r w:rsidRPr="00DE1E5A">
        <w:rPr>
          <w:rFonts w:ascii="GHEA Grapalat" w:hAnsi="GHEA Grapalat" w:cs="Sylfaen"/>
          <w:sz w:val="20"/>
          <w:szCs w:val="20"/>
        </w:rPr>
        <w:t>քան</w:t>
      </w:r>
      <w:r w:rsidRPr="00DE1E5A">
        <w:rPr>
          <w:rFonts w:ascii="GHEA Grapalat" w:hAnsi="GHEA Grapalat"/>
          <w:sz w:val="20"/>
          <w:szCs w:val="20"/>
          <w:lang w:val="es-ES"/>
        </w:rPr>
        <w:t xml:space="preserve"> </w:t>
      </w:r>
      <w:r w:rsidRPr="00DE1E5A">
        <w:rPr>
          <w:rFonts w:ascii="GHEA Grapalat" w:hAnsi="GHEA Grapalat" w:cs="Sylfaen"/>
          <w:sz w:val="20"/>
          <w:szCs w:val="20"/>
        </w:rPr>
        <w:t>հիսուն</w:t>
      </w:r>
      <w:r w:rsidRPr="00DE1E5A">
        <w:rPr>
          <w:rFonts w:ascii="GHEA Grapalat" w:hAnsi="GHEA Grapalat"/>
          <w:sz w:val="20"/>
          <w:szCs w:val="20"/>
          <w:lang w:val="es-ES"/>
        </w:rPr>
        <w:t xml:space="preserve"> </w:t>
      </w:r>
      <w:r w:rsidRPr="00DE1E5A">
        <w:rPr>
          <w:rFonts w:ascii="GHEA Grapalat" w:hAnsi="GHEA Grapalat" w:cs="Sylfaen"/>
          <w:sz w:val="20"/>
          <w:szCs w:val="20"/>
        </w:rPr>
        <w:t>տոկոս</w:t>
      </w:r>
      <w:r w:rsidRPr="00DE1E5A">
        <w:rPr>
          <w:rFonts w:ascii="GHEA Grapalat" w:hAnsi="GHEA Grapalat"/>
          <w:sz w:val="20"/>
          <w:szCs w:val="20"/>
          <w:lang w:val="es-ES"/>
        </w:rPr>
        <w:t xml:space="preserve"> </w:t>
      </w:r>
      <w:r w:rsidRPr="00DE1E5A">
        <w:rPr>
          <w:rFonts w:ascii="GHEA Grapalat" w:hAnsi="GHEA Grapalat" w:cs="Sylfaen"/>
          <w:sz w:val="20"/>
          <w:szCs w:val="20"/>
        </w:rPr>
        <w:t>միևնույն</w:t>
      </w:r>
      <w:r w:rsidRPr="00DE1E5A">
        <w:rPr>
          <w:rFonts w:ascii="GHEA Grapalat" w:hAnsi="GHEA Grapalat"/>
          <w:sz w:val="20"/>
          <w:szCs w:val="20"/>
          <w:lang w:val="es-ES"/>
        </w:rPr>
        <w:t xml:space="preserve"> </w:t>
      </w:r>
      <w:r w:rsidRPr="00DE1E5A">
        <w:rPr>
          <w:rFonts w:ascii="GHEA Grapalat" w:hAnsi="GHEA Grapalat" w:cs="Sylfaen"/>
          <w:sz w:val="20"/>
          <w:szCs w:val="20"/>
        </w:rPr>
        <w:t>անձի</w:t>
      </w:r>
      <w:r w:rsidRPr="00DE1E5A">
        <w:rPr>
          <w:rFonts w:ascii="GHEA Grapalat" w:hAnsi="GHEA Grapalat"/>
          <w:sz w:val="20"/>
          <w:szCs w:val="20"/>
          <w:lang w:val="es-ES"/>
        </w:rPr>
        <w:t xml:space="preserve"> (</w:t>
      </w:r>
      <w:r w:rsidRPr="00DE1E5A">
        <w:rPr>
          <w:rFonts w:ascii="GHEA Grapalat" w:hAnsi="GHEA Grapalat" w:cs="Sylfaen"/>
          <w:sz w:val="20"/>
          <w:szCs w:val="20"/>
        </w:rPr>
        <w:t>անձանց</w:t>
      </w:r>
      <w:r w:rsidRPr="00DE1E5A">
        <w:rPr>
          <w:rFonts w:ascii="GHEA Grapalat" w:hAnsi="GHEA Grapalat"/>
          <w:sz w:val="20"/>
          <w:szCs w:val="20"/>
          <w:lang w:val="es-ES"/>
        </w:rPr>
        <w:t xml:space="preserve">) </w:t>
      </w:r>
      <w:r w:rsidRPr="00DE1E5A">
        <w:rPr>
          <w:rFonts w:ascii="GHEA Grapalat" w:hAnsi="GHEA Grapalat" w:cs="Sylfaen"/>
          <w:sz w:val="20"/>
          <w:szCs w:val="20"/>
        </w:rPr>
        <w:t>պատկանող</w:t>
      </w:r>
      <w:r w:rsidRPr="00DE1E5A">
        <w:rPr>
          <w:rFonts w:ascii="GHEA Grapalat" w:hAnsi="GHEA Grapalat"/>
          <w:sz w:val="20"/>
          <w:szCs w:val="20"/>
          <w:lang w:val="es-ES"/>
        </w:rPr>
        <w:t xml:space="preserve"> </w:t>
      </w:r>
      <w:r w:rsidRPr="00DE1E5A">
        <w:rPr>
          <w:rFonts w:ascii="GHEA Grapalat" w:hAnsi="GHEA Grapalat" w:cs="Sylfaen"/>
          <w:sz w:val="20"/>
          <w:szCs w:val="20"/>
        </w:rPr>
        <w:t>բաժնեմաս</w:t>
      </w:r>
      <w:r w:rsidRPr="00DE1E5A">
        <w:rPr>
          <w:rFonts w:ascii="GHEA Grapalat" w:hAnsi="GHEA Grapalat"/>
          <w:sz w:val="20"/>
          <w:szCs w:val="20"/>
          <w:lang w:val="es-ES"/>
        </w:rPr>
        <w:t xml:space="preserve"> (</w:t>
      </w:r>
      <w:r w:rsidRPr="00DE1E5A">
        <w:rPr>
          <w:rFonts w:ascii="GHEA Grapalat" w:hAnsi="GHEA Grapalat"/>
          <w:sz w:val="20"/>
          <w:szCs w:val="20"/>
        </w:rPr>
        <w:t>փայաբաժին</w:t>
      </w:r>
      <w:r w:rsidRPr="00DE1E5A">
        <w:rPr>
          <w:rFonts w:ascii="GHEA Grapalat" w:hAnsi="GHEA Grapalat"/>
          <w:sz w:val="20"/>
          <w:szCs w:val="20"/>
          <w:lang w:val="es-ES"/>
        </w:rPr>
        <w:t xml:space="preserve">) </w:t>
      </w:r>
      <w:r w:rsidRPr="00DE1E5A">
        <w:rPr>
          <w:rFonts w:ascii="GHEA Grapalat" w:hAnsi="GHEA Grapalat" w:cs="Sylfaen"/>
          <w:sz w:val="20"/>
          <w:szCs w:val="20"/>
        </w:rPr>
        <w:t>ունեցող</w:t>
      </w:r>
      <w:r w:rsidRPr="00DE1E5A">
        <w:rPr>
          <w:rFonts w:ascii="GHEA Grapalat" w:hAnsi="GHEA Grapalat"/>
          <w:sz w:val="20"/>
          <w:szCs w:val="20"/>
          <w:lang w:val="es-ES"/>
        </w:rPr>
        <w:t xml:space="preserve"> </w:t>
      </w:r>
      <w:r w:rsidRPr="00DE1E5A">
        <w:rPr>
          <w:rFonts w:ascii="GHEA Grapalat" w:hAnsi="GHEA Grapalat" w:cs="Sylfaen"/>
          <w:sz w:val="20"/>
          <w:szCs w:val="20"/>
        </w:rPr>
        <w:t>կազմակերպությունների</w:t>
      </w:r>
      <w:r w:rsidRPr="00DE1E5A">
        <w:rPr>
          <w:rFonts w:ascii="GHEA Grapalat" w:hAnsi="GHEA Grapalat"/>
          <w:sz w:val="20"/>
          <w:szCs w:val="20"/>
          <w:lang w:val="es-ES"/>
        </w:rPr>
        <w:t xml:space="preserve"> </w:t>
      </w:r>
      <w:r w:rsidRPr="00DE1E5A">
        <w:rPr>
          <w:rFonts w:ascii="GHEA Grapalat" w:hAnsi="GHEA Grapalat" w:cs="Sylfaen"/>
          <w:sz w:val="20"/>
          <w:szCs w:val="20"/>
        </w:rPr>
        <w:t>միաժամանակյա</w:t>
      </w:r>
      <w:r w:rsidRPr="00DE1E5A">
        <w:rPr>
          <w:rFonts w:ascii="GHEA Grapalat" w:hAnsi="GHEA Grapalat"/>
          <w:sz w:val="20"/>
          <w:szCs w:val="20"/>
          <w:lang w:val="es-ES"/>
        </w:rPr>
        <w:t xml:space="preserve"> </w:t>
      </w:r>
      <w:r w:rsidRPr="00DE1E5A">
        <w:rPr>
          <w:rFonts w:ascii="GHEA Grapalat" w:hAnsi="GHEA Grapalat" w:cs="Sylfaen"/>
          <w:sz w:val="20"/>
          <w:szCs w:val="20"/>
        </w:rPr>
        <w:t>մասնակցությունը</w:t>
      </w:r>
      <w:r w:rsidRPr="00DE1E5A">
        <w:rPr>
          <w:rFonts w:ascii="GHEA Grapalat" w:hAnsi="GHEA Grapalat"/>
          <w:sz w:val="20"/>
          <w:szCs w:val="20"/>
          <w:lang w:val="es-ES"/>
        </w:rPr>
        <w:t xml:space="preserve"> </w:t>
      </w:r>
      <w:r w:rsidRPr="00DE1E5A">
        <w:rPr>
          <w:rFonts w:ascii="GHEA Grapalat" w:hAnsi="GHEA Grapalat"/>
          <w:sz w:val="20"/>
          <w:szCs w:val="20"/>
        </w:rPr>
        <w:t>սույն</w:t>
      </w:r>
      <w:r w:rsidRPr="00DE1E5A">
        <w:rPr>
          <w:rFonts w:ascii="GHEA Grapalat" w:hAnsi="GHEA Grapalat"/>
          <w:sz w:val="20"/>
          <w:szCs w:val="20"/>
          <w:lang w:val="es-ES"/>
        </w:rPr>
        <w:t xml:space="preserve"> </w:t>
      </w:r>
      <w:r w:rsidRPr="00DE1E5A">
        <w:rPr>
          <w:rFonts w:ascii="GHEA Grapalat" w:hAnsi="GHEA Grapalat"/>
          <w:sz w:val="20"/>
          <w:szCs w:val="20"/>
        </w:rPr>
        <w:t>ընթացակարգին</w:t>
      </w:r>
      <w:r w:rsidRPr="00DE1E5A">
        <w:rPr>
          <w:rFonts w:ascii="GHEA Grapalat" w:hAnsi="GHEA Grapalat"/>
          <w:sz w:val="20"/>
          <w:szCs w:val="20"/>
          <w:lang w:val="es-ES"/>
        </w:rPr>
        <w:t xml:space="preserve">, </w:t>
      </w:r>
      <w:r w:rsidRPr="00DE1E5A">
        <w:rPr>
          <w:rFonts w:ascii="GHEA Grapalat" w:hAnsi="GHEA Grapalat" w:cs="Sylfaen"/>
          <w:sz w:val="20"/>
          <w:szCs w:val="20"/>
        </w:rPr>
        <w:t>բացառությամբ</w:t>
      </w:r>
      <w:r w:rsidRPr="00DE1E5A">
        <w:rPr>
          <w:rFonts w:ascii="GHEA Grapalat" w:hAnsi="GHEA Grapalat"/>
          <w:sz w:val="20"/>
          <w:szCs w:val="20"/>
          <w:lang w:val="es-ES"/>
        </w:rPr>
        <w:t xml:space="preserve"> </w:t>
      </w:r>
      <w:r w:rsidRPr="00DE1E5A">
        <w:rPr>
          <w:rFonts w:ascii="GHEA Grapalat" w:hAnsi="GHEA Grapalat" w:cs="Sylfaen"/>
          <w:sz w:val="20"/>
          <w:szCs w:val="20"/>
        </w:rPr>
        <w:t>պետության</w:t>
      </w:r>
      <w:r w:rsidRPr="00DE1E5A">
        <w:rPr>
          <w:rFonts w:ascii="GHEA Grapalat" w:hAnsi="GHEA Grapalat"/>
          <w:sz w:val="20"/>
          <w:szCs w:val="20"/>
          <w:lang w:val="es-ES"/>
        </w:rPr>
        <w:t xml:space="preserve"> </w:t>
      </w:r>
      <w:r w:rsidRPr="00DE1E5A">
        <w:rPr>
          <w:rFonts w:ascii="GHEA Grapalat" w:hAnsi="GHEA Grapalat" w:cs="Sylfaen"/>
          <w:sz w:val="20"/>
          <w:szCs w:val="20"/>
        </w:rPr>
        <w:t>կամ</w:t>
      </w:r>
      <w:r w:rsidRPr="00DE1E5A">
        <w:rPr>
          <w:rFonts w:ascii="GHEA Grapalat" w:hAnsi="GHEA Grapalat"/>
          <w:sz w:val="20"/>
          <w:szCs w:val="20"/>
          <w:lang w:val="es-ES"/>
        </w:rPr>
        <w:t xml:space="preserve"> </w:t>
      </w:r>
      <w:r w:rsidRPr="00DE1E5A">
        <w:rPr>
          <w:rFonts w:ascii="GHEA Grapalat" w:hAnsi="GHEA Grapalat" w:cs="Sylfaen"/>
          <w:sz w:val="20"/>
          <w:szCs w:val="20"/>
        </w:rPr>
        <w:t>համայնքների</w:t>
      </w:r>
      <w:r w:rsidRPr="00DE1E5A">
        <w:rPr>
          <w:rFonts w:ascii="GHEA Grapalat" w:hAnsi="GHEA Grapalat"/>
          <w:sz w:val="20"/>
          <w:szCs w:val="20"/>
          <w:lang w:val="es-ES"/>
        </w:rPr>
        <w:t xml:space="preserve"> </w:t>
      </w:r>
      <w:r w:rsidRPr="00DE1E5A">
        <w:rPr>
          <w:rFonts w:ascii="GHEA Grapalat" w:hAnsi="GHEA Grapalat" w:cs="Sylfaen"/>
          <w:sz w:val="20"/>
          <w:szCs w:val="20"/>
        </w:rPr>
        <w:t>կողմից</w:t>
      </w:r>
      <w:r w:rsidRPr="00DE1E5A">
        <w:rPr>
          <w:rFonts w:ascii="GHEA Grapalat" w:hAnsi="GHEA Grapalat"/>
          <w:sz w:val="20"/>
          <w:szCs w:val="20"/>
          <w:lang w:val="es-ES"/>
        </w:rPr>
        <w:t xml:space="preserve"> </w:t>
      </w:r>
      <w:r w:rsidRPr="00DE1E5A">
        <w:rPr>
          <w:rFonts w:ascii="GHEA Grapalat" w:hAnsi="GHEA Grapalat" w:cs="Sylfaen"/>
          <w:sz w:val="20"/>
          <w:szCs w:val="20"/>
        </w:rPr>
        <w:t>հիմնադրված</w:t>
      </w:r>
      <w:r w:rsidRPr="00DE1E5A">
        <w:rPr>
          <w:rFonts w:ascii="GHEA Grapalat" w:hAnsi="GHEA Grapalat"/>
          <w:sz w:val="20"/>
          <w:szCs w:val="20"/>
          <w:lang w:val="es-ES"/>
        </w:rPr>
        <w:t xml:space="preserve"> </w:t>
      </w:r>
      <w:r w:rsidRPr="00DE1E5A">
        <w:rPr>
          <w:rFonts w:ascii="GHEA Grapalat" w:hAnsi="GHEA Grapalat" w:cs="Sylfaen"/>
          <w:sz w:val="20"/>
          <w:szCs w:val="20"/>
        </w:rPr>
        <w:t>կազմակերպությունների</w:t>
      </w:r>
      <w:r w:rsidRPr="00DE1E5A">
        <w:rPr>
          <w:rFonts w:ascii="GHEA Grapalat" w:hAnsi="GHEA Grapalat" w:cs="Sylfaen"/>
          <w:sz w:val="20"/>
          <w:szCs w:val="20"/>
          <w:lang w:val="es-ES"/>
        </w:rPr>
        <w:t xml:space="preserve"> </w:t>
      </w:r>
      <w:r w:rsidRPr="00DE1E5A">
        <w:rPr>
          <w:rFonts w:ascii="GHEA Grapalat" w:hAnsi="GHEA Grapalat" w:cs="Sylfaen"/>
          <w:sz w:val="20"/>
          <w:szCs w:val="20"/>
        </w:rPr>
        <w:t>և</w:t>
      </w:r>
      <w:r w:rsidRPr="00DE1E5A">
        <w:rPr>
          <w:rFonts w:ascii="GHEA Grapalat" w:hAnsi="GHEA Grapalat" w:cs="Sylfaen"/>
          <w:sz w:val="20"/>
          <w:szCs w:val="20"/>
          <w:lang w:val="es-ES"/>
        </w:rPr>
        <w:t xml:space="preserve"> (</w:t>
      </w:r>
      <w:r w:rsidRPr="00DE1E5A">
        <w:rPr>
          <w:rFonts w:ascii="GHEA Grapalat" w:hAnsi="GHEA Grapalat" w:cs="Sylfaen"/>
          <w:sz w:val="20"/>
          <w:szCs w:val="20"/>
        </w:rPr>
        <w:t>կամ</w:t>
      </w:r>
      <w:r w:rsidRPr="00DE1E5A">
        <w:rPr>
          <w:rFonts w:ascii="GHEA Grapalat" w:hAnsi="GHEA Grapalat" w:cs="Sylfaen"/>
          <w:sz w:val="20"/>
          <w:szCs w:val="20"/>
          <w:lang w:val="es-ES"/>
        </w:rPr>
        <w:t xml:space="preserve">) </w:t>
      </w:r>
      <w:r w:rsidRPr="00DE1E5A">
        <w:rPr>
          <w:rFonts w:ascii="GHEA Grapalat" w:hAnsi="GHEA Grapalat" w:cs="Sylfaen"/>
          <w:sz w:val="20"/>
        </w:rPr>
        <w:t>համատեղ</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ործունեության</w:t>
      </w:r>
      <w:r w:rsidRPr="00DE1E5A">
        <w:rPr>
          <w:rFonts w:ascii="GHEA Grapalat" w:hAnsi="GHEA Grapalat" w:cs="Times Armenian"/>
          <w:sz w:val="20"/>
          <w:lang w:val="af-ZA"/>
        </w:rPr>
        <w:t xml:space="preserve"> </w:t>
      </w:r>
      <w:r w:rsidRPr="00DE1E5A">
        <w:rPr>
          <w:rFonts w:ascii="GHEA Grapalat" w:hAnsi="GHEA Grapalat" w:cs="Sylfaen"/>
          <w:sz w:val="20"/>
        </w:rPr>
        <w:t>կար</w:t>
      </w:r>
      <w:r w:rsidRPr="00DE1E5A">
        <w:rPr>
          <w:rFonts w:ascii="GHEA Grapalat" w:hAnsi="GHEA Grapalat" w:cs="Times Armenian"/>
          <w:sz w:val="20"/>
        </w:rPr>
        <w:t>գ</w:t>
      </w:r>
      <w:r w:rsidRPr="00DE1E5A">
        <w:rPr>
          <w:rFonts w:ascii="GHEA Grapalat" w:hAnsi="GHEA Grapalat" w:cs="Sylfaen"/>
          <w:sz w:val="20"/>
        </w:rPr>
        <w:t>ով</w:t>
      </w:r>
      <w:r w:rsidRPr="00DE1E5A">
        <w:rPr>
          <w:rFonts w:ascii="GHEA Grapalat" w:hAnsi="GHEA Grapalat" w:cs="Sylfaen"/>
          <w:sz w:val="20"/>
          <w:lang w:val="af-ZA"/>
        </w:rPr>
        <w:t xml:space="preserve"> </w:t>
      </w:r>
      <w:r w:rsidRPr="00DE1E5A">
        <w:rPr>
          <w:rFonts w:ascii="GHEA Grapalat" w:hAnsi="GHEA Grapalat" w:cs="Times Armenian"/>
          <w:sz w:val="20"/>
          <w:lang w:val="af-ZA"/>
        </w:rPr>
        <w:t>(</w:t>
      </w:r>
      <w:r w:rsidRPr="00DE1E5A">
        <w:rPr>
          <w:rFonts w:ascii="GHEA Grapalat" w:hAnsi="GHEA Grapalat" w:cs="Sylfaen"/>
          <w:sz w:val="20"/>
        </w:rPr>
        <w:t>կոնսորցիումով</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նումների</w:t>
      </w:r>
      <w:r w:rsidRPr="00DE1E5A">
        <w:rPr>
          <w:rFonts w:ascii="GHEA Grapalat" w:hAnsi="GHEA Grapalat" w:cs="Times Armenian"/>
          <w:sz w:val="20"/>
          <w:lang w:val="af-ZA"/>
        </w:rPr>
        <w:t xml:space="preserve"> </w:t>
      </w:r>
      <w:r w:rsidRPr="00DE1E5A">
        <w:rPr>
          <w:rFonts w:ascii="GHEA Grapalat" w:hAnsi="GHEA Grapalat" w:cs="Times Armenian"/>
          <w:sz w:val="20"/>
        </w:rPr>
        <w:t>գ</w:t>
      </w:r>
      <w:r w:rsidRPr="00DE1E5A">
        <w:rPr>
          <w:rFonts w:ascii="GHEA Grapalat" w:hAnsi="GHEA Grapalat" w:cs="Sylfaen"/>
          <w:sz w:val="20"/>
        </w:rPr>
        <w:t>ործընթացին</w:t>
      </w:r>
      <w:r w:rsidRPr="00DE1E5A">
        <w:rPr>
          <w:rFonts w:ascii="GHEA Grapalat" w:hAnsi="GHEA Grapalat" w:cs="Sylfaen"/>
          <w:sz w:val="20"/>
          <w:lang w:val="es-ES"/>
        </w:rPr>
        <w:t xml:space="preserve"> </w:t>
      </w:r>
      <w:r w:rsidRPr="00DE1E5A">
        <w:rPr>
          <w:rFonts w:ascii="GHEA Grapalat" w:hAnsi="GHEA Grapalat" w:cs="Sylfaen"/>
          <w:sz w:val="20"/>
          <w:szCs w:val="20"/>
        </w:rPr>
        <w:t>մասնակցության</w:t>
      </w:r>
      <w:r w:rsidRPr="00DE1E5A">
        <w:rPr>
          <w:rFonts w:ascii="GHEA Grapalat" w:hAnsi="GHEA Grapalat" w:cs="Sylfaen"/>
          <w:sz w:val="20"/>
          <w:szCs w:val="20"/>
          <w:lang w:val="es-ES"/>
        </w:rPr>
        <w:t xml:space="preserve"> </w:t>
      </w:r>
      <w:r w:rsidRPr="00DE1E5A">
        <w:rPr>
          <w:rFonts w:ascii="GHEA Grapalat" w:hAnsi="GHEA Grapalat" w:cs="Sylfaen"/>
          <w:sz w:val="20"/>
          <w:szCs w:val="20"/>
        </w:rPr>
        <w:t>դեպքերի</w:t>
      </w:r>
      <w:r w:rsidRPr="00DE1E5A">
        <w:rPr>
          <w:rFonts w:ascii="GHEA Grapalat" w:hAnsi="GHEA Grapalat" w:cs="Sylfaen"/>
          <w:sz w:val="20"/>
          <w:szCs w:val="20"/>
          <w:lang w:val="es-ES"/>
        </w:rPr>
        <w:t>:</w:t>
      </w:r>
    </w:p>
    <w:p w:rsidR="00024088" w:rsidRPr="00DE1E5A" w:rsidRDefault="00024088" w:rsidP="00024088">
      <w:pPr>
        <w:pStyle w:val="af4"/>
        <w:spacing w:before="0" w:beforeAutospacing="0" w:after="0" w:afterAutospacing="0"/>
        <w:ind w:firstLine="708"/>
        <w:jc w:val="both"/>
        <w:rPr>
          <w:rFonts w:ascii="GHEA Grapalat" w:hAnsi="GHEA Grapalat"/>
          <w:sz w:val="20"/>
          <w:szCs w:val="20"/>
          <w:lang w:val="hy-AM"/>
        </w:rPr>
      </w:pPr>
      <w:r w:rsidRPr="00DE1E5A">
        <w:rPr>
          <w:rFonts w:ascii="GHEA Grapalat" w:hAnsi="GHEA Grapalat"/>
          <w:sz w:val="20"/>
          <w:szCs w:val="20"/>
        </w:rPr>
        <w:t>Կարգի</w:t>
      </w:r>
      <w:r w:rsidRPr="00DE1E5A">
        <w:rPr>
          <w:rFonts w:ascii="GHEA Grapalat" w:hAnsi="GHEA Grapalat"/>
          <w:sz w:val="20"/>
          <w:szCs w:val="20"/>
          <w:lang w:val="es-ES"/>
        </w:rPr>
        <w:t xml:space="preserve"> 119-</w:t>
      </w:r>
      <w:r w:rsidRPr="00DE1E5A">
        <w:rPr>
          <w:rFonts w:ascii="GHEA Grapalat" w:hAnsi="GHEA Grapalat"/>
          <w:sz w:val="20"/>
          <w:szCs w:val="20"/>
        </w:rPr>
        <w:t>րդ</w:t>
      </w:r>
      <w:r w:rsidRPr="00DE1E5A">
        <w:rPr>
          <w:rFonts w:ascii="GHEA Grapalat" w:hAnsi="GHEA Grapalat"/>
          <w:sz w:val="20"/>
          <w:szCs w:val="20"/>
          <w:lang w:val="es-ES"/>
        </w:rPr>
        <w:t xml:space="preserve"> </w:t>
      </w:r>
      <w:r w:rsidRPr="00DE1E5A">
        <w:rPr>
          <w:rFonts w:ascii="GHEA Grapalat" w:hAnsi="GHEA Grapalat"/>
          <w:sz w:val="20"/>
          <w:szCs w:val="20"/>
        </w:rPr>
        <w:t>կետի</w:t>
      </w:r>
      <w:r w:rsidRPr="00DE1E5A">
        <w:rPr>
          <w:rFonts w:ascii="GHEA Grapalat" w:hAnsi="GHEA Grapalat"/>
          <w:sz w:val="20"/>
          <w:szCs w:val="20"/>
          <w:lang w:val="es-ES"/>
        </w:rPr>
        <w:t xml:space="preserve"> </w:t>
      </w:r>
      <w:r w:rsidRPr="00DE1E5A">
        <w:rPr>
          <w:rFonts w:ascii="GHEA Grapalat" w:hAnsi="GHEA Grapalat"/>
          <w:sz w:val="20"/>
          <w:szCs w:val="20"/>
          <w:lang w:val="hy-AM"/>
        </w:rPr>
        <w:t>իմաստով`</w:t>
      </w:r>
    </w:p>
    <w:p w:rsidR="00024088" w:rsidRPr="00DE1E5A" w:rsidRDefault="00024088" w:rsidP="00024088">
      <w:pPr>
        <w:pStyle w:val="af4"/>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sz w:val="20"/>
          <w:szCs w:val="20"/>
          <w:lang w:val="hy-AM"/>
        </w:rPr>
        <w:t>1</w:t>
      </w:r>
      <w:r w:rsidRPr="00DE1E5A">
        <w:rPr>
          <w:rFonts w:ascii="GHEA Grapalat" w:hAnsi="GHEA Grapalat"/>
          <w:color w:val="000000"/>
          <w:sz w:val="20"/>
          <w:szCs w:val="20"/>
          <w:lang w:val="hy-AM"/>
        </w:rPr>
        <w:t xml:space="preserve">) </w:t>
      </w:r>
      <w:r w:rsidRPr="00DE1E5A">
        <w:rPr>
          <w:rFonts w:ascii="GHEA Grapalat" w:hAnsi="GHEA Grapalat"/>
          <w:sz w:val="20"/>
          <w:szCs w:val="20"/>
          <w:lang w:val="hy-AM"/>
        </w:rPr>
        <w:t xml:space="preserve">ֆիզիկական </w:t>
      </w:r>
      <w:r w:rsidRPr="00DE1E5A">
        <w:rPr>
          <w:rFonts w:ascii="GHEA Grapalat" w:hAnsi="GHEA Grapalat" w:cs="GHEA Grapalat"/>
          <w:color w:val="000000"/>
          <w:sz w:val="20"/>
          <w:szCs w:val="20"/>
          <w:lang w:val="hy-AM"/>
        </w:rPr>
        <w:t xml:space="preserve">անձինք համարվում են փոխկապակցված, </w:t>
      </w:r>
      <w:r w:rsidRPr="00DE1E5A">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024088" w:rsidRPr="00DE1E5A" w:rsidRDefault="00024088" w:rsidP="00024088">
      <w:pPr>
        <w:pStyle w:val="af4"/>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024088" w:rsidRPr="00DE1E5A" w:rsidRDefault="00024088" w:rsidP="00024088">
      <w:pPr>
        <w:pStyle w:val="af4"/>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ա. տվյալ իրավաբանական անձի բաժնետոմսերի տաս տոկոսից ավելին տնօրինող մասնակից.</w:t>
      </w:r>
    </w:p>
    <w:p w:rsidR="00024088" w:rsidRPr="00DE1E5A" w:rsidRDefault="00024088" w:rsidP="00024088">
      <w:pPr>
        <w:pStyle w:val="af4"/>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024088" w:rsidRPr="00DE1E5A" w:rsidRDefault="00024088" w:rsidP="00024088">
      <w:pPr>
        <w:pStyle w:val="af4"/>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024088" w:rsidRPr="00DE1E5A" w:rsidRDefault="00024088" w:rsidP="00024088">
      <w:pPr>
        <w:pStyle w:val="af4"/>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024088" w:rsidRPr="00DE1E5A" w:rsidRDefault="00024088" w:rsidP="00024088">
      <w:pPr>
        <w:pStyle w:val="af4"/>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sz w:val="20"/>
          <w:szCs w:val="20"/>
          <w:lang w:val="hy-AM"/>
        </w:rPr>
        <w:t xml:space="preserve">3) ֆիզիկական անձի կարգավիճակ չունեցող մասնակիցները </w:t>
      </w:r>
      <w:r w:rsidRPr="00DE1E5A">
        <w:rPr>
          <w:rFonts w:ascii="GHEA Grapalat" w:hAnsi="GHEA Grapalat"/>
          <w:color w:val="000000"/>
          <w:sz w:val="20"/>
          <w:szCs w:val="20"/>
          <w:lang w:val="hy-AM"/>
        </w:rPr>
        <w:t xml:space="preserve">համարվում են փոխկապակցված, եթե` </w:t>
      </w:r>
    </w:p>
    <w:p w:rsidR="00024088" w:rsidRPr="00DE1E5A" w:rsidRDefault="00024088" w:rsidP="00024088">
      <w:pPr>
        <w:pStyle w:val="af4"/>
        <w:spacing w:before="0" w:beforeAutospacing="0" w:after="0" w:afterAutospacing="0"/>
        <w:ind w:firstLine="269"/>
        <w:jc w:val="both"/>
        <w:rPr>
          <w:rFonts w:ascii="GHEA Grapalat" w:hAnsi="GHEA Grapalat"/>
          <w:color w:val="000000"/>
          <w:sz w:val="20"/>
          <w:szCs w:val="20"/>
          <w:lang w:val="hy-AM"/>
        </w:rPr>
      </w:pPr>
      <w:r w:rsidRPr="00DE1E5A">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024088" w:rsidRPr="00DE1E5A" w:rsidRDefault="00024088" w:rsidP="00024088">
      <w:pPr>
        <w:pStyle w:val="af4"/>
        <w:spacing w:before="0" w:beforeAutospacing="0" w:after="0" w:afterAutospacing="0"/>
        <w:ind w:firstLine="269"/>
        <w:jc w:val="both"/>
        <w:rPr>
          <w:rFonts w:ascii="GHEA Grapalat" w:hAnsi="GHEA Grapalat"/>
          <w:color w:val="000000"/>
          <w:sz w:val="20"/>
          <w:szCs w:val="20"/>
          <w:lang w:val="hy-AM"/>
        </w:rPr>
      </w:pPr>
      <w:r w:rsidRPr="00DE1E5A">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024088" w:rsidRPr="00DE1E5A" w:rsidRDefault="00024088" w:rsidP="00024088">
      <w:pPr>
        <w:pStyle w:val="af4"/>
        <w:spacing w:before="0" w:beforeAutospacing="0" w:after="0" w:afterAutospacing="0"/>
        <w:ind w:firstLine="708"/>
        <w:jc w:val="both"/>
        <w:rPr>
          <w:rFonts w:ascii="Sylfaen" w:hAnsi="Sylfaen"/>
          <w:sz w:val="20"/>
          <w:szCs w:val="20"/>
          <w:lang w:val="hy-AM"/>
        </w:rPr>
      </w:pPr>
      <w:r w:rsidRPr="00DE1E5A">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024088" w:rsidRPr="00DE1E5A" w:rsidRDefault="00024088" w:rsidP="00024088">
      <w:pPr>
        <w:pStyle w:val="af4"/>
        <w:spacing w:before="0" w:beforeAutospacing="0" w:after="0" w:afterAutospacing="0"/>
        <w:ind w:firstLine="708"/>
        <w:jc w:val="both"/>
        <w:rPr>
          <w:rFonts w:ascii="GHEA Grapalat" w:hAnsi="GHEA Grapalat"/>
          <w:color w:val="000000"/>
          <w:sz w:val="20"/>
          <w:szCs w:val="20"/>
          <w:lang w:val="hy-AM"/>
        </w:rPr>
      </w:pPr>
      <w:r w:rsidRPr="00DE1E5A">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024088" w:rsidRPr="00DE1E5A" w:rsidRDefault="00024088" w:rsidP="00024088">
      <w:pPr>
        <w:ind w:firstLine="284"/>
        <w:jc w:val="both"/>
        <w:rPr>
          <w:rFonts w:ascii="GHEA Grapalat" w:hAnsi="GHEA Grapalat"/>
          <w:color w:val="000000"/>
          <w:sz w:val="20"/>
          <w:szCs w:val="20"/>
          <w:lang w:val="hy-AM"/>
        </w:rPr>
      </w:pPr>
      <w:r w:rsidRPr="00DE1E5A">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24088" w:rsidRPr="00DE1E5A" w:rsidRDefault="00024088" w:rsidP="00024088">
      <w:pPr>
        <w:ind w:firstLine="567"/>
        <w:jc w:val="both"/>
        <w:rPr>
          <w:rFonts w:ascii="GHEA Grapalat" w:hAnsi="GHEA Grapalat" w:cs="Arial"/>
          <w:sz w:val="20"/>
          <w:lang w:val="hy-AM"/>
        </w:rPr>
      </w:pPr>
      <w:r w:rsidRPr="00DE1E5A">
        <w:rPr>
          <w:rFonts w:ascii="GHEA Grapalat" w:hAnsi="GHEA Grapalat" w:cs="Arial Armenian"/>
          <w:sz w:val="20"/>
          <w:lang w:val="hy-AM"/>
        </w:rPr>
        <w:t xml:space="preserve">2.4 </w:t>
      </w:r>
      <w:r w:rsidRPr="00DE1E5A">
        <w:rPr>
          <w:rFonts w:ascii="GHEA Grapalat" w:hAnsi="GHEA Grapalat" w:cs="Sylfaen"/>
          <w:sz w:val="20"/>
          <w:lang w:val="hy-AM"/>
        </w:rPr>
        <w:t>Մասնակիցը</w:t>
      </w:r>
      <w:r w:rsidRPr="00DE1E5A">
        <w:rPr>
          <w:rFonts w:ascii="GHEA Grapalat" w:hAnsi="GHEA Grapalat" w:cs="Arial"/>
          <w:sz w:val="20"/>
          <w:lang w:val="hy-AM"/>
        </w:rPr>
        <w:t xml:space="preserve"> </w:t>
      </w:r>
      <w:r w:rsidRPr="00DE1E5A">
        <w:rPr>
          <w:rFonts w:ascii="GHEA Grapalat" w:hAnsi="GHEA Grapalat" w:cs="Sylfaen"/>
          <w:sz w:val="20"/>
          <w:lang w:val="hy-AM"/>
        </w:rPr>
        <w:t>պետք</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ունենա</w:t>
      </w:r>
      <w:r w:rsidRPr="00DE1E5A">
        <w:rPr>
          <w:rFonts w:ascii="GHEA Grapalat" w:hAnsi="GHEA Grapalat" w:cs="Arial"/>
          <w:sz w:val="20"/>
          <w:lang w:val="hy-AM"/>
        </w:rPr>
        <w:t xml:space="preserve"> </w:t>
      </w:r>
      <w:r w:rsidRPr="00DE1E5A">
        <w:rPr>
          <w:rFonts w:ascii="GHEA Grapalat" w:hAnsi="GHEA Grapalat" w:cs="Sylfaen"/>
          <w:sz w:val="20"/>
          <w:lang w:val="hy-AM"/>
        </w:rPr>
        <w:t>կնքվելիք</w:t>
      </w:r>
      <w:r w:rsidRPr="00DE1E5A">
        <w:rPr>
          <w:rFonts w:ascii="GHEA Grapalat" w:hAnsi="GHEA Grapalat" w:cs="Arial"/>
          <w:sz w:val="20"/>
          <w:lang w:val="hy-AM"/>
        </w:rPr>
        <w:t xml:space="preserve"> </w:t>
      </w:r>
      <w:r w:rsidRPr="00DE1E5A">
        <w:rPr>
          <w:rFonts w:ascii="GHEA Grapalat" w:hAnsi="GHEA Grapalat" w:cs="Sylfaen"/>
          <w:sz w:val="20"/>
          <w:lang w:val="hy-AM"/>
        </w:rPr>
        <w:t>պայմանագրով</w:t>
      </w:r>
      <w:r w:rsidRPr="00DE1E5A">
        <w:rPr>
          <w:rFonts w:ascii="GHEA Grapalat" w:hAnsi="GHEA Grapalat" w:cs="Arial"/>
          <w:sz w:val="20"/>
          <w:lang w:val="hy-AM"/>
        </w:rPr>
        <w:t xml:space="preserve"> </w:t>
      </w:r>
      <w:r w:rsidRPr="00DE1E5A">
        <w:rPr>
          <w:rFonts w:ascii="GHEA Grapalat" w:hAnsi="GHEA Grapalat" w:cs="Sylfaen"/>
          <w:sz w:val="20"/>
          <w:lang w:val="hy-AM"/>
        </w:rPr>
        <w:t>նախատեսված</w:t>
      </w:r>
      <w:r w:rsidRPr="00DE1E5A">
        <w:rPr>
          <w:rFonts w:ascii="GHEA Grapalat" w:hAnsi="GHEA Grapalat" w:cs="Arial"/>
          <w:sz w:val="20"/>
          <w:lang w:val="hy-AM"/>
        </w:rPr>
        <w:t xml:space="preserve"> </w:t>
      </w:r>
      <w:r w:rsidRPr="00DE1E5A">
        <w:rPr>
          <w:rFonts w:ascii="GHEA Grapalat" w:hAnsi="GHEA Grapalat" w:cs="Sylfaen"/>
          <w:sz w:val="20"/>
          <w:lang w:val="hy-AM"/>
        </w:rPr>
        <w:t>պարտավորությունների</w:t>
      </w:r>
      <w:r w:rsidRPr="00DE1E5A">
        <w:rPr>
          <w:rFonts w:ascii="GHEA Grapalat" w:hAnsi="GHEA Grapalat" w:cs="Arial"/>
          <w:sz w:val="20"/>
          <w:lang w:val="hy-AM"/>
        </w:rPr>
        <w:t xml:space="preserve"> </w:t>
      </w:r>
      <w:r w:rsidRPr="00DE1E5A">
        <w:rPr>
          <w:rFonts w:ascii="GHEA Grapalat" w:hAnsi="GHEA Grapalat" w:cs="Sylfaen"/>
          <w:sz w:val="20"/>
          <w:lang w:val="hy-AM"/>
        </w:rPr>
        <w:t>կատարման</w:t>
      </w:r>
      <w:r w:rsidRPr="00DE1E5A">
        <w:rPr>
          <w:rFonts w:ascii="GHEA Grapalat" w:hAnsi="GHEA Grapalat" w:cs="Arial"/>
          <w:sz w:val="20"/>
          <w:lang w:val="hy-AM"/>
        </w:rPr>
        <w:t xml:space="preserve"> </w:t>
      </w:r>
      <w:r w:rsidRPr="00DE1E5A">
        <w:rPr>
          <w:rFonts w:ascii="GHEA Grapalat" w:hAnsi="GHEA Grapalat" w:cs="Sylfaen"/>
          <w:sz w:val="20"/>
          <w:lang w:val="hy-AM"/>
        </w:rPr>
        <w:t>համար</w:t>
      </w:r>
      <w:r w:rsidRPr="00DE1E5A">
        <w:rPr>
          <w:rFonts w:ascii="GHEA Grapalat" w:hAnsi="GHEA Grapalat" w:cs="Arial"/>
          <w:sz w:val="20"/>
          <w:lang w:val="hy-AM"/>
        </w:rPr>
        <w:t xml:space="preserve"> </w:t>
      </w:r>
      <w:r w:rsidRPr="00DE1E5A">
        <w:rPr>
          <w:rFonts w:ascii="GHEA Grapalat" w:hAnsi="GHEA Grapalat" w:cs="Sylfaen"/>
          <w:sz w:val="20"/>
          <w:lang w:val="hy-AM"/>
        </w:rPr>
        <w:t>պահանջվող</w:t>
      </w:r>
      <w:r w:rsidRPr="00DE1E5A">
        <w:rPr>
          <w:rFonts w:ascii="GHEA Grapalat" w:hAnsi="GHEA Grapalat" w:cs="Arial"/>
          <w:sz w:val="20"/>
          <w:lang w:val="hy-AM"/>
        </w:rPr>
        <w:t>`</w:t>
      </w:r>
    </w:p>
    <w:p w:rsidR="00024088" w:rsidRPr="00DE1E5A" w:rsidRDefault="00024088" w:rsidP="00024088">
      <w:pPr>
        <w:ind w:firstLine="567"/>
        <w:jc w:val="both"/>
        <w:rPr>
          <w:rFonts w:ascii="GHEA Grapalat" w:hAnsi="GHEA Grapalat" w:cs="Arial"/>
          <w:sz w:val="20"/>
          <w:lang w:val="hy-AM"/>
        </w:rPr>
      </w:pPr>
      <w:r w:rsidRPr="00DE1E5A">
        <w:rPr>
          <w:rFonts w:ascii="GHEA Grapalat" w:hAnsi="GHEA Grapalat" w:cs="Arial"/>
          <w:sz w:val="20"/>
          <w:lang w:val="es-ES"/>
        </w:rPr>
        <w:t>1</w:t>
      </w:r>
      <w:r w:rsidRPr="00DE1E5A">
        <w:rPr>
          <w:rFonts w:ascii="GHEA Grapalat" w:hAnsi="GHEA Grapalat" w:cs="Arial Armenian"/>
          <w:sz w:val="20"/>
          <w:lang w:val="hy-AM"/>
        </w:rPr>
        <w:t xml:space="preserve">) </w:t>
      </w:r>
      <w:r w:rsidRPr="00DE1E5A">
        <w:rPr>
          <w:rFonts w:ascii="GHEA Grapalat" w:hAnsi="GHEA Grapalat" w:cs="Sylfaen"/>
          <w:sz w:val="20"/>
          <w:lang w:val="hy-AM"/>
        </w:rPr>
        <w:t>մասնագիտական</w:t>
      </w:r>
      <w:r w:rsidRPr="00DE1E5A">
        <w:rPr>
          <w:rFonts w:ascii="GHEA Grapalat" w:hAnsi="GHEA Grapalat" w:cs="Arial"/>
          <w:sz w:val="20"/>
          <w:lang w:val="hy-AM"/>
        </w:rPr>
        <w:t xml:space="preserve"> </w:t>
      </w:r>
      <w:r w:rsidRPr="00DE1E5A">
        <w:rPr>
          <w:rFonts w:ascii="GHEA Grapalat" w:hAnsi="GHEA Grapalat" w:cs="Sylfaen"/>
          <w:sz w:val="20"/>
          <w:lang w:val="hy-AM"/>
        </w:rPr>
        <w:t>փորձառություն</w:t>
      </w:r>
      <w:r w:rsidRPr="00DE1E5A">
        <w:rPr>
          <w:rFonts w:ascii="GHEA Grapalat" w:hAnsi="GHEA Grapalat" w:cs="Arial"/>
          <w:sz w:val="20"/>
          <w:lang w:val="hy-AM"/>
        </w:rPr>
        <w:t>,</w:t>
      </w:r>
    </w:p>
    <w:p w:rsidR="00024088" w:rsidRPr="00DE1E5A" w:rsidRDefault="00024088" w:rsidP="00024088">
      <w:pPr>
        <w:ind w:firstLine="567"/>
        <w:jc w:val="both"/>
        <w:rPr>
          <w:rFonts w:ascii="GHEA Grapalat" w:hAnsi="GHEA Grapalat" w:cs="Arial"/>
          <w:sz w:val="20"/>
          <w:lang w:val="hy-AM"/>
        </w:rPr>
      </w:pPr>
      <w:r w:rsidRPr="00DE1E5A">
        <w:rPr>
          <w:rFonts w:ascii="GHEA Grapalat" w:hAnsi="GHEA Grapalat" w:cs="Arial Armenian"/>
          <w:sz w:val="20"/>
          <w:lang w:val="es-ES"/>
        </w:rPr>
        <w:t>2</w:t>
      </w:r>
      <w:r w:rsidRPr="00DE1E5A">
        <w:rPr>
          <w:rFonts w:ascii="GHEA Grapalat" w:hAnsi="GHEA Grapalat" w:cs="Arial Armenian"/>
          <w:sz w:val="20"/>
          <w:lang w:val="hy-AM"/>
        </w:rPr>
        <w:t xml:space="preserve">) </w:t>
      </w:r>
      <w:r w:rsidRPr="00DE1E5A">
        <w:rPr>
          <w:rFonts w:ascii="GHEA Grapalat" w:hAnsi="GHEA Grapalat" w:cs="Sylfaen"/>
          <w:sz w:val="20"/>
          <w:lang w:val="hy-AM"/>
        </w:rPr>
        <w:t>տեխնիկական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Arial"/>
          <w:sz w:val="20"/>
          <w:lang w:val="hy-AM"/>
        </w:rPr>
        <w:t>,</w:t>
      </w:r>
    </w:p>
    <w:p w:rsidR="00024088" w:rsidRPr="00DE1E5A" w:rsidRDefault="00024088" w:rsidP="00024088">
      <w:pPr>
        <w:ind w:firstLine="567"/>
        <w:jc w:val="both"/>
        <w:rPr>
          <w:rFonts w:ascii="GHEA Grapalat" w:hAnsi="GHEA Grapalat" w:cs="Arial"/>
          <w:sz w:val="20"/>
          <w:lang w:val="hy-AM"/>
        </w:rPr>
      </w:pPr>
      <w:r w:rsidRPr="00DE1E5A">
        <w:rPr>
          <w:rFonts w:ascii="GHEA Grapalat" w:hAnsi="GHEA Grapalat" w:cs="Arial Armenian"/>
          <w:sz w:val="20"/>
          <w:lang w:val="es-ES"/>
        </w:rPr>
        <w:t>3</w:t>
      </w:r>
      <w:r w:rsidRPr="00DE1E5A">
        <w:rPr>
          <w:rFonts w:ascii="GHEA Grapalat" w:hAnsi="GHEA Grapalat" w:cs="Arial Armenian"/>
          <w:sz w:val="20"/>
          <w:lang w:val="hy-AM"/>
        </w:rPr>
        <w:t xml:space="preserve">) </w:t>
      </w:r>
      <w:r w:rsidRPr="00DE1E5A">
        <w:rPr>
          <w:rFonts w:ascii="GHEA Grapalat" w:hAnsi="GHEA Grapalat" w:cs="Sylfaen"/>
          <w:sz w:val="20"/>
          <w:lang w:val="hy-AM"/>
        </w:rPr>
        <w:t>ֆինանսական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Arial"/>
          <w:sz w:val="20"/>
          <w:lang w:val="hy-AM"/>
        </w:rPr>
        <w:t>,</w:t>
      </w:r>
    </w:p>
    <w:p w:rsidR="00024088" w:rsidRPr="00DE1E5A" w:rsidRDefault="00024088" w:rsidP="00024088">
      <w:pPr>
        <w:ind w:firstLine="567"/>
        <w:jc w:val="both"/>
        <w:rPr>
          <w:rFonts w:ascii="GHEA Grapalat" w:hAnsi="GHEA Grapalat" w:cs="Arial Armenian"/>
          <w:sz w:val="20"/>
          <w:lang w:val="hy-AM"/>
        </w:rPr>
      </w:pPr>
      <w:r w:rsidRPr="00DE1E5A">
        <w:rPr>
          <w:rFonts w:ascii="GHEA Grapalat" w:hAnsi="GHEA Grapalat" w:cs="Arial Armenian"/>
          <w:sz w:val="20"/>
          <w:lang w:val="hy-AM"/>
        </w:rPr>
        <w:lastRenderedPageBreak/>
        <w:t xml:space="preserve">4) </w:t>
      </w:r>
      <w:r w:rsidRPr="00DE1E5A">
        <w:rPr>
          <w:rFonts w:ascii="GHEA Grapalat" w:hAnsi="GHEA Grapalat" w:cs="Sylfaen"/>
          <w:sz w:val="20"/>
          <w:lang w:val="hy-AM"/>
        </w:rPr>
        <w:t>աշխատանքային</w:t>
      </w:r>
      <w:r w:rsidRPr="00DE1E5A">
        <w:rPr>
          <w:rFonts w:ascii="GHEA Grapalat" w:hAnsi="GHEA Grapalat" w:cs="Arial"/>
          <w:sz w:val="20"/>
          <w:lang w:val="hy-AM"/>
        </w:rPr>
        <w:t xml:space="preserve"> </w:t>
      </w:r>
      <w:r w:rsidRPr="00DE1E5A">
        <w:rPr>
          <w:rFonts w:ascii="GHEA Grapalat" w:hAnsi="GHEA Grapalat" w:cs="Sylfaen"/>
          <w:sz w:val="20"/>
          <w:lang w:val="hy-AM"/>
        </w:rPr>
        <w:t>ռեսուրսներ</w:t>
      </w:r>
      <w:r w:rsidRPr="00DE1E5A">
        <w:rPr>
          <w:rFonts w:ascii="GHEA Grapalat" w:hAnsi="GHEA Grapalat" w:cs="Tahoma"/>
          <w:sz w:val="20"/>
          <w:lang w:val="hy-AM"/>
        </w:rPr>
        <w:t>։</w:t>
      </w:r>
    </w:p>
    <w:p w:rsidR="00024088" w:rsidRPr="00DE1E5A" w:rsidRDefault="00024088" w:rsidP="00024088">
      <w:pPr>
        <w:ind w:firstLine="567"/>
        <w:jc w:val="both"/>
        <w:rPr>
          <w:rFonts w:ascii="GHEA Grapalat" w:hAnsi="GHEA Grapalat" w:cs="Arial"/>
          <w:sz w:val="20"/>
          <w:lang w:val="hy-AM"/>
        </w:rPr>
      </w:pPr>
      <w:r w:rsidRPr="00DE1E5A">
        <w:rPr>
          <w:rFonts w:ascii="GHEA Grapalat" w:hAnsi="GHEA Grapalat" w:cs="Arial"/>
          <w:sz w:val="20"/>
          <w:lang w:val="hy-AM"/>
        </w:rPr>
        <w:t xml:space="preserve">2.5 </w:t>
      </w:r>
      <w:r w:rsidRPr="00DE1E5A">
        <w:rPr>
          <w:rFonts w:ascii="GHEA Grapalat" w:hAnsi="GHEA Grapalat" w:cs="Sylfaen"/>
          <w:sz w:val="20"/>
          <w:lang w:val="hy-AM"/>
        </w:rPr>
        <w:t>Մասնակցին ներկայացվող</w:t>
      </w:r>
      <w:r w:rsidRPr="00DE1E5A">
        <w:rPr>
          <w:rFonts w:ascii="GHEA Grapalat" w:hAnsi="GHEA Grapalat" w:cs="Arial"/>
          <w:sz w:val="20"/>
          <w:lang w:val="hy-AM"/>
        </w:rPr>
        <w:t>`</w:t>
      </w:r>
    </w:p>
    <w:p w:rsidR="00024088" w:rsidRPr="00DE1E5A" w:rsidRDefault="00024088" w:rsidP="00024088">
      <w:pPr>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1) </w:t>
      </w:r>
      <w:r w:rsidRPr="00DE1E5A">
        <w:rPr>
          <w:rFonts w:ascii="GHEA Grapalat" w:hAnsi="GHEA Grapalat" w:cs="Arial Armenian"/>
          <w:sz w:val="14"/>
          <w:lang w:val="hy-AM"/>
        </w:rPr>
        <w:t>&lt;&lt;</w:t>
      </w:r>
      <w:r w:rsidRPr="00DE1E5A">
        <w:rPr>
          <w:rFonts w:ascii="GHEA Grapalat" w:hAnsi="GHEA Grapalat" w:cs="Sylfaen"/>
          <w:sz w:val="20"/>
          <w:lang w:val="hy-AM"/>
        </w:rPr>
        <w:t>Մասնագիտական</w:t>
      </w:r>
      <w:r w:rsidRPr="00DE1E5A">
        <w:rPr>
          <w:rFonts w:ascii="GHEA Grapalat" w:hAnsi="GHEA Grapalat" w:cs="Arial Armenian"/>
          <w:sz w:val="20"/>
          <w:lang w:val="hy-AM"/>
        </w:rPr>
        <w:t xml:space="preserve"> </w:t>
      </w:r>
      <w:r w:rsidRPr="00DE1E5A">
        <w:rPr>
          <w:rFonts w:ascii="GHEA Grapalat" w:hAnsi="GHEA Grapalat" w:cs="Sylfaen"/>
          <w:sz w:val="20"/>
          <w:lang w:val="hy-AM"/>
        </w:rPr>
        <w:t>փորձառություն</w:t>
      </w:r>
      <w:r w:rsidRPr="00DE1E5A">
        <w:rPr>
          <w:rFonts w:ascii="GHEA Grapalat" w:hAnsi="GHEA Grapalat" w:cs="Sylfaen"/>
          <w:sz w:val="14"/>
          <w:lang w:val="hy-AM"/>
        </w:rPr>
        <w:t>&gt;&gt;</w:t>
      </w:r>
      <w:r w:rsidRPr="00DE1E5A">
        <w:rPr>
          <w:rFonts w:ascii="GHEA Grapalat" w:hAnsi="GHEA Grapalat" w:cs="Arial Armenian"/>
          <w:sz w:val="20"/>
          <w:lang w:val="hy-AM"/>
        </w:rPr>
        <w:t xml:space="preserve"> որակավորման չափանիշը սահմանվում և </w:t>
      </w:r>
      <w:r w:rsidRPr="00DE1E5A">
        <w:rPr>
          <w:rFonts w:ascii="GHEA Grapalat" w:hAnsi="GHEA Grapalat" w:cs="Sylfaen"/>
          <w:sz w:val="20"/>
          <w:lang w:val="hy-AM"/>
        </w:rPr>
        <w:t>գնահատվում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հետևյալ</w:t>
      </w:r>
      <w:r w:rsidRPr="00DE1E5A">
        <w:rPr>
          <w:rFonts w:ascii="GHEA Grapalat" w:hAnsi="GHEA Grapalat" w:cs="Arial Armenian"/>
          <w:sz w:val="20"/>
          <w:lang w:val="hy-AM"/>
        </w:rPr>
        <w:t xml:space="preserve"> </w:t>
      </w:r>
      <w:r w:rsidRPr="00DE1E5A">
        <w:rPr>
          <w:rFonts w:ascii="GHEA Grapalat" w:hAnsi="GHEA Grapalat" w:cs="Sylfaen"/>
          <w:sz w:val="20"/>
          <w:lang w:val="hy-AM"/>
        </w:rPr>
        <w:t>կարգով</w:t>
      </w:r>
      <w:r w:rsidRPr="00DE1E5A">
        <w:rPr>
          <w:rFonts w:ascii="GHEA Grapalat" w:hAnsi="GHEA Grapalat" w:cs="Arial Armenian"/>
          <w:sz w:val="20"/>
          <w:lang w:val="hy-AM"/>
        </w:rPr>
        <w:t>`</w:t>
      </w:r>
    </w:p>
    <w:p w:rsidR="00024088" w:rsidRPr="00DE1E5A" w:rsidRDefault="00024088" w:rsidP="00024088">
      <w:pPr>
        <w:ind w:firstLine="567"/>
        <w:jc w:val="both"/>
        <w:rPr>
          <w:rFonts w:ascii="GHEA Grapalat" w:hAnsi="GHEA Grapalat" w:cs="Arial Armenian"/>
          <w:sz w:val="20"/>
          <w:lang w:val="hy-AM"/>
        </w:rPr>
      </w:pPr>
      <w:r w:rsidRPr="00DE1E5A">
        <w:rPr>
          <w:rFonts w:ascii="GHEA Grapalat" w:hAnsi="GHEA Grapalat" w:cs="Arial Armenian"/>
          <w:sz w:val="20"/>
          <w:lang w:val="hy-AM"/>
        </w:rPr>
        <w:t>ա. մ</w:t>
      </w:r>
      <w:r w:rsidRPr="00DE1E5A">
        <w:rPr>
          <w:rFonts w:ascii="GHEA Grapalat" w:hAnsi="GHEA Grapalat" w:cs="Sylfaen"/>
          <w:sz w:val="20"/>
          <w:lang w:val="hy-AM"/>
        </w:rPr>
        <w:t>ասնակիցը</w:t>
      </w:r>
      <w:r w:rsidRPr="00DE1E5A">
        <w:rPr>
          <w:rFonts w:ascii="GHEA Grapalat" w:hAnsi="GHEA Grapalat" w:cs="Arial Armenian"/>
          <w:sz w:val="20"/>
          <w:lang w:val="hy-AM"/>
        </w:rPr>
        <w:t xml:space="preserve"> </w:t>
      </w:r>
      <w:r w:rsidRPr="00DE1E5A">
        <w:rPr>
          <w:rFonts w:ascii="GHEA Grapalat" w:hAnsi="GHEA Grapalat" w:cs="Sylfaen"/>
          <w:sz w:val="20"/>
          <w:lang w:val="hy-AM"/>
        </w:rPr>
        <w:t>հայտով</w:t>
      </w:r>
      <w:r w:rsidRPr="00DE1E5A">
        <w:rPr>
          <w:rFonts w:ascii="GHEA Grapalat" w:hAnsi="GHEA Grapalat" w:cs="Arial Armenian"/>
          <w:sz w:val="20"/>
          <w:lang w:val="hy-AM"/>
        </w:rPr>
        <w:t xml:space="preserve"> </w:t>
      </w:r>
      <w:r w:rsidRPr="00DE1E5A">
        <w:rPr>
          <w:rFonts w:ascii="GHEA Grapalat" w:hAnsi="GHEA Grapalat" w:cs="Sylfaen"/>
          <w:sz w:val="20"/>
          <w:lang w:val="hy-AM"/>
        </w:rPr>
        <w:t>ներկայացնում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իր կողմից հաստատված </w:t>
      </w:r>
      <w:r w:rsidRPr="00DE1E5A">
        <w:rPr>
          <w:rFonts w:ascii="GHEA Grapalat" w:hAnsi="GHEA Grapalat" w:cs="Sylfaen"/>
          <w:sz w:val="20"/>
          <w:lang w:val="hy-AM"/>
        </w:rPr>
        <w:t>հայտարարություն` համանման (նմանատիպ) պայմանագրի կատարման փորձառություն ունենալու մասին:</w:t>
      </w:r>
      <w:r w:rsidRPr="00DE1E5A">
        <w:rPr>
          <w:rFonts w:ascii="GHEA Grapalat" w:hAnsi="GHEA Grapalat" w:cs="Arial Armenian"/>
          <w:sz w:val="20"/>
          <w:lang w:val="hy-AM"/>
        </w:rPr>
        <w:t xml:space="preserve"> </w:t>
      </w:r>
    </w:p>
    <w:p w:rsidR="00024088" w:rsidRPr="00DE1E5A" w:rsidRDefault="00024088" w:rsidP="00024088">
      <w:pPr>
        <w:ind w:firstLine="567"/>
        <w:jc w:val="both"/>
        <w:rPr>
          <w:rFonts w:ascii="GHEA Grapalat" w:hAnsi="GHEA Grapalat" w:cs="Arial Armenian"/>
          <w:sz w:val="20"/>
          <w:lang w:val="hy-AM"/>
        </w:rPr>
      </w:pPr>
      <w:r w:rsidRPr="00DE1E5A">
        <w:rPr>
          <w:rFonts w:ascii="GHEA Grapalat" w:hAnsi="GHEA Grapalat" w:cs="Sylfaen"/>
          <w:sz w:val="20"/>
          <w:lang w:val="hy-AM"/>
        </w:rPr>
        <w:t>Սույն ընթացակարգի իմաստով ն</w:t>
      </w:r>
      <w:r w:rsidRPr="00DE1E5A">
        <w:rPr>
          <w:rFonts w:ascii="GHEA Grapalat" w:hAnsi="GHEA Grapalat" w:cs="Arial Armenian"/>
          <w:sz w:val="20"/>
          <w:szCs w:val="20"/>
          <w:lang w:val="hy-AM" w:eastAsia="ru-RU"/>
        </w:rPr>
        <w:t xml:space="preserve">մանատիպ են համարվում </w:t>
      </w:r>
      <w:r w:rsidR="000911E5" w:rsidRPr="000502F1">
        <w:rPr>
          <w:rFonts w:ascii="GHEA Grapalat" w:hAnsi="GHEA Grapalat" w:cs="Arial Armenian"/>
          <w:sz w:val="20"/>
          <w:szCs w:val="20"/>
          <w:highlight w:val="yellow"/>
          <w:u w:val="single"/>
          <w:lang w:val="hy-AM" w:eastAsia="ru-RU"/>
        </w:rPr>
        <w:t>հեղուկ վառելիքի</w:t>
      </w:r>
      <w:r w:rsidRPr="00DE1E5A">
        <w:rPr>
          <w:rFonts w:ascii="GHEA Grapalat" w:hAnsi="GHEA Grapalat" w:cs="Arial Armenian"/>
          <w:sz w:val="20"/>
          <w:szCs w:val="20"/>
          <w:lang w:val="hy-AM" w:eastAsia="ru-RU"/>
        </w:rPr>
        <w:t xml:space="preserve"> </w:t>
      </w:r>
      <w:r w:rsidRPr="00DE1E5A">
        <w:rPr>
          <w:rFonts w:ascii="GHEA Grapalat" w:hAnsi="GHEA Grapalat" w:cs="Arial Armenian"/>
          <w:sz w:val="20"/>
          <w:lang w:val="hy-AM"/>
        </w:rPr>
        <w:t>ապրանքների մատակարարված լինելը</w:t>
      </w:r>
      <w:r w:rsidRPr="00DE1E5A">
        <w:rPr>
          <w:rFonts w:ascii="GHEA Grapalat" w:hAnsi="GHEA Grapalat" w:cs="Arial Armenian"/>
          <w:sz w:val="20"/>
          <w:szCs w:val="20"/>
          <w:lang w:val="hy-AM" w:eastAsia="ru-RU"/>
        </w:rPr>
        <w:t xml:space="preserve">։  </w:t>
      </w:r>
    </w:p>
    <w:p w:rsidR="00024088" w:rsidRPr="00DE1E5A" w:rsidRDefault="00024088" w:rsidP="00024088">
      <w:pPr>
        <w:ind w:firstLine="567"/>
        <w:jc w:val="both"/>
        <w:rPr>
          <w:rFonts w:ascii="GHEA Grapalat" w:hAnsi="GHEA Grapalat" w:cs="Tahoma"/>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r w:rsidRPr="00DE1E5A">
        <w:rPr>
          <w:rFonts w:ascii="GHEA Grapalat" w:hAnsi="GHEA Grapalat" w:cs="Tahoma"/>
          <w:sz w:val="20"/>
          <w:lang w:val="hy-AM"/>
        </w:rPr>
        <w:t>.</w:t>
      </w:r>
    </w:p>
    <w:p w:rsidR="00024088" w:rsidRPr="00DE1E5A" w:rsidRDefault="00024088" w:rsidP="00024088">
      <w:pPr>
        <w:ind w:firstLine="567"/>
        <w:jc w:val="both"/>
        <w:rPr>
          <w:rFonts w:ascii="GHEA Grapalat" w:hAnsi="GHEA Grapalat" w:cs="Sylfaen"/>
          <w:sz w:val="20"/>
          <w:vertAlign w:val="superscript"/>
          <w:lang w:val="hy-AM"/>
        </w:rPr>
      </w:pPr>
      <w:r w:rsidRPr="00DE1E5A">
        <w:rPr>
          <w:rFonts w:ascii="GHEA Grapalat" w:hAnsi="GHEA Grapalat" w:cs="Arial Armenian"/>
          <w:sz w:val="20"/>
          <w:lang w:val="hy-AM"/>
        </w:rPr>
        <w:t xml:space="preserve">2) </w:t>
      </w:r>
      <w:r w:rsidRPr="00DE1E5A">
        <w:rPr>
          <w:rFonts w:ascii="GHEA Grapalat" w:hAnsi="GHEA Grapalat" w:cs="Arial Armenian"/>
          <w:sz w:val="14"/>
          <w:lang w:val="hy-AM"/>
        </w:rPr>
        <w:t>&lt;&lt;</w:t>
      </w:r>
      <w:r w:rsidRPr="00DE1E5A">
        <w:rPr>
          <w:rFonts w:ascii="GHEA Grapalat" w:hAnsi="GHEA Grapalat" w:cs="Sylfaen"/>
          <w:sz w:val="20"/>
          <w:lang w:val="hy-AM"/>
        </w:rPr>
        <w:t>Տեխնիկական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w:t>
      </w:r>
      <w:r w:rsidRPr="00DE1E5A">
        <w:rPr>
          <w:rFonts w:ascii="GHEA Grapalat" w:hAnsi="GHEA Grapalat" w:cs="Sylfaen"/>
          <w:sz w:val="14"/>
          <w:lang w:val="hy-AM"/>
        </w:rPr>
        <w:t xml:space="preserve">&gt;&gt; </w:t>
      </w:r>
      <w:r w:rsidRPr="00DE1E5A">
        <w:rPr>
          <w:rFonts w:ascii="GHEA Grapalat" w:hAnsi="GHEA Grapalat" w:cs="Arial Armenian"/>
          <w:sz w:val="20"/>
          <w:lang w:val="hy-AM"/>
        </w:rPr>
        <w:t xml:space="preserve">որակավորման չափանիշը սահմանվում և </w:t>
      </w:r>
      <w:r w:rsidRPr="00DE1E5A">
        <w:rPr>
          <w:rFonts w:ascii="GHEA Grapalat" w:hAnsi="GHEA Grapalat" w:cs="Sylfaen"/>
          <w:sz w:val="20"/>
          <w:lang w:val="hy-AM"/>
        </w:rPr>
        <w:t>գնահատվում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հետևյալ</w:t>
      </w:r>
      <w:r w:rsidRPr="00DE1E5A">
        <w:rPr>
          <w:rFonts w:ascii="GHEA Grapalat" w:hAnsi="GHEA Grapalat" w:cs="Arial Armenian"/>
          <w:sz w:val="20"/>
          <w:lang w:val="hy-AM"/>
        </w:rPr>
        <w:t xml:space="preserve"> </w:t>
      </w:r>
      <w:r w:rsidRPr="00DE1E5A">
        <w:rPr>
          <w:rFonts w:ascii="GHEA Grapalat" w:hAnsi="GHEA Grapalat" w:cs="Sylfaen"/>
          <w:sz w:val="20"/>
          <w:lang w:val="hy-AM"/>
        </w:rPr>
        <w:t>կարգով</w:t>
      </w:r>
      <w:r w:rsidRPr="00DE1E5A">
        <w:rPr>
          <w:rFonts w:ascii="GHEA Grapalat" w:hAnsi="GHEA Grapalat" w:cs="Sylfaen"/>
          <w:sz w:val="20"/>
          <w:vertAlign w:val="superscript"/>
          <w:lang w:val="hy-AM"/>
        </w:rPr>
        <w:t>`</w:t>
      </w:r>
    </w:p>
    <w:p w:rsidR="00024088" w:rsidRPr="00BC3753" w:rsidRDefault="00024088" w:rsidP="00024088">
      <w:pPr>
        <w:ind w:firstLine="567"/>
        <w:jc w:val="both"/>
        <w:rPr>
          <w:rFonts w:ascii="GHEA Grapalat" w:hAnsi="GHEA Grapalat" w:cs="Arial Armenian"/>
          <w:sz w:val="20"/>
          <w:lang w:val="hy-AM"/>
        </w:rPr>
      </w:pPr>
      <w:r w:rsidRPr="00DE1E5A">
        <w:rPr>
          <w:rFonts w:ascii="GHEA Grapalat" w:hAnsi="GHEA Grapalat" w:cs="Arial Armenian"/>
          <w:sz w:val="20"/>
          <w:lang w:val="hy-AM"/>
        </w:rPr>
        <w:t>ա. մ</w:t>
      </w:r>
      <w:r w:rsidRPr="00DE1E5A">
        <w:rPr>
          <w:rFonts w:ascii="GHEA Grapalat" w:hAnsi="GHEA Grapalat" w:cs="Sylfaen"/>
          <w:sz w:val="20"/>
          <w:lang w:val="hy-AM"/>
        </w:rPr>
        <w:t>ասնակիցը</w:t>
      </w:r>
      <w:r w:rsidRPr="00DE1E5A">
        <w:rPr>
          <w:rFonts w:ascii="GHEA Grapalat" w:hAnsi="GHEA Grapalat" w:cs="Arial Armenian"/>
          <w:sz w:val="20"/>
          <w:lang w:val="hy-AM"/>
        </w:rPr>
        <w:t xml:space="preserve"> </w:t>
      </w:r>
      <w:r w:rsidRPr="00DE1E5A">
        <w:rPr>
          <w:rFonts w:ascii="GHEA Grapalat" w:hAnsi="GHEA Grapalat" w:cs="Sylfaen"/>
          <w:sz w:val="20"/>
          <w:lang w:val="hy-AM"/>
        </w:rPr>
        <w:t>հայտով</w:t>
      </w:r>
      <w:r w:rsidRPr="00DE1E5A">
        <w:rPr>
          <w:rFonts w:ascii="GHEA Grapalat" w:hAnsi="GHEA Grapalat" w:cs="Arial Armenian"/>
          <w:sz w:val="20"/>
          <w:lang w:val="hy-AM"/>
        </w:rPr>
        <w:t xml:space="preserve"> </w:t>
      </w:r>
      <w:r w:rsidRPr="00DE1E5A">
        <w:rPr>
          <w:rFonts w:ascii="GHEA Grapalat" w:hAnsi="GHEA Grapalat" w:cs="Sylfaen"/>
          <w:sz w:val="20"/>
          <w:lang w:val="hy-AM"/>
        </w:rPr>
        <w:t>ներկայացնում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իր կողմից հաստատված </w:t>
      </w:r>
      <w:r w:rsidRPr="00DE1E5A">
        <w:rPr>
          <w:rFonts w:ascii="GHEA Grapalat" w:hAnsi="GHEA Grapalat" w:cs="Sylfaen"/>
          <w:sz w:val="20"/>
          <w:lang w:val="hy-AM"/>
        </w:rPr>
        <w:t>հայտարարություն</w:t>
      </w:r>
      <w:r w:rsidRPr="00DE1E5A">
        <w:rPr>
          <w:rFonts w:ascii="GHEA Grapalat" w:hAnsi="GHEA Grapalat" w:cs="Arial Armenian"/>
          <w:sz w:val="20"/>
          <w:lang w:val="hy-AM"/>
        </w:rPr>
        <w:t xml:space="preserve"> կնքվելիք </w:t>
      </w:r>
      <w:r w:rsidRPr="00DE1E5A">
        <w:rPr>
          <w:rFonts w:ascii="GHEA Grapalat" w:hAnsi="GHEA Grapalat" w:cs="Sylfaen"/>
          <w:sz w:val="20"/>
          <w:lang w:val="hy-AM"/>
        </w:rPr>
        <w:t>պայմանագրի</w:t>
      </w:r>
      <w:r w:rsidRPr="00DE1E5A">
        <w:rPr>
          <w:rFonts w:ascii="GHEA Grapalat" w:hAnsi="GHEA Grapalat" w:cs="Arial Armenian"/>
          <w:sz w:val="20"/>
          <w:lang w:val="hy-AM"/>
        </w:rPr>
        <w:t xml:space="preserve"> </w:t>
      </w:r>
      <w:r w:rsidRPr="00DE1E5A">
        <w:rPr>
          <w:rFonts w:ascii="GHEA Grapalat" w:hAnsi="GHEA Grapalat" w:cs="Sylfaen"/>
          <w:sz w:val="20"/>
          <w:lang w:val="hy-AM"/>
        </w:rPr>
        <w:t>կատարման</w:t>
      </w:r>
      <w:r w:rsidRPr="00DE1E5A">
        <w:rPr>
          <w:rFonts w:ascii="GHEA Grapalat" w:hAnsi="GHEA Grapalat" w:cs="Arial Armenian"/>
          <w:sz w:val="20"/>
          <w:lang w:val="hy-AM"/>
        </w:rPr>
        <w:t xml:space="preserve"> </w:t>
      </w:r>
      <w:r w:rsidRPr="00DE1E5A">
        <w:rPr>
          <w:rFonts w:ascii="GHEA Grapalat" w:hAnsi="GHEA Grapalat" w:cs="Sylfaen"/>
          <w:sz w:val="20"/>
          <w:lang w:val="hy-AM"/>
        </w:rPr>
        <w:t>համար</w:t>
      </w:r>
      <w:r w:rsidRPr="00DE1E5A">
        <w:rPr>
          <w:rFonts w:ascii="GHEA Grapalat" w:hAnsi="GHEA Grapalat" w:cs="Arial Armenian"/>
          <w:sz w:val="20"/>
          <w:lang w:val="hy-AM"/>
        </w:rPr>
        <w:t xml:space="preserve"> </w:t>
      </w:r>
      <w:r w:rsidRPr="00DE1E5A">
        <w:rPr>
          <w:rFonts w:ascii="GHEA Grapalat" w:hAnsi="GHEA Grapalat" w:cs="Sylfaen"/>
          <w:sz w:val="20"/>
          <w:lang w:val="hy-AM"/>
        </w:rPr>
        <w:t>անհրաժեշտ տեխնիկական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միջոցների</w:t>
      </w:r>
      <w:r w:rsidRPr="00DE1E5A">
        <w:rPr>
          <w:rFonts w:ascii="GHEA Grapalat" w:hAnsi="GHEA Grapalat" w:cs="Arial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Arial Armenian"/>
          <w:sz w:val="20"/>
          <w:lang w:val="hy-AM"/>
        </w:rPr>
        <w:t xml:space="preserve"> </w:t>
      </w:r>
      <w:r w:rsidRPr="00DE1E5A">
        <w:rPr>
          <w:rFonts w:ascii="GHEA Grapalat" w:hAnsi="GHEA Grapalat" w:cs="Sylfaen"/>
          <w:sz w:val="20"/>
          <w:lang w:val="hy-AM"/>
        </w:rPr>
        <w:t>մասին.</w:t>
      </w:r>
      <w:r w:rsidR="00BC3753" w:rsidRPr="00BC3753">
        <w:rPr>
          <w:rFonts w:ascii="GHEA Grapalat" w:hAnsi="GHEA Grapalat" w:cs="Sylfaen"/>
          <w:sz w:val="20"/>
          <w:lang w:val="hy-AM"/>
        </w:rPr>
        <w:t>ընդ որում մասնակիցը պետք է ունենա Լոռի Բերդ համայնքային կենտրոնից մինչև 5</w:t>
      </w:r>
      <w:r w:rsidR="00170CFD" w:rsidRPr="00170CFD">
        <w:rPr>
          <w:rFonts w:ascii="GHEA Grapalat" w:hAnsi="GHEA Grapalat" w:cs="Sylfaen"/>
          <w:sz w:val="20"/>
          <w:lang w:val="hy-AM"/>
        </w:rPr>
        <w:t xml:space="preserve"> </w:t>
      </w:r>
      <w:r w:rsidR="00BC3753" w:rsidRPr="00BC3753">
        <w:rPr>
          <w:rFonts w:ascii="GHEA Grapalat" w:hAnsi="GHEA Grapalat" w:cs="Sylfaen"/>
          <w:sz w:val="20"/>
          <w:lang w:val="hy-AM"/>
        </w:rPr>
        <w:t xml:space="preserve">կմ հեռավորությամբ </w:t>
      </w:r>
      <w:r w:rsidR="00BC3753">
        <w:rPr>
          <w:rFonts w:ascii="GHEA Grapalat" w:hAnsi="GHEA Grapalat" w:cs="Sylfaen"/>
          <w:sz w:val="20"/>
          <w:lang w:val="hy-AM"/>
        </w:rPr>
        <w:t>գոր</w:t>
      </w:r>
      <w:r w:rsidR="00BC3753" w:rsidRPr="00BC3753">
        <w:rPr>
          <w:rFonts w:ascii="GHEA Grapalat" w:hAnsi="GHEA Grapalat" w:cs="Sylfaen"/>
          <w:sz w:val="20"/>
          <w:lang w:val="hy-AM"/>
        </w:rPr>
        <w:t>ծող լիցքավորման կետ:</w:t>
      </w:r>
    </w:p>
    <w:p w:rsidR="00024088" w:rsidRPr="00DE1E5A" w:rsidRDefault="00024088" w:rsidP="00024088">
      <w:pPr>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p>
    <w:p w:rsidR="00024088" w:rsidRPr="00DE1E5A" w:rsidRDefault="00024088" w:rsidP="00024088">
      <w:pPr>
        <w:ind w:firstLine="567"/>
        <w:jc w:val="both"/>
        <w:rPr>
          <w:rFonts w:ascii="GHEA Grapalat" w:hAnsi="GHEA Grapalat" w:cs="Arial"/>
          <w:sz w:val="20"/>
          <w:lang w:val="hy-AM"/>
        </w:rPr>
      </w:pPr>
      <w:r w:rsidRPr="00DE1E5A">
        <w:rPr>
          <w:rFonts w:ascii="GHEA Grapalat" w:hAnsi="GHEA Grapalat" w:cs="Arial Armenian"/>
          <w:sz w:val="20"/>
          <w:lang w:val="hy-AM"/>
        </w:rPr>
        <w:t xml:space="preserve">3) </w:t>
      </w:r>
      <w:r w:rsidRPr="00DE1E5A">
        <w:rPr>
          <w:rFonts w:ascii="GHEA Grapalat" w:hAnsi="GHEA Grapalat" w:cs="Arial Armenian"/>
          <w:sz w:val="14"/>
          <w:lang w:val="hy-AM"/>
        </w:rPr>
        <w:t>&lt;&lt;</w:t>
      </w:r>
      <w:r w:rsidRPr="00DE1E5A">
        <w:rPr>
          <w:rFonts w:ascii="GHEA Grapalat" w:hAnsi="GHEA Grapalat" w:cs="Sylfaen"/>
          <w:sz w:val="20"/>
          <w:lang w:val="hy-AM"/>
        </w:rPr>
        <w:t>Ֆինանսական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Sylfaen"/>
          <w:sz w:val="14"/>
          <w:lang w:val="hy-AM"/>
        </w:rPr>
        <w:t>&gt;&gt;</w:t>
      </w:r>
      <w:r w:rsidRPr="00DE1E5A">
        <w:rPr>
          <w:rFonts w:ascii="GHEA Grapalat" w:hAnsi="GHEA Grapalat" w:cs="Arial Armenian"/>
          <w:sz w:val="20"/>
          <w:lang w:val="hy-AM"/>
        </w:rPr>
        <w:t xml:space="preserve"> որակավորման չափանիշը </w:t>
      </w:r>
      <w:r w:rsidRPr="00DE1E5A">
        <w:rPr>
          <w:rFonts w:ascii="GHEA Grapalat" w:hAnsi="GHEA Grapalat" w:cs="Arial"/>
          <w:sz w:val="20"/>
          <w:lang w:val="hy-AM"/>
        </w:rPr>
        <w:t xml:space="preserve">սահմանվում և </w:t>
      </w:r>
      <w:r w:rsidRPr="00DE1E5A">
        <w:rPr>
          <w:rFonts w:ascii="GHEA Grapalat" w:hAnsi="GHEA Grapalat" w:cs="Sylfaen"/>
          <w:sz w:val="20"/>
          <w:lang w:val="hy-AM"/>
        </w:rPr>
        <w:t>գնահատվում</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հետևյալ</w:t>
      </w:r>
      <w:r w:rsidRPr="00DE1E5A">
        <w:rPr>
          <w:rFonts w:ascii="GHEA Grapalat" w:hAnsi="GHEA Grapalat" w:cs="Arial"/>
          <w:sz w:val="20"/>
          <w:lang w:val="hy-AM"/>
        </w:rPr>
        <w:t xml:space="preserve"> </w:t>
      </w:r>
      <w:r w:rsidRPr="00DE1E5A">
        <w:rPr>
          <w:rFonts w:ascii="GHEA Grapalat" w:hAnsi="GHEA Grapalat" w:cs="Sylfaen"/>
          <w:sz w:val="20"/>
          <w:lang w:val="hy-AM"/>
        </w:rPr>
        <w:t>կարգով</w:t>
      </w:r>
      <w:r w:rsidRPr="00DE1E5A">
        <w:rPr>
          <w:rFonts w:ascii="GHEA Grapalat" w:hAnsi="GHEA Grapalat" w:cs="Arial"/>
          <w:sz w:val="20"/>
          <w:lang w:val="hy-AM"/>
        </w:rPr>
        <w:t>`</w:t>
      </w:r>
    </w:p>
    <w:p w:rsidR="00024088" w:rsidRPr="00DE1E5A" w:rsidRDefault="00024088" w:rsidP="00024088">
      <w:pPr>
        <w:pStyle w:val="norm"/>
        <w:spacing w:line="240" w:lineRule="auto"/>
        <w:rPr>
          <w:rFonts w:ascii="GHEA Grapalat" w:hAnsi="GHEA Grapalat" w:cs="Sylfaen"/>
          <w:sz w:val="20"/>
          <w:lang w:val="hy-AM"/>
        </w:rPr>
      </w:pPr>
      <w:r w:rsidRPr="00DE1E5A">
        <w:rPr>
          <w:rFonts w:ascii="GHEA Grapalat" w:hAnsi="GHEA Grapalat"/>
          <w:sz w:val="20"/>
          <w:lang w:val="hy-AM"/>
        </w:rPr>
        <w:t xml:space="preserve">ա. </w:t>
      </w:r>
      <w:r w:rsidRPr="00DE1E5A">
        <w:rPr>
          <w:rFonts w:ascii="GHEA Grapalat" w:hAnsi="GHEA Grapalat" w:cs="Arial Armenian"/>
          <w:sz w:val="20"/>
          <w:lang w:val="hy-AM"/>
        </w:rPr>
        <w:t>մ</w:t>
      </w:r>
      <w:r w:rsidRPr="00DE1E5A">
        <w:rPr>
          <w:rFonts w:ascii="GHEA Grapalat" w:hAnsi="GHEA Grapalat" w:cs="Sylfaen"/>
          <w:sz w:val="20"/>
          <w:lang w:val="hy-AM"/>
        </w:rPr>
        <w:t>ասնակիցը</w:t>
      </w:r>
      <w:r w:rsidRPr="00DE1E5A">
        <w:rPr>
          <w:rFonts w:ascii="GHEA Grapalat" w:hAnsi="GHEA Grapalat"/>
          <w:sz w:val="20"/>
          <w:lang w:val="hy-AM"/>
        </w:rPr>
        <w:t xml:space="preserve"> </w:t>
      </w:r>
      <w:r w:rsidRPr="00DE1E5A">
        <w:rPr>
          <w:rFonts w:ascii="GHEA Grapalat" w:hAnsi="GHEA Grapalat" w:cs="Sylfaen"/>
          <w:sz w:val="20"/>
          <w:lang w:val="hy-AM"/>
        </w:rPr>
        <w:t>հայտով</w:t>
      </w:r>
      <w:r w:rsidRPr="00DE1E5A">
        <w:rPr>
          <w:rFonts w:ascii="GHEA Grapalat" w:hAnsi="GHEA Grapalat"/>
          <w:sz w:val="20"/>
          <w:lang w:val="hy-AM"/>
        </w:rPr>
        <w:t xml:space="preserve"> </w:t>
      </w:r>
      <w:r w:rsidRPr="00DE1E5A">
        <w:rPr>
          <w:rFonts w:ascii="GHEA Grapalat" w:hAnsi="GHEA Grapalat" w:cs="Sylfaen"/>
          <w:sz w:val="20"/>
          <w:lang w:val="hy-AM"/>
        </w:rPr>
        <w:t>ներկայացնում</w:t>
      </w:r>
      <w:r w:rsidRPr="00DE1E5A">
        <w:rPr>
          <w:rFonts w:ascii="GHEA Grapalat" w:hAnsi="GHEA Grapalat"/>
          <w:sz w:val="20"/>
          <w:lang w:val="hy-AM"/>
        </w:rPr>
        <w:t xml:space="preserve"> </w:t>
      </w:r>
      <w:r w:rsidRPr="00DE1E5A">
        <w:rPr>
          <w:rFonts w:ascii="GHEA Grapalat" w:hAnsi="GHEA Grapalat" w:cs="Sylfaen"/>
          <w:sz w:val="20"/>
          <w:lang w:val="hy-AM"/>
        </w:rPr>
        <w:t>է</w:t>
      </w:r>
      <w:r w:rsidRPr="00DE1E5A">
        <w:rPr>
          <w:rFonts w:ascii="GHEA Grapalat" w:hAnsi="GHEA Grapalat"/>
          <w:sz w:val="20"/>
          <w:lang w:val="hy-AM"/>
        </w:rPr>
        <w:t xml:space="preserve"> իր կողմից հաստատված </w:t>
      </w:r>
      <w:r w:rsidRPr="00DE1E5A">
        <w:rPr>
          <w:rFonts w:ascii="GHEA Grapalat" w:hAnsi="GHEA Grapalat" w:cs="Sylfaen"/>
          <w:sz w:val="20"/>
          <w:lang w:val="hy-AM"/>
        </w:rPr>
        <w:t xml:space="preserve">հայտարարություն, </w:t>
      </w:r>
      <w:r w:rsidRPr="00DE1E5A">
        <w:rPr>
          <w:rFonts w:ascii="GHEA Grapalat" w:hAnsi="GHEA Grapalat" w:cs="Arial Armenian"/>
          <w:sz w:val="20"/>
          <w:lang w:val="hy-AM"/>
        </w:rPr>
        <w:t xml:space="preserve">կնքվելիք </w:t>
      </w:r>
      <w:r w:rsidRPr="00DE1E5A">
        <w:rPr>
          <w:rFonts w:ascii="GHEA Grapalat" w:hAnsi="GHEA Grapalat" w:cs="Sylfaen"/>
          <w:sz w:val="20"/>
          <w:lang w:val="hy-AM"/>
        </w:rPr>
        <w:t>պայմանագրի</w:t>
      </w:r>
      <w:r w:rsidRPr="00DE1E5A">
        <w:rPr>
          <w:rFonts w:ascii="GHEA Grapalat" w:hAnsi="GHEA Grapalat" w:cs="Arial Armenian"/>
          <w:sz w:val="20"/>
          <w:lang w:val="hy-AM"/>
        </w:rPr>
        <w:t xml:space="preserve"> </w:t>
      </w:r>
      <w:r w:rsidRPr="00DE1E5A">
        <w:rPr>
          <w:rFonts w:ascii="GHEA Grapalat" w:hAnsi="GHEA Grapalat" w:cs="Sylfaen"/>
          <w:sz w:val="20"/>
          <w:lang w:val="hy-AM"/>
        </w:rPr>
        <w:t>կատարման</w:t>
      </w:r>
      <w:r w:rsidRPr="00DE1E5A">
        <w:rPr>
          <w:rFonts w:ascii="GHEA Grapalat" w:hAnsi="GHEA Grapalat" w:cs="Arial Armenian"/>
          <w:sz w:val="20"/>
          <w:lang w:val="hy-AM"/>
        </w:rPr>
        <w:t xml:space="preserve"> </w:t>
      </w:r>
      <w:r w:rsidRPr="00DE1E5A">
        <w:rPr>
          <w:rFonts w:ascii="GHEA Grapalat" w:hAnsi="GHEA Grapalat" w:cs="Sylfaen"/>
          <w:sz w:val="20"/>
          <w:lang w:val="hy-AM"/>
        </w:rPr>
        <w:t>համար</w:t>
      </w:r>
      <w:r w:rsidRPr="00DE1E5A">
        <w:rPr>
          <w:rFonts w:ascii="GHEA Grapalat" w:hAnsi="GHEA Grapalat" w:cs="Arial Armenian"/>
          <w:sz w:val="20"/>
          <w:lang w:val="hy-AM"/>
        </w:rPr>
        <w:t xml:space="preserve"> </w:t>
      </w:r>
      <w:r w:rsidRPr="00DE1E5A">
        <w:rPr>
          <w:rFonts w:ascii="GHEA Grapalat" w:hAnsi="GHEA Grapalat" w:cs="Sylfaen"/>
          <w:sz w:val="20"/>
          <w:lang w:val="hy-AM"/>
        </w:rPr>
        <w:t>անհրաժեշտ ֆինանսական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միջոցների</w:t>
      </w:r>
      <w:r w:rsidRPr="00DE1E5A">
        <w:rPr>
          <w:rFonts w:ascii="GHEA Grapalat" w:hAnsi="GHEA Grapalat" w:cs="Arial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Arial Armenian"/>
          <w:sz w:val="20"/>
          <w:lang w:val="hy-AM"/>
        </w:rPr>
        <w:t xml:space="preserve"> </w:t>
      </w:r>
      <w:r w:rsidRPr="00DE1E5A">
        <w:rPr>
          <w:rFonts w:ascii="GHEA Grapalat" w:hAnsi="GHEA Grapalat" w:cs="Sylfaen"/>
          <w:sz w:val="20"/>
          <w:lang w:val="hy-AM"/>
        </w:rPr>
        <w:t>մասին.</w:t>
      </w:r>
    </w:p>
    <w:p w:rsidR="00024088" w:rsidRPr="00DE1E5A" w:rsidDel="006A0D8B" w:rsidRDefault="00024088" w:rsidP="00024088">
      <w:pPr>
        <w:pStyle w:val="norm"/>
        <w:spacing w:line="240" w:lineRule="auto"/>
        <w:rPr>
          <w:rFonts w:ascii="GHEA Grapalat" w:hAnsi="GHEA Grapalat" w:cs="Sylfaen"/>
          <w:sz w:val="20"/>
          <w:szCs w:val="24"/>
          <w:lang w:val="pt-BR" w:eastAsia="en-US"/>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պահանջը.</w:t>
      </w:r>
      <w:r w:rsidRPr="00DE1E5A" w:rsidDel="006A0D8B">
        <w:rPr>
          <w:rFonts w:ascii="GHEA Grapalat" w:hAnsi="GHEA Grapalat" w:cs="Sylfaen"/>
          <w:sz w:val="20"/>
          <w:szCs w:val="24"/>
          <w:lang w:val="pt-BR" w:eastAsia="en-US"/>
        </w:rPr>
        <w:t xml:space="preserve"> </w:t>
      </w:r>
    </w:p>
    <w:p w:rsidR="00024088" w:rsidRPr="00DE1E5A" w:rsidRDefault="00024088" w:rsidP="00024088">
      <w:pPr>
        <w:ind w:firstLine="567"/>
        <w:jc w:val="both"/>
        <w:rPr>
          <w:rFonts w:ascii="GHEA Grapalat" w:hAnsi="GHEA Grapalat" w:cs="Arial"/>
          <w:sz w:val="20"/>
          <w:lang w:val="hy-AM"/>
        </w:rPr>
      </w:pPr>
      <w:r w:rsidRPr="00DE1E5A">
        <w:rPr>
          <w:rFonts w:ascii="GHEA Grapalat" w:hAnsi="GHEA Grapalat" w:cs="Arial Armenian"/>
          <w:sz w:val="20"/>
          <w:lang w:val="pt-BR"/>
        </w:rPr>
        <w:t xml:space="preserve">4) </w:t>
      </w:r>
      <w:r w:rsidRPr="00DE1E5A">
        <w:rPr>
          <w:rFonts w:ascii="GHEA Grapalat" w:hAnsi="GHEA Grapalat" w:cs="Arial Armenian"/>
          <w:sz w:val="14"/>
          <w:lang w:val="hy-AM"/>
        </w:rPr>
        <w:t>&lt;&lt;</w:t>
      </w:r>
      <w:r w:rsidRPr="00DE1E5A">
        <w:rPr>
          <w:rFonts w:ascii="GHEA Grapalat" w:hAnsi="GHEA Grapalat" w:cs="Sylfaen"/>
          <w:sz w:val="20"/>
          <w:lang w:val="hy-AM"/>
        </w:rPr>
        <w:t>Աշխատանքային</w:t>
      </w:r>
      <w:r w:rsidRPr="00DE1E5A">
        <w:rPr>
          <w:rFonts w:ascii="GHEA Grapalat" w:hAnsi="GHEA Grapalat" w:cs="Arial"/>
          <w:sz w:val="20"/>
          <w:lang w:val="hy-AM"/>
        </w:rPr>
        <w:t xml:space="preserve"> </w:t>
      </w:r>
      <w:r w:rsidRPr="00DE1E5A">
        <w:rPr>
          <w:rFonts w:ascii="GHEA Grapalat" w:hAnsi="GHEA Grapalat" w:cs="Sylfaen"/>
          <w:sz w:val="20"/>
          <w:lang w:val="hy-AM"/>
        </w:rPr>
        <w:t>ռեսուրսներ</w:t>
      </w:r>
      <w:r w:rsidRPr="00DE1E5A">
        <w:rPr>
          <w:rFonts w:ascii="GHEA Grapalat" w:hAnsi="GHEA Grapalat" w:cs="Sylfaen"/>
          <w:sz w:val="14"/>
          <w:lang w:val="hy-AM"/>
        </w:rPr>
        <w:t>&gt;&gt;</w:t>
      </w:r>
      <w:r w:rsidRPr="00DE1E5A">
        <w:rPr>
          <w:rFonts w:ascii="GHEA Grapalat" w:hAnsi="GHEA Grapalat" w:cs="Arial Armenian"/>
          <w:sz w:val="20"/>
          <w:lang w:val="hy-AM"/>
        </w:rPr>
        <w:t xml:space="preserve"> </w:t>
      </w:r>
      <w:r w:rsidRPr="00DE1E5A">
        <w:rPr>
          <w:rFonts w:ascii="GHEA Grapalat" w:hAnsi="GHEA Grapalat" w:cs="Arial Armenian"/>
          <w:sz w:val="20"/>
        </w:rPr>
        <w:t>որակավորման</w:t>
      </w:r>
      <w:r w:rsidRPr="00DE1E5A">
        <w:rPr>
          <w:rFonts w:ascii="GHEA Grapalat" w:hAnsi="GHEA Grapalat" w:cs="Arial Armenian"/>
          <w:sz w:val="20"/>
          <w:lang w:val="pt-BR"/>
        </w:rPr>
        <w:t xml:space="preserve"> </w:t>
      </w:r>
      <w:r w:rsidRPr="00DE1E5A">
        <w:rPr>
          <w:rFonts w:ascii="GHEA Grapalat" w:hAnsi="GHEA Grapalat" w:cs="Arial Armenian"/>
          <w:sz w:val="20"/>
        </w:rPr>
        <w:t>չափանիշը</w:t>
      </w:r>
      <w:r w:rsidRPr="00DE1E5A">
        <w:rPr>
          <w:rFonts w:ascii="GHEA Grapalat" w:hAnsi="GHEA Grapalat" w:cs="Arial Armenian"/>
          <w:sz w:val="20"/>
          <w:lang w:val="pt-BR"/>
        </w:rPr>
        <w:t xml:space="preserve"> </w:t>
      </w:r>
      <w:r w:rsidRPr="00DE1E5A">
        <w:rPr>
          <w:rFonts w:ascii="GHEA Grapalat" w:hAnsi="GHEA Grapalat" w:cs="Arial Armenian"/>
          <w:sz w:val="20"/>
        </w:rPr>
        <w:t>սահմանվում</w:t>
      </w:r>
      <w:r w:rsidRPr="00DE1E5A">
        <w:rPr>
          <w:rFonts w:ascii="GHEA Grapalat" w:hAnsi="GHEA Grapalat" w:cs="Arial Armenian"/>
          <w:sz w:val="20"/>
          <w:lang w:val="pt-BR"/>
        </w:rPr>
        <w:t xml:space="preserve"> </w:t>
      </w:r>
      <w:r w:rsidRPr="00DE1E5A">
        <w:rPr>
          <w:rFonts w:ascii="GHEA Grapalat" w:hAnsi="GHEA Grapalat" w:cs="Arial Armenian"/>
          <w:sz w:val="20"/>
        </w:rPr>
        <w:t>և</w:t>
      </w:r>
      <w:r w:rsidRPr="00DE1E5A">
        <w:rPr>
          <w:rFonts w:ascii="GHEA Grapalat" w:hAnsi="GHEA Grapalat" w:cs="Arial Armenian"/>
          <w:sz w:val="20"/>
          <w:lang w:val="pt-BR"/>
        </w:rPr>
        <w:t xml:space="preserve"> </w:t>
      </w:r>
      <w:r w:rsidRPr="00DE1E5A">
        <w:rPr>
          <w:rFonts w:ascii="GHEA Grapalat" w:hAnsi="GHEA Grapalat" w:cs="Sylfaen"/>
          <w:sz w:val="20"/>
          <w:lang w:val="hy-AM"/>
        </w:rPr>
        <w:t>գնահատվում</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հետևյալ</w:t>
      </w:r>
      <w:r w:rsidRPr="00DE1E5A">
        <w:rPr>
          <w:rFonts w:ascii="GHEA Grapalat" w:hAnsi="GHEA Grapalat" w:cs="Arial"/>
          <w:sz w:val="20"/>
          <w:lang w:val="hy-AM"/>
        </w:rPr>
        <w:t xml:space="preserve"> </w:t>
      </w:r>
      <w:r w:rsidRPr="00DE1E5A">
        <w:rPr>
          <w:rFonts w:ascii="GHEA Grapalat" w:hAnsi="GHEA Grapalat" w:cs="Sylfaen"/>
          <w:sz w:val="20"/>
          <w:lang w:val="hy-AM"/>
        </w:rPr>
        <w:t>կարգով</w:t>
      </w:r>
      <w:r w:rsidRPr="00DE1E5A">
        <w:rPr>
          <w:rFonts w:ascii="GHEA Grapalat" w:hAnsi="GHEA Grapalat" w:cs="Arial"/>
          <w:sz w:val="20"/>
          <w:lang w:val="hy-AM"/>
        </w:rPr>
        <w:t>`</w:t>
      </w:r>
    </w:p>
    <w:p w:rsidR="00024088" w:rsidRPr="00DE1E5A" w:rsidRDefault="00024088" w:rsidP="00024088">
      <w:pPr>
        <w:ind w:firstLine="567"/>
        <w:jc w:val="both"/>
        <w:rPr>
          <w:rFonts w:ascii="GHEA Grapalat" w:hAnsi="GHEA Grapalat" w:cs="Arial Armenian"/>
          <w:sz w:val="20"/>
          <w:szCs w:val="20"/>
          <w:lang w:val="hy-AM" w:eastAsia="ru-RU"/>
        </w:rPr>
      </w:pPr>
      <w:r w:rsidRPr="00DE1E5A">
        <w:rPr>
          <w:rFonts w:ascii="GHEA Grapalat" w:hAnsi="GHEA Grapalat" w:cs="Arial Armenian"/>
          <w:sz w:val="20"/>
          <w:szCs w:val="20"/>
          <w:lang w:val="hy-AM"/>
        </w:rPr>
        <w:t>ա.</w:t>
      </w:r>
      <w:r w:rsidRPr="00DE1E5A">
        <w:rPr>
          <w:rFonts w:ascii="GHEA Grapalat" w:hAnsi="GHEA Grapalat" w:cs="Arial Armenian"/>
          <w:sz w:val="20"/>
          <w:lang w:val="hy-AM"/>
        </w:rPr>
        <w:t xml:space="preserve"> մ</w:t>
      </w:r>
      <w:r w:rsidRPr="00DE1E5A">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bookmarkStart w:id="1" w:name="_Hlk9261498"/>
      <w:r w:rsidRPr="002152AB">
        <w:rPr>
          <w:rFonts w:ascii="GHEA Grapalat" w:hAnsi="GHEA Grapalat" w:cs="Arial Armenian"/>
          <w:sz w:val="20"/>
          <w:szCs w:val="20"/>
          <w:lang w:val="hy-AM" w:eastAsia="ru-RU"/>
        </w:rPr>
        <w:t>՝ նշելով աշխատակիցների քանակը, որոնց միջոցով մասնակիցը պետք է ապահովվի պայմանագրի կատարումը</w:t>
      </w:r>
      <w:r w:rsidRPr="00DE1E5A">
        <w:rPr>
          <w:rFonts w:ascii="GHEA Grapalat" w:hAnsi="GHEA Grapalat" w:cs="Arial Armenian"/>
          <w:sz w:val="20"/>
          <w:szCs w:val="20"/>
          <w:lang w:val="hy-AM" w:eastAsia="ru-RU"/>
        </w:rPr>
        <w:t>.</w:t>
      </w:r>
      <w:r w:rsidRPr="00DE1E5A">
        <w:rPr>
          <w:rFonts w:ascii="GHEA Grapalat" w:hAnsi="GHEA Grapalat" w:cs="Arial Armenian"/>
          <w:i/>
          <w:sz w:val="18"/>
          <w:szCs w:val="18"/>
          <w:u w:val="single"/>
          <w:lang w:val="hy-AM" w:eastAsia="ru-RU"/>
        </w:rPr>
        <w:t xml:space="preserve"> </w:t>
      </w:r>
      <w:bookmarkEnd w:id="1"/>
    </w:p>
    <w:p w:rsidR="00024088" w:rsidRPr="00DE1E5A" w:rsidRDefault="00024088" w:rsidP="00024088">
      <w:pPr>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p>
    <w:p w:rsidR="00024088" w:rsidRPr="00DE1E5A" w:rsidRDefault="00024088" w:rsidP="00024088">
      <w:pPr>
        <w:pStyle w:val="norm"/>
        <w:spacing w:line="240" w:lineRule="auto"/>
        <w:ind w:firstLine="540"/>
        <w:rPr>
          <w:rFonts w:ascii="GHEA Grapalat" w:hAnsi="GHEA Grapalat" w:cs="Sylfaen"/>
          <w:sz w:val="20"/>
          <w:szCs w:val="24"/>
          <w:lang w:val="af-ZA" w:eastAsia="en-US"/>
        </w:rPr>
      </w:pPr>
      <w:r w:rsidRPr="00DE1E5A">
        <w:rPr>
          <w:rFonts w:ascii="GHEA Grapalat" w:hAnsi="GHEA Grapalat" w:cs="Sylfaen"/>
          <w:sz w:val="20"/>
          <w:szCs w:val="24"/>
          <w:lang w:val="hy-AM" w:eastAsia="en-US"/>
        </w:rPr>
        <w:t>2.6 Սույն ընթացակարգի շրջանակում կնքվելիք պայմանագիրը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կարող</w:t>
      </w:r>
      <w:r w:rsidRPr="00DE1E5A">
        <w:rPr>
          <w:rFonts w:ascii="GHEA Grapalat" w:hAnsi="GHEA Grapalat" w:cs="Sylfaen"/>
          <w:sz w:val="20"/>
          <w:szCs w:val="24"/>
          <w:lang w:val="af-ZA" w:eastAsia="en-US"/>
        </w:rPr>
        <w:t xml:space="preserve"> է </w:t>
      </w:r>
      <w:r w:rsidRPr="00DE1E5A">
        <w:rPr>
          <w:rFonts w:ascii="GHEA Grapalat" w:hAnsi="GHEA Grapalat" w:cs="Sylfaen"/>
          <w:sz w:val="20"/>
          <w:szCs w:val="24"/>
          <w:lang w:val="hy-AM" w:eastAsia="en-US"/>
        </w:rPr>
        <w:t>իրականացվել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պայմանագիր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կնքելու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միջոցով։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չի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հանդիսանալ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ընթացակարգին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մասնակցելու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մասնակիցը</w:t>
      </w:r>
      <w:r w:rsidRPr="00DE1E5A">
        <w:rPr>
          <w:rFonts w:ascii="GHEA Grapalat" w:hAnsi="GHEA Grapalat" w:cs="Sylfaen"/>
          <w:sz w:val="20"/>
          <w:szCs w:val="24"/>
          <w:lang w:val="af-ZA" w:eastAsia="en-US"/>
        </w:rPr>
        <w:t xml:space="preserve">: </w:t>
      </w:r>
    </w:p>
    <w:p w:rsidR="00024088" w:rsidRPr="00DE1E5A" w:rsidRDefault="00024088" w:rsidP="00024088">
      <w:pPr>
        <w:pStyle w:val="23"/>
        <w:spacing w:line="240" w:lineRule="auto"/>
        <w:rPr>
          <w:rFonts w:ascii="GHEA Grapalat" w:hAnsi="GHEA Grapalat" w:cs="Sylfaen"/>
          <w:szCs w:val="24"/>
        </w:rPr>
      </w:pPr>
      <w:r w:rsidRPr="00DE1E5A">
        <w:rPr>
          <w:rFonts w:ascii="GHEA Grapalat" w:hAnsi="GHEA Grapalat" w:cs="Sylfaen"/>
          <w:szCs w:val="24"/>
        </w:rPr>
        <w:t xml:space="preserve"> 2</w:t>
      </w:r>
      <w:r w:rsidRPr="00DE1E5A">
        <w:rPr>
          <w:rFonts w:ascii="GHEA Grapalat" w:hAnsi="GHEA Grapalat" w:cs="Sylfaen"/>
          <w:szCs w:val="24"/>
          <w:lang w:val="hy-AM"/>
        </w:rPr>
        <w:t>.</w:t>
      </w:r>
      <w:r w:rsidRPr="00DE1E5A">
        <w:rPr>
          <w:rFonts w:ascii="GHEA Grapalat" w:hAnsi="GHEA Grapalat" w:cs="Sylfaen"/>
          <w:szCs w:val="24"/>
        </w:rPr>
        <w:t>7</w:t>
      </w:r>
      <w:r w:rsidRPr="00DE1E5A">
        <w:rPr>
          <w:rFonts w:ascii="GHEA Grapalat" w:hAnsi="GHEA Grapalat" w:cs="Sylfaen"/>
          <w:szCs w:val="24"/>
        </w:rPr>
        <w:tab/>
      </w:r>
      <w:r w:rsidRPr="00DE1E5A">
        <w:rPr>
          <w:rFonts w:ascii="GHEA Grapalat" w:hAnsi="GHEA Grapalat" w:cs="Sylfaen"/>
          <w:szCs w:val="24"/>
          <w:lang w:val="ru-RU"/>
        </w:rPr>
        <w:t>Մասնակիցները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մասնակցել</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կարգով</w:t>
      </w:r>
      <w:r w:rsidRPr="00DE1E5A">
        <w:rPr>
          <w:rFonts w:ascii="GHEA Grapalat" w:hAnsi="GHEA Grapalat" w:cs="Sylfaen"/>
          <w:szCs w:val="24"/>
        </w:rPr>
        <w:t xml:space="preserve"> (</w:t>
      </w:r>
      <w:r w:rsidRPr="00DE1E5A">
        <w:rPr>
          <w:rFonts w:ascii="GHEA Grapalat" w:hAnsi="GHEA Grapalat" w:cs="Sylfaen"/>
          <w:szCs w:val="24"/>
          <w:lang w:val="ru-RU"/>
        </w:rPr>
        <w:t>կոնսորցիումով</w:t>
      </w:r>
      <w:r w:rsidRPr="00DE1E5A">
        <w:rPr>
          <w:rFonts w:ascii="GHEA Grapalat" w:hAnsi="GHEA Grapalat" w:cs="Sylfaen"/>
          <w:szCs w:val="24"/>
        </w:rPr>
        <w:t>)</w:t>
      </w:r>
      <w:r w:rsidRPr="00DE1E5A">
        <w:rPr>
          <w:rFonts w:ascii="GHEA Grapalat" w:hAnsi="GHEA Grapalat" w:cs="Sylfaen"/>
          <w:szCs w:val="24"/>
          <w:lang w:val="ru-RU"/>
        </w:rPr>
        <w:t>։</w:t>
      </w:r>
      <w:r w:rsidRPr="00DE1E5A">
        <w:rPr>
          <w:rFonts w:ascii="GHEA Grapalat" w:hAnsi="GHEA Grapalat" w:cs="Sylfaen"/>
          <w:szCs w:val="24"/>
        </w:rPr>
        <w:t xml:space="preserve"> </w:t>
      </w:r>
      <w:r w:rsidRPr="00DE1E5A">
        <w:rPr>
          <w:rFonts w:ascii="GHEA Grapalat" w:hAnsi="GHEA Grapalat" w:cs="Sylfaen"/>
          <w:szCs w:val="24"/>
          <w:lang w:val="ru-RU"/>
        </w:rPr>
        <w:t>Նման</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w:t>
      </w:r>
    </w:p>
    <w:p w:rsidR="00024088" w:rsidRPr="00DE1E5A" w:rsidRDefault="00024088" w:rsidP="00024088">
      <w:pPr>
        <w:pStyle w:val="23"/>
        <w:spacing w:line="240" w:lineRule="auto"/>
        <w:rPr>
          <w:rFonts w:ascii="GHEA Grapalat" w:hAnsi="GHEA Grapalat" w:cs="Sylfaen"/>
          <w:szCs w:val="24"/>
        </w:rPr>
      </w:pPr>
      <w:r w:rsidRPr="00DE1E5A">
        <w:rPr>
          <w:rFonts w:ascii="GHEA Grapalat" w:hAnsi="GHEA Grapalat" w:cs="Sylfaen"/>
          <w:szCs w:val="24"/>
        </w:rPr>
        <w:t>1)</w:t>
      </w:r>
      <w:r w:rsidRPr="00DE1E5A">
        <w:rPr>
          <w:rFonts w:ascii="GHEA Grapalat" w:hAnsi="GHEA Grapalat" w:cs="Sylfaen"/>
          <w:szCs w:val="24"/>
        </w:rPr>
        <w:tab/>
      </w:r>
      <w:r w:rsidRPr="00DE1E5A">
        <w:rPr>
          <w:rFonts w:ascii="GHEA Grapalat" w:hAnsi="GHEA Grapalat" w:cs="Sylfaen"/>
          <w:szCs w:val="24"/>
          <w:lang w:val="ru-RU"/>
        </w:rPr>
        <w:t>հայտի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ժամանակ</w:t>
      </w:r>
      <w:r w:rsidRPr="00DE1E5A">
        <w:rPr>
          <w:rFonts w:ascii="GHEA Grapalat" w:hAnsi="GHEA Grapalat" w:cs="Sylfaen"/>
          <w:szCs w:val="24"/>
        </w:rPr>
        <w:t xml:space="preserve"> </w:t>
      </w:r>
      <w:r w:rsidRPr="00DE1E5A">
        <w:rPr>
          <w:rFonts w:ascii="GHEA Grapalat" w:hAnsi="GHEA Grapalat" w:cs="Sylfaen"/>
          <w:szCs w:val="24"/>
          <w:lang w:val="ru-RU"/>
        </w:rPr>
        <w:t>հաշվի</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առնվում</w:t>
      </w:r>
      <w:r w:rsidRPr="00DE1E5A">
        <w:rPr>
          <w:rFonts w:ascii="GHEA Grapalat" w:hAnsi="GHEA Grapalat" w:cs="Sylfaen"/>
          <w:szCs w:val="24"/>
        </w:rPr>
        <w:t xml:space="preserve">, </w:t>
      </w:r>
      <w:r w:rsidRPr="00DE1E5A">
        <w:rPr>
          <w:rFonts w:ascii="GHEA Grapalat" w:hAnsi="GHEA Grapalat" w:cs="Sylfaen"/>
          <w:szCs w:val="24"/>
          <w:lang w:val="ru-RU"/>
        </w:rPr>
        <w:t>որ</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պայմանագրի</w:t>
      </w:r>
      <w:r w:rsidRPr="00DE1E5A">
        <w:rPr>
          <w:rFonts w:ascii="GHEA Grapalat" w:hAnsi="GHEA Grapalat" w:cs="Sylfaen"/>
          <w:szCs w:val="24"/>
        </w:rPr>
        <w:t xml:space="preserve"> </w:t>
      </w:r>
      <w:r w:rsidRPr="00DE1E5A">
        <w:rPr>
          <w:rFonts w:ascii="GHEA Grapalat" w:hAnsi="GHEA Grapalat" w:cs="Sylfaen"/>
          <w:szCs w:val="24"/>
          <w:lang w:val="ru-RU"/>
        </w:rPr>
        <w:t>յուրաքանչյուր</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որակավորումը</w:t>
      </w:r>
      <w:r w:rsidRPr="00DE1E5A">
        <w:rPr>
          <w:rFonts w:ascii="GHEA Grapalat" w:hAnsi="GHEA Grapalat" w:cs="Sylfaen"/>
          <w:szCs w:val="24"/>
        </w:rPr>
        <w:t xml:space="preserve"> </w:t>
      </w:r>
      <w:r w:rsidRPr="00DE1E5A">
        <w:rPr>
          <w:rFonts w:ascii="GHEA Grapalat" w:hAnsi="GHEA Grapalat" w:cs="Sylfaen"/>
          <w:szCs w:val="24"/>
          <w:lang w:val="ru-RU"/>
        </w:rPr>
        <w:t>պետք</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համապատասխանի</w:t>
      </w:r>
      <w:r w:rsidRPr="00DE1E5A">
        <w:rPr>
          <w:rFonts w:ascii="GHEA Grapalat" w:hAnsi="GHEA Grapalat" w:cs="Sylfaen"/>
          <w:szCs w:val="24"/>
        </w:rPr>
        <w:t xml:space="preserve"> </w:t>
      </w:r>
      <w:r w:rsidRPr="00DE1E5A">
        <w:rPr>
          <w:rFonts w:ascii="GHEA Grapalat" w:hAnsi="GHEA Grapalat" w:cs="Sylfaen"/>
          <w:szCs w:val="24"/>
          <w:lang w:val="en-US"/>
        </w:rPr>
        <w:t>այդ</w:t>
      </w:r>
      <w:r w:rsidRPr="00DE1E5A">
        <w:rPr>
          <w:rFonts w:ascii="GHEA Grapalat" w:hAnsi="GHEA Grapalat" w:cs="Sylfaen"/>
          <w:szCs w:val="24"/>
        </w:rPr>
        <w:t xml:space="preserve"> </w:t>
      </w:r>
      <w:r w:rsidRPr="00DE1E5A">
        <w:rPr>
          <w:rFonts w:ascii="GHEA Grapalat" w:hAnsi="GHEA Grapalat" w:cs="Sylfaen"/>
          <w:szCs w:val="24"/>
          <w:lang w:val="ru-RU"/>
        </w:rPr>
        <w:t>պայմանագրով</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ստանձնած</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հրավերով</w:t>
      </w:r>
      <w:r w:rsidRPr="00DE1E5A">
        <w:rPr>
          <w:rFonts w:ascii="GHEA Grapalat" w:hAnsi="GHEA Grapalat" w:cs="Sylfaen"/>
          <w:szCs w:val="24"/>
        </w:rPr>
        <w:t xml:space="preserve"> </w:t>
      </w:r>
      <w:r w:rsidRPr="00DE1E5A">
        <w:rPr>
          <w:rFonts w:ascii="GHEA Grapalat" w:hAnsi="GHEA Grapalat" w:cs="Sylfaen"/>
          <w:szCs w:val="24"/>
          <w:lang w:val="ru-RU"/>
        </w:rPr>
        <w:t>սահմանված</w:t>
      </w:r>
      <w:r w:rsidRPr="00DE1E5A">
        <w:rPr>
          <w:rFonts w:ascii="GHEA Grapalat" w:hAnsi="GHEA Grapalat" w:cs="Sylfaen"/>
          <w:szCs w:val="24"/>
        </w:rPr>
        <w:t xml:space="preserve"> </w:t>
      </w:r>
      <w:r w:rsidRPr="00DE1E5A">
        <w:rPr>
          <w:rFonts w:ascii="GHEA Grapalat" w:hAnsi="GHEA Grapalat" w:cs="Sylfaen"/>
          <w:szCs w:val="24"/>
          <w:lang w:val="ru-RU"/>
        </w:rPr>
        <w:t>որակավորման</w:t>
      </w:r>
      <w:r w:rsidRPr="00DE1E5A">
        <w:rPr>
          <w:rFonts w:ascii="GHEA Grapalat" w:hAnsi="GHEA Grapalat" w:cs="Sylfaen"/>
          <w:szCs w:val="24"/>
        </w:rPr>
        <w:t xml:space="preserve"> </w:t>
      </w:r>
      <w:r w:rsidRPr="00DE1E5A">
        <w:rPr>
          <w:rFonts w:ascii="GHEA Grapalat" w:hAnsi="GHEA Grapalat" w:cs="Sylfaen"/>
          <w:szCs w:val="24"/>
          <w:lang w:val="ru-RU"/>
        </w:rPr>
        <w:t>պահանջներին</w:t>
      </w:r>
      <w:r w:rsidRPr="00DE1E5A">
        <w:rPr>
          <w:rFonts w:ascii="GHEA Grapalat" w:hAnsi="GHEA Grapalat" w:cs="Sylfaen"/>
          <w:szCs w:val="24"/>
        </w:rPr>
        <w:t>.</w:t>
      </w:r>
    </w:p>
    <w:p w:rsidR="00024088" w:rsidRPr="00DE1E5A" w:rsidRDefault="00024088" w:rsidP="00024088">
      <w:pPr>
        <w:pStyle w:val="23"/>
        <w:spacing w:line="240" w:lineRule="auto"/>
        <w:rPr>
          <w:rFonts w:ascii="GHEA Grapalat" w:hAnsi="GHEA Grapalat" w:cs="Sylfaen"/>
          <w:szCs w:val="24"/>
        </w:rPr>
      </w:pPr>
      <w:r w:rsidRPr="00DE1E5A">
        <w:rPr>
          <w:rFonts w:ascii="GHEA Grapalat" w:hAnsi="GHEA Grapalat" w:cs="Sylfaen"/>
          <w:szCs w:val="24"/>
        </w:rPr>
        <w:t xml:space="preserve">2)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պայմանագրի</w:t>
      </w:r>
      <w:r w:rsidRPr="00DE1E5A">
        <w:rPr>
          <w:rFonts w:ascii="GHEA Grapalat" w:hAnsi="GHEA Grapalat" w:cs="Sylfaen"/>
          <w:szCs w:val="24"/>
        </w:rPr>
        <w:t xml:space="preserve"> </w:t>
      </w:r>
      <w:r w:rsidRPr="00DE1E5A">
        <w:rPr>
          <w:rFonts w:ascii="GHEA Grapalat" w:hAnsi="GHEA Grapalat" w:cs="Sylfaen"/>
          <w:szCs w:val="24"/>
          <w:lang w:val="ru-RU"/>
        </w:rPr>
        <w:t>կողմերից</w:t>
      </w:r>
      <w:r w:rsidRPr="00DE1E5A">
        <w:rPr>
          <w:rFonts w:ascii="GHEA Grapalat" w:hAnsi="GHEA Grapalat" w:cs="Sylfaen"/>
          <w:szCs w:val="24"/>
        </w:rPr>
        <w:t xml:space="preserve"> </w:t>
      </w:r>
      <w:r w:rsidRPr="00DE1E5A">
        <w:rPr>
          <w:rFonts w:ascii="GHEA Grapalat" w:hAnsi="GHEA Grapalat" w:cs="Sylfaen"/>
          <w:szCs w:val="24"/>
          <w:lang w:val="ru-RU"/>
        </w:rPr>
        <w:t>որևէ</w:t>
      </w:r>
      <w:r w:rsidRPr="00DE1E5A">
        <w:rPr>
          <w:rFonts w:ascii="GHEA Grapalat" w:hAnsi="GHEA Grapalat" w:cs="Sylfaen"/>
          <w:szCs w:val="24"/>
        </w:rPr>
        <w:t xml:space="preserve"> </w:t>
      </w:r>
      <w:r w:rsidRPr="00DE1E5A">
        <w:rPr>
          <w:rFonts w:ascii="GHEA Grapalat" w:hAnsi="GHEA Grapalat" w:cs="Sylfaen"/>
          <w:szCs w:val="24"/>
          <w:lang w:val="ru-RU"/>
        </w:rPr>
        <w:t>մեկը</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նույն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ներկայացնել</w:t>
      </w:r>
      <w:r w:rsidRPr="00DE1E5A">
        <w:rPr>
          <w:rFonts w:ascii="GHEA Grapalat" w:hAnsi="GHEA Grapalat" w:cs="Sylfaen"/>
          <w:szCs w:val="24"/>
        </w:rPr>
        <w:t xml:space="preserve"> </w:t>
      </w:r>
      <w:r w:rsidRPr="00DE1E5A">
        <w:rPr>
          <w:rFonts w:ascii="GHEA Grapalat" w:hAnsi="GHEA Grapalat" w:cs="Sylfaen"/>
          <w:szCs w:val="24"/>
          <w:lang w:val="ru-RU"/>
        </w:rPr>
        <w:t>առանձին</w:t>
      </w:r>
      <w:r w:rsidRPr="00DE1E5A">
        <w:rPr>
          <w:rFonts w:ascii="GHEA Grapalat" w:hAnsi="GHEA Grapalat" w:cs="Sylfaen"/>
          <w:szCs w:val="24"/>
        </w:rPr>
        <w:t xml:space="preserve"> </w:t>
      </w:r>
      <w:r w:rsidRPr="00DE1E5A">
        <w:rPr>
          <w:rFonts w:ascii="GHEA Grapalat" w:hAnsi="GHEA Grapalat" w:cs="Sylfaen"/>
          <w:szCs w:val="24"/>
          <w:lang w:val="ru-RU"/>
        </w:rPr>
        <w:t>հայտ</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պարբերության</w:t>
      </w:r>
      <w:r w:rsidRPr="00DE1E5A">
        <w:rPr>
          <w:rFonts w:ascii="GHEA Grapalat" w:hAnsi="GHEA Grapalat" w:cs="Sylfaen"/>
          <w:szCs w:val="24"/>
        </w:rPr>
        <w:t xml:space="preserve"> </w:t>
      </w:r>
      <w:r w:rsidRPr="00DE1E5A">
        <w:rPr>
          <w:rFonts w:ascii="GHEA Grapalat" w:hAnsi="GHEA Grapalat" w:cs="Sylfaen"/>
          <w:szCs w:val="24"/>
          <w:lang w:val="ru-RU"/>
        </w:rPr>
        <w:t>պահանջի</w:t>
      </w:r>
      <w:r w:rsidRPr="00DE1E5A">
        <w:rPr>
          <w:rFonts w:ascii="GHEA Grapalat" w:hAnsi="GHEA Grapalat" w:cs="Sylfaen"/>
          <w:szCs w:val="24"/>
        </w:rPr>
        <w:t xml:space="preserve"> </w:t>
      </w:r>
      <w:r w:rsidRPr="00DE1E5A">
        <w:rPr>
          <w:rFonts w:ascii="GHEA Grapalat" w:hAnsi="GHEA Grapalat" w:cs="Sylfaen"/>
          <w:szCs w:val="24"/>
          <w:lang w:val="ru-RU"/>
        </w:rPr>
        <w:t>չպահպանման</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նիստում</w:t>
      </w:r>
      <w:r w:rsidRPr="00DE1E5A">
        <w:rPr>
          <w:rFonts w:ascii="GHEA Grapalat" w:hAnsi="GHEA Grapalat" w:cs="Sylfaen"/>
          <w:szCs w:val="24"/>
        </w:rPr>
        <w:t xml:space="preserve"> </w:t>
      </w:r>
      <w:r w:rsidRPr="00DE1E5A">
        <w:rPr>
          <w:rFonts w:ascii="GHEA Grapalat" w:hAnsi="GHEA Grapalat" w:cs="Sylfaen"/>
          <w:szCs w:val="24"/>
          <w:lang w:val="ru-RU"/>
        </w:rPr>
        <w:t>մերժվում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ինչպես</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կարգով</w:t>
      </w:r>
      <w:r w:rsidRPr="00DE1E5A">
        <w:rPr>
          <w:rFonts w:ascii="GHEA Grapalat" w:hAnsi="GHEA Grapalat" w:cs="Sylfaen"/>
          <w:szCs w:val="24"/>
        </w:rPr>
        <w:t xml:space="preserve">, </w:t>
      </w:r>
      <w:r w:rsidRPr="00DE1E5A">
        <w:rPr>
          <w:rFonts w:ascii="GHEA Grapalat" w:hAnsi="GHEA Grapalat" w:cs="Sylfaen"/>
          <w:szCs w:val="24"/>
          <w:lang w:val="ru-RU"/>
        </w:rPr>
        <w:t>այնպես</w:t>
      </w:r>
      <w:r w:rsidRPr="00DE1E5A">
        <w:rPr>
          <w:rFonts w:ascii="GHEA Grapalat" w:hAnsi="GHEA Grapalat" w:cs="Sylfaen"/>
          <w:szCs w:val="24"/>
        </w:rPr>
        <w:t xml:space="preserve"> </w:t>
      </w:r>
      <w:r w:rsidRPr="00DE1E5A">
        <w:rPr>
          <w:rFonts w:ascii="GHEA Grapalat" w:hAnsi="GHEA Grapalat" w:cs="Sylfaen"/>
          <w:szCs w:val="24"/>
          <w:lang w:val="ru-RU"/>
        </w:rPr>
        <w:t>էլ</w:t>
      </w:r>
      <w:r w:rsidRPr="00DE1E5A">
        <w:rPr>
          <w:rFonts w:ascii="GHEA Grapalat" w:hAnsi="GHEA Grapalat" w:cs="Sylfaen"/>
          <w:szCs w:val="24"/>
        </w:rPr>
        <w:t xml:space="preserve"> </w:t>
      </w:r>
      <w:r w:rsidRPr="00DE1E5A">
        <w:rPr>
          <w:rFonts w:ascii="GHEA Grapalat" w:hAnsi="GHEA Grapalat" w:cs="Sylfaen"/>
          <w:szCs w:val="24"/>
          <w:lang w:val="ru-RU"/>
        </w:rPr>
        <w:t>առանձին</w:t>
      </w:r>
      <w:r w:rsidRPr="00DE1E5A">
        <w:rPr>
          <w:rFonts w:ascii="GHEA Grapalat" w:hAnsi="GHEA Grapalat" w:cs="Sylfaen"/>
          <w:szCs w:val="24"/>
        </w:rPr>
        <w:t xml:space="preserve"> </w:t>
      </w:r>
      <w:r w:rsidRPr="00DE1E5A">
        <w:rPr>
          <w:rFonts w:ascii="GHEA Grapalat" w:hAnsi="GHEA Grapalat" w:cs="Sylfaen"/>
          <w:szCs w:val="24"/>
          <w:lang w:val="ru-RU"/>
        </w:rPr>
        <w:t>ներկայացված</w:t>
      </w:r>
      <w:r w:rsidRPr="00DE1E5A">
        <w:rPr>
          <w:rFonts w:ascii="GHEA Grapalat" w:hAnsi="GHEA Grapalat" w:cs="Sylfaen"/>
          <w:szCs w:val="24"/>
        </w:rPr>
        <w:t xml:space="preserve"> </w:t>
      </w:r>
      <w:r w:rsidRPr="00DE1E5A">
        <w:rPr>
          <w:rFonts w:ascii="GHEA Grapalat" w:hAnsi="GHEA Grapalat" w:cs="Sylfaen"/>
          <w:szCs w:val="24"/>
          <w:lang w:val="ru-RU"/>
        </w:rPr>
        <w:t>հայտերը</w:t>
      </w:r>
      <w:r w:rsidRPr="00DE1E5A">
        <w:rPr>
          <w:rFonts w:ascii="GHEA Grapalat" w:hAnsi="GHEA Grapalat" w:cs="Sylfaen"/>
          <w:szCs w:val="24"/>
        </w:rPr>
        <w:t>.</w:t>
      </w:r>
    </w:p>
    <w:p w:rsidR="00024088" w:rsidRPr="00DE1E5A" w:rsidRDefault="00024088" w:rsidP="00024088">
      <w:pPr>
        <w:pStyle w:val="23"/>
        <w:spacing w:line="240" w:lineRule="auto"/>
        <w:ind w:firstLine="567"/>
        <w:rPr>
          <w:rFonts w:ascii="GHEA Grapalat" w:hAnsi="GHEA Grapalat" w:cs="Sylfaen"/>
          <w:szCs w:val="24"/>
          <w:lang w:val="hy-AM"/>
        </w:rPr>
      </w:pPr>
      <w:r w:rsidRPr="00DE1E5A">
        <w:rPr>
          <w:rFonts w:ascii="GHEA Grapalat" w:hAnsi="GHEA Grapalat" w:cs="Sylfaen"/>
          <w:szCs w:val="24"/>
        </w:rPr>
        <w:lastRenderedPageBreak/>
        <w:t>3) Մ</w:t>
      </w:r>
      <w:r w:rsidRPr="00DE1E5A">
        <w:rPr>
          <w:rFonts w:ascii="GHEA Grapalat" w:hAnsi="GHEA Grapalat" w:cs="Sylfaen"/>
          <w:szCs w:val="24"/>
          <w:lang w:val="ru-RU"/>
        </w:rPr>
        <w:t>ասնակիցները</w:t>
      </w:r>
      <w:r w:rsidRPr="00DE1E5A">
        <w:rPr>
          <w:rFonts w:ascii="GHEA Grapalat" w:hAnsi="GHEA Grapalat" w:cs="Sylfaen"/>
          <w:szCs w:val="24"/>
        </w:rPr>
        <w:t xml:space="preserve"> </w:t>
      </w:r>
      <w:r w:rsidRPr="00DE1E5A">
        <w:rPr>
          <w:rFonts w:ascii="GHEA Grapalat" w:hAnsi="GHEA Grapalat" w:cs="Sylfaen"/>
          <w:szCs w:val="24"/>
          <w:lang w:val="ru-RU"/>
        </w:rPr>
        <w:t>կրում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համապարտ</w:t>
      </w:r>
      <w:r w:rsidRPr="00DE1E5A">
        <w:rPr>
          <w:rFonts w:ascii="GHEA Grapalat" w:hAnsi="GHEA Grapalat" w:cs="Sylfaen"/>
          <w:szCs w:val="24"/>
        </w:rPr>
        <w:t xml:space="preserve"> </w:t>
      </w:r>
      <w:r w:rsidRPr="00DE1E5A">
        <w:rPr>
          <w:rFonts w:ascii="GHEA Grapalat" w:hAnsi="GHEA Grapalat" w:cs="Sylfaen"/>
          <w:szCs w:val="24"/>
          <w:lang w:val="ru-RU"/>
        </w:rPr>
        <w:t>պատասխանատվություն</w:t>
      </w:r>
      <w:r w:rsidRPr="00DE1E5A">
        <w:rPr>
          <w:rFonts w:ascii="GHEA Grapalat" w:hAnsi="GHEA Grapalat" w:cs="Sylfaen"/>
          <w:szCs w:val="24"/>
        </w:rPr>
        <w:t>:</w:t>
      </w:r>
      <w:r w:rsidRPr="00DE1E5A">
        <w:rPr>
          <w:rFonts w:ascii="GHEA Grapalat" w:hAnsi="GHEA Grapalat" w:cs="Sylfaen"/>
          <w:szCs w:val="24"/>
          <w:lang w:val="hy-AM"/>
        </w:rPr>
        <w:t xml:space="preserve"> </w:t>
      </w:r>
      <w:r w:rsidRPr="00DE1E5A">
        <w:rPr>
          <w:rFonts w:ascii="GHEA Grapalat" w:hAnsi="GHEA Grapalat" w:cs="Sylfaen"/>
          <w:szCs w:val="24"/>
        </w:rPr>
        <w:t>Ընդ որում,</w:t>
      </w:r>
      <w:r w:rsidRPr="00DE1E5A">
        <w:rPr>
          <w:rFonts w:ascii="GHEA Grapalat" w:hAnsi="GHEA Grapalat" w:cs="Sylfaen"/>
          <w:szCs w:val="24"/>
          <w:lang w:val="hy-AM"/>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կոնսորցիումից</w:t>
      </w:r>
      <w:r w:rsidRPr="00DE1E5A">
        <w:rPr>
          <w:rFonts w:ascii="GHEA Grapalat" w:hAnsi="GHEA Grapalat" w:cs="Sylfaen"/>
          <w:szCs w:val="24"/>
        </w:rPr>
        <w:t xml:space="preserve"> </w:t>
      </w:r>
      <w:r w:rsidRPr="00DE1E5A">
        <w:rPr>
          <w:rFonts w:ascii="GHEA Grapalat" w:hAnsi="GHEA Grapalat" w:cs="Sylfaen"/>
          <w:szCs w:val="24"/>
          <w:lang w:val="ru-RU"/>
        </w:rPr>
        <w:t>դուրս</w:t>
      </w:r>
      <w:r w:rsidRPr="00DE1E5A">
        <w:rPr>
          <w:rFonts w:ascii="GHEA Grapalat" w:hAnsi="GHEA Grapalat" w:cs="Sylfaen"/>
          <w:szCs w:val="24"/>
        </w:rPr>
        <w:t xml:space="preserve"> </w:t>
      </w:r>
      <w:r w:rsidRPr="00DE1E5A">
        <w:rPr>
          <w:rFonts w:ascii="GHEA Grapalat" w:hAnsi="GHEA Grapalat" w:cs="Sylfaen"/>
          <w:szCs w:val="24"/>
          <w:lang w:val="ru-RU"/>
        </w:rPr>
        <w:t>գալու</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հետ</w:t>
      </w:r>
      <w:r w:rsidRPr="00DE1E5A">
        <w:rPr>
          <w:rFonts w:ascii="GHEA Grapalat" w:hAnsi="GHEA Grapalat" w:cs="Sylfaen"/>
          <w:szCs w:val="24"/>
        </w:rPr>
        <w:t xml:space="preserve"> </w:t>
      </w:r>
      <w:r w:rsidRPr="00DE1E5A">
        <w:rPr>
          <w:rFonts w:ascii="GHEA Grapalat" w:hAnsi="GHEA Grapalat" w:cs="Sylfaen"/>
          <w:szCs w:val="24"/>
          <w:lang w:val="en-US"/>
        </w:rPr>
        <w:t>պ</w:t>
      </w:r>
      <w:r w:rsidRPr="00DE1E5A">
        <w:rPr>
          <w:rFonts w:ascii="GHEA Grapalat" w:hAnsi="GHEA Grapalat" w:cs="Sylfaen"/>
          <w:szCs w:val="24"/>
          <w:lang w:val="ru-RU"/>
        </w:rPr>
        <w:t>ատվիրատուի</w:t>
      </w:r>
      <w:r w:rsidRPr="00DE1E5A">
        <w:rPr>
          <w:rFonts w:ascii="GHEA Grapalat" w:hAnsi="GHEA Grapalat" w:cs="Sylfaen"/>
          <w:szCs w:val="24"/>
        </w:rPr>
        <w:t xml:space="preserve"> </w:t>
      </w:r>
      <w:r w:rsidRPr="00DE1E5A">
        <w:rPr>
          <w:rFonts w:ascii="GHEA Grapalat" w:hAnsi="GHEA Grapalat" w:cs="Sylfaen"/>
          <w:szCs w:val="24"/>
          <w:lang w:val="ru-RU"/>
        </w:rPr>
        <w:t>կնքած</w:t>
      </w:r>
      <w:r w:rsidRPr="00DE1E5A">
        <w:rPr>
          <w:rFonts w:ascii="GHEA Grapalat" w:hAnsi="GHEA Grapalat" w:cs="Sylfaen"/>
          <w:szCs w:val="24"/>
        </w:rPr>
        <w:t xml:space="preserve"> </w:t>
      </w:r>
      <w:r w:rsidRPr="00DE1E5A">
        <w:rPr>
          <w:rFonts w:ascii="GHEA Grapalat" w:hAnsi="GHEA Grapalat" w:cs="Sylfaen"/>
          <w:szCs w:val="24"/>
          <w:lang w:val="ru-RU"/>
        </w:rPr>
        <w:t>պայմանագիրը</w:t>
      </w:r>
      <w:r w:rsidRPr="00DE1E5A">
        <w:rPr>
          <w:rFonts w:ascii="GHEA Grapalat" w:hAnsi="GHEA Grapalat" w:cs="Sylfaen"/>
          <w:szCs w:val="24"/>
        </w:rPr>
        <w:t xml:space="preserve"> </w:t>
      </w:r>
      <w:r w:rsidRPr="00DE1E5A">
        <w:rPr>
          <w:rFonts w:ascii="GHEA Grapalat" w:hAnsi="GHEA Grapalat" w:cs="Sylfaen"/>
          <w:szCs w:val="24"/>
          <w:lang w:val="ru-RU"/>
        </w:rPr>
        <w:t>միակողմանիորեն</w:t>
      </w:r>
      <w:r w:rsidRPr="00DE1E5A">
        <w:rPr>
          <w:rFonts w:ascii="GHEA Grapalat" w:hAnsi="GHEA Grapalat" w:cs="Sylfaen"/>
          <w:szCs w:val="24"/>
        </w:rPr>
        <w:t xml:space="preserve"> </w:t>
      </w:r>
      <w:r w:rsidRPr="00DE1E5A">
        <w:rPr>
          <w:rFonts w:ascii="GHEA Grapalat" w:hAnsi="GHEA Grapalat" w:cs="Sylfaen"/>
          <w:szCs w:val="24"/>
          <w:lang w:val="ru-RU"/>
        </w:rPr>
        <w:t>լուծվում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անդամների</w:t>
      </w:r>
      <w:r w:rsidRPr="00DE1E5A">
        <w:rPr>
          <w:rFonts w:ascii="GHEA Grapalat" w:hAnsi="GHEA Grapalat" w:cs="Sylfaen"/>
          <w:szCs w:val="24"/>
        </w:rPr>
        <w:t xml:space="preserve"> </w:t>
      </w:r>
      <w:r w:rsidRPr="00DE1E5A">
        <w:rPr>
          <w:rFonts w:ascii="GHEA Grapalat" w:hAnsi="GHEA Grapalat" w:cs="Sylfaen"/>
          <w:szCs w:val="24"/>
          <w:lang w:val="ru-RU"/>
        </w:rPr>
        <w:t>նկատմամբ</w:t>
      </w:r>
      <w:r w:rsidRPr="00DE1E5A">
        <w:rPr>
          <w:rFonts w:ascii="GHEA Grapalat" w:hAnsi="GHEA Grapalat" w:cs="Sylfaen"/>
          <w:szCs w:val="24"/>
        </w:rPr>
        <w:t xml:space="preserve"> </w:t>
      </w:r>
      <w:r w:rsidRPr="00DE1E5A">
        <w:rPr>
          <w:rFonts w:ascii="GHEA Grapalat" w:hAnsi="GHEA Grapalat" w:cs="Sylfaen"/>
          <w:szCs w:val="24"/>
          <w:lang w:val="ru-RU"/>
        </w:rPr>
        <w:t>կիրառվում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պայմանագրով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պատասխանատվության</w:t>
      </w:r>
      <w:r w:rsidRPr="00DE1E5A">
        <w:rPr>
          <w:rFonts w:ascii="GHEA Grapalat" w:hAnsi="GHEA Grapalat" w:cs="Sylfaen"/>
          <w:szCs w:val="24"/>
        </w:rPr>
        <w:t xml:space="preserve"> </w:t>
      </w:r>
      <w:r w:rsidRPr="00DE1E5A">
        <w:rPr>
          <w:rFonts w:ascii="GHEA Grapalat" w:hAnsi="GHEA Grapalat" w:cs="Sylfaen"/>
          <w:szCs w:val="24"/>
          <w:lang w:val="ru-RU"/>
        </w:rPr>
        <w:t>միջոցները</w:t>
      </w:r>
      <w:r w:rsidRPr="00DE1E5A">
        <w:rPr>
          <w:rFonts w:ascii="GHEA Grapalat" w:hAnsi="GHEA Grapalat" w:cs="Sylfaen"/>
          <w:szCs w:val="24"/>
          <w:lang w:val="hy-AM"/>
        </w:rPr>
        <w:t>:</w:t>
      </w:r>
    </w:p>
    <w:p w:rsidR="00024088" w:rsidRPr="00DE1E5A" w:rsidRDefault="00024088" w:rsidP="00024088">
      <w:pPr>
        <w:ind w:firstLine="567"/>
        <w:jc w:val="both"/>
        <w:rPr>
          <w:rFonts w:ascii="GHEA Grapalat" w:hAnsi="GHEA Grapalat"/>
          <w:b/>
          <w:sz w:val="20"/>
          <w:lang w:val="af-ZA"/>
        </w:rPr>
      </w:pPr>
    </w:p>
    <w:p w:rsidR="00024088" w:rsidRPr="00DE1E5A" w:rsidRDefault="00024088" w:rsidP="00024088">
      <w:pPr>
        <w:jc w:val="center"/>
        <w:rPr>
          <w:rFonts w:ascii="GHEA Grapalat" w:hAnsi="GHEA Grapalat" w:cs="Arial"/>
          <w:b/>
          <w:sz w:val="20"/>
          <w:lang w:val="af-ZA"/>
        </w:rPr>
      </w:pPr>
      <w:r w:rsidRPr="00DE1E5A">
        <w:rPr>
          <w:rFonts w:ascii="GHEA Grapalat" w:hAnsi="GHEA Grapalat"/>
          <w:b/>
          <w:sz w:val="20"/>
          <w:lang w:val="af-ZA"/>
        </w:rPr>
        <w:t xml:space="preserve">3.  </w:t>
      </w:r>
      <w:r w:rsidRPr="00DE1E5A">
        <w:rPr>
          <w:rFonts w:ascii="GHEA Grapalat" w:hAnsi="GHEA Grapalat" w:cs="Sylfaen"/>
          <w:b/>
          <w:sz w:val="20"/>
        </w:rPr>
        <w:t>ՀՐԱՎԵՐԻ</w:t>
      </w:r>
      <w:r w:rsidRPr="00DE1E5A">
        <w:rPr>
          <w:rFonts w:ascii="GHEA Grapalat" w:hAnsi="GHEA Grapalat" w:cs="Arial"/>
          <w:b/>
          <w:sz w:val="20"/>
          <w:lang w:val="af-ZA"/>
        </w:rPr>
        <w:t xml:space="preserve">  </w:t>
      </w:r>
      <w:r w:rsidRPr="00DE1E5A">
        <w:rPr>
          <w:rFonts w:ascii="GHEA Grapalat" w:hAnsi="GHEA Grapalat" w:cs="Sylfaen"/>
          <w:b/>
          <w:sz w:val="20"/>
        </w:rPr>
        <w:t>ՊԱՐԶԱԲԱՆՈՒՄԸ</w:t>
      </w:r>
      <w:r w:rsidRPr="00DE1E5A">
        <w:rPr>
          <w:rFonts w:ascii="GHEA Grapalat" w:hAnsi="GHEA Grapalat" w:cs="Arial"/>
          <w:b/>
          <w:sz w:val="20"/>
          <w:lang w:val="af-ZA"/>
        </w:rPr>
        <w:t xml:space="preserve">  </w:t>
      </w:r>
      <w:r w:rsidRPr="00DE1E5A">
        <w:rPr>
          <w:rFonts w:ascii="GHEA Grapalat" w:hAnsi="GHEA Grapalat" w:cs="Arial"/>
          <w:b/>
          <w:sz w:val="20"/>
        </w:rPr>
        <w:t>ԵՎ</w:t>
      </w:r>
      <w:r w:rsidRPr="00DE1E5A">
        <w:rPr>
          <w:rFonts w:ascii="GHEA Grapalat" w:hAnsi="GHEA Grapalat" w:cs="Arial"/>
          <w:b/>
          <w:sz w:val="20"/>
          <w:lang w:val="af-ZA"/>
        </w:rPr>
        <w:t xml:space="preserve"> </w:t>
      </w:r>
      <w:r w:rsidRPr="00DE1E5A">
        <w:rPr>
          <w:rFonts w:ascii="GHEA Grapalat" w:hAnsi="GHEA Grapalat" w:cs="Sylfaen"/>
          <w:b/>
          <w:sz w:val="20"/>
        </w:rPr>
        <w:t>ՀՐԱՎԵՐՈՒՄ</w:t>
      </w:r>
      <w:r w:rsidRPr="00DE1E5A">
        <w:rPr>
          <w:rFonts w:ascii="GHEA Grapalat" w:hAnsi="GHEA Grapalat" w:cs="Arial"/>
          <w:b/>
          <w:sz w:val="20"/>
          <w:lang w:val="af-ZA"/>
        </w:rPr>
        <w:t xml:space="preserve"> </w:t>
      </w:r>
      <w:r w:rsidRPr="00DE1E5A">
        <w:rPr>
          <w:rFonts w:ascii="GHEA Grapalat" w:hAnsi="GHEA Grapalat" w:cs="Sylfaen"/>
          <w:b/>
          <w:sz w:val="20"/>
        </w:rPr>
        <w:t>ՓՈՓՈԽՈՒԹՅՈՒՆ</w:t>
      </w:r>
      <w:r w:rsidRPr="00DE1E5A">
        <w:rPr>
          <w:rFonts w:ascii="GHEA Grapalat" w:hAnsi="GHEA Grapalat" w:cs="Arial"/>
          <w:b/>
          <w:sz w:val="20"/>
          <w:lang w:val="af-ZA"/>
        </w:rPr>
        <w:t xml:space="preserve"> </w:t>
      </w:r>
      <w:r w:rsidRPr="00DE1E5A">
        <w:rPr>
          <w:rFonts w:ascii="GHEA Grapalat" w:hAnsi="GHEA Grapalat" w:cs="Sylfaen"/>
          <w:b/>
          <w:sz w:val="20"/>
        </w:rPr>
        <w:t>ԿԱՏԱՐԵԼՈՒ</w:t>
      </w:r>
      <w:r w:rsidRPr="00DE1E5A">
        <w:rPr>
          <w:rFonts w:ascii="GHEA Grapalat" w:hAnsi="GHEA Grapalat" w:cs="Arial"/>
          <w:b/>
          <w:sz w:val="20"/>
          <w:lang w:val="af-ZA"/>
        </w:rPr>
        <w:t xml:space="preserve"> </w:t>
      </w:r>
      <w:r w:rsidRPr="00DE1E5A">
        <w:rPr>
          <w:rFonts w:ascii="GHEA Grapalat" w:hAnsi="GHEA Grapalat" w:cs="Sylfaen"/>
          <w:b/>
          <w:sz w:val="20"/>
        </w:rPr>
        <w:t>ԿԱՐԳԸ</w:t>
      </w:r>
      <w:r w:rsidRPr="00DE1E5A">
        <w:rPr>
          <w:rFonts w:ascii="GHEA Grapalat" w:hAnsi="GHEA Grapalat" w:cs="Arial"/>
          <w:b/>
          <w:sz w:val="20"/>
          <w:lang w:val="af-ZA"/>
        </w:rPr>
        <w:t xml:space="preserve"> </w:t>
      </w:r>
    </w:p>
    <w:p w:rsidR="00024088" w:rsidRPr="00DE1E5A" w:rsidRDefault="00024088" w:rsidP="00024088">
      <w:pPr>
        <w:ind w:firstLine="567"/>
        <w:jc w:val="both"/>
        <w:rPr>
          <w:rFonts w:ascii="GHEA Grapalat" w:hAnsi="GHEA Grapalat"/>
          <w:sz w:val="20"/>
          <w:lang w:val="af-ZA"/>
        </w:rPr>
      </w:pPr>
      <w:r w:rsidRPr="00DE1E5A">
        <w:rPr>
          <w:rFonts w:ascii="GHEA Grapalat" w:hAnsi="GHEA Grapalat"/>
          <w:sz w:val="20"/>
          <w:lang w:val="af-ZA"/>
        </w:rPr>
        <w:t xml:space="preserve">3.1 </w:t>
      </w:r>
      <w:r w:rsidRPr="00DE1E5A">
        <w:rPr>
          <w:rFonts w:ascii="GHEA Grapalat" w:hAnsi="GHEA Grapalat" w:cs="Sylfaen"/>
          <w:sz w:val="20"/>
        </w:rPr>
        <w:t>Օրենքի</w:t>
      </w:r>
      <w:r w:rsidRPr="00DE1E5A">
        <w:rPr>
          <w:rFonts w:ascii="GHEA Grapalat" w:hAnsi="GHEA Grapalat" w:cs="Arial"/>
          <w:sz w:val="20"/>
          <w:lang w:val="af-ZA"/>
        </w:rPr>
        <w:t xml:space="preserve"> 29-</w:t>
      </w:r>
      <w:r w:rsidRPr="00DE1E5A">
        <w:rPr>
          <w:rFonts w:ascii="GHEA Grapalat" w:hAnsi="GHEA Grapalat" w:cs="Sylfaen"/>
          <w:sz w:val="20"/>
        </w:rPr>
        <w:t>րդ</w:t>
      </w:r>
      <w:r w:rsidRPr="00DE1E5A">
        <w:rPr>
          <w:rFonts w:ascii="GHEA Grapalat" w:hAnsi="GHEA Grapalat" w:cs="Arial"/>
          <w:sz w:val="20"/>
          <w:lang w:val="af-ZA"/>
        </w:rPr>
        <w:t xml:space="preserve"> </w:t>
      </w:r>
      <w:r w:rsidRPr="00DE1E5A">
        <w:rPr>
          <w:rFonts w:ascii="GHEA Grapalat" w:hAnsi="GHEA Grapalat" w:cs="Sylfaen"/>
          <w:sz w:val="20"/>
        </w:rPr>
        <w:t>հոդվածի</w:t>
      </w:r>
      <w:r w:rsidRPr="00DE1E5A">
        <w:rPr>
          <w:rFonts w:ascii="GHEA Grapalat" w:hAnsi="GHEA Grapalat" w:cs="Arial"/>
          <w:sz w:val="20"/>
          <w:lang w:val="af-ZA"/>
        </w:rPr>
        <w:t xml:space="preserve"> </w:t>
      </w:r>
      <w:r w:rsidRPr="00DE1E5A">
        <w:rPr>
          <w:rFonts w:ascii="GHEA Grapalat" w:hAnsi="GHEA Grapalat" w:cs="Sylfaen"/>
          <w:sz w:val="20"/>
        </w:rPr>
        <w:t>համաձայն</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ասնակիցն</w:t>
      </w:r>
      <w:r w:rsidRPr="00DE1E5A">
        <w:rPr>
          <w:rFonts w:ascii="GHEA Grapalat" w:hAnsi="GHEA Grapalat" w:cs="Arial"/>
          <w:sz w:val="20"/>
          <w:lang w:val="af-ZA"/>
        </w:rPr>
        <w:t xml:space="preserve"> </w:t>
      </w:r>
      <w:r w:rsidRPr="00DE1E5A">
        <w:rPr>
          <w:rFonts w:ascii="GHEA Grapalat" w:hAnsi="GHEA Grapalat" w:cs="Sylfaen"/>
          <w:sz w:val="20"/>
        </w:rPr>
        <w:t>իրավունք</w:t>
      </w:r>
      <w:r w:rsidRPr="00DE1E5A">
        <w:rPr>
          <w:rFonts w:ascii="GHEA Grapalat" w:hAnsi="GHEA Grapalat" w:cs="Arial"/>
          <w:sz w:val="20"/>
          <w:lang w:val="af-ZA"/>
        </w:rPr>
        <w:t xml:space="preserve"> </w:t>
      </w:r>
      <w:r w:rsidRPr="00DE1E5A">
        <w:rPr>
          <w:rFonts w:ascii="GHEA Grapalat" w:hAnsi="GHEA Grapalat" w:cs="Sylfaen"/>
          <w:sz w:val="20"/>
        </w:rPr>
        <w:t>ունի</w:t>
      </w:r>
      <w:r w:rsidRPr="00DE1E5A">
        <w:rPr>
          <w:rFonts w:ascii="GHEA Grapalat" w:hAnsi="GHEA Grapalat" w:cs="Arial"/>
          <w:sz w:val="20"/>
          <w:lang w:val="af-ZA"/>
        </w:rPr>
        <w:t xml:space="preserve"> </w:t>
      </w:r>
      <w:r w:rsidRPr="00DE1E5A">
        <w:rPr>
          <w:rFonts w:ascii="GHEA Grapalat" w:hAnsi="GHEA Grapalat" w:cs="Sylfaen"/>
          <w:sz w:val="20"/>
        </w:rPr>
        <w:t>պատվիրատուից</w:t>
      </w:r>
      <w:r w:rsidRPr="00DE1E5A">
        <w:rPr>
          <w:rFonts w:ascii="GHEA Grapalat" w:hAnsi="GHEA Grapalat" w:cs="Arial"/>
          <w:sz w:val="20"/>
          <w:lang w:val="af-ZA"/>
        </w:rPr>
        <w:t xml:space="preserve"> </w:t>
      </w:r>
      <w:r w:rsidRPr="00DE1E5A">
        <w:rPr>
          <w:rFonts w:ascii="GHEA Grapalat" w:hAnsi="GHEA Grapalat" w:cs="Sylfaen"/>
          <w:sz w:val="20"/>
        </w:rPr>
        <w:t>պահանջել</w:t>
      </w:r>
      <w:r w:rsidRPr="00DE1E5A">
        <w:rPr>
          <w:rFonts w:ascii="GHEA Grapalat" w:hAnsi="GHEA Grapalat" w:cs="Arial"/>
          <w:sz w:val="20"/>
          <w:lang w:val="af-ZA"/>
        </w:rPr>
        <w:t xml:space="preserve"> </w:t>
      </w:r>
      <w:r w:rsidRPr="00DE1E5A">
        <w:rPr>
          <w:rFonts w:ascii="GHEA Grapalat" w:hAnsi="GHEA Grapalat" w:cs="Sylfaen"/>
          <w:sz w:val="20"/>
        </w:rPr>
        <w:t>հրավերի</w:t>
      </w:r>
      <w:r w:rsidRPr="00DE1E5A">
        <w:rPr>
          <w:rFonts w:ascii="GHEA Grapalat" w:hAnsi="GHEA Grapalat" w:cs="Arial"/>
          <w:sz w:val="20"/>
          <w:lang w:val="af-ZA"/>
        </w:rPr>
        <w:t xml:space="preserve"> </w:t>
      </w:r>
      <w:r w:rsidRPr="00DE1E5A">
        <w:rPr>
          <w:rFonts w:ascii="GHEA Grapalat" w:hAnsi="GHEA Grapalat" w:cs="Sylfaen"/>
          <w:sz w:val="20"/>
        </w:rPr>
        <w:t>պարզաբանում</w:t>
      </w:r>
      <w:r w:rsidRPr="00DE1E5A">
        <w:rPr>
          <w:rFonts w:ascii="GHEA Grapalat" w:hAnsi="GHEA Grapalat" w:cs="Tahoma"/>
          <w:sz w:val="20"/>
        </w:rPr>
        <w:t>։</w:t>
      </w:r>
    </w:p>
    <w:p w:rsidR="00024088" w:rsidRPr="00DE1E5A" w:rsidRDefault="00024088" w:rsidP="00024088">
      <w:pPr>
        <w:autoSpaceDE w:val="0"/>
        <w:autoSpaceDN w:val="0"/>
        <w:adjustRightInd w:val="0"/>
        <w:ind w:firstLine="567"/>
        <w:jc w:val="both"/>
        <w:rPr>
          <w:rFonts w:ascii="GHEA Grapalat" w:hAnsi="GHEA Grapalat"/>
          <w:sz w:val="20"/>
          <w:lang w:val="af-ZA"/>
        </w:rPr>
      </w:pPr>
      <w:r w:rsidRPr="00DE1E5A">
        <w:rPr>
          <w:rFonts w:ascii="GHEA Grapalat" w:hAnsi="GHEA Grapalat" w:cs="Sylfaen"/>
          <w:sz w:val="20"/>
        </w:rPr>
        <w:t>Մասնակիցն</w:t>
      </w:r>
      <w:r w:rsidRPr="00DE1E5A">
        <w:rPr>
          <w:rFonts w:ascii="GHEA Grapalat" w:hAnsi="GHEA Grapalat" w:cs="Arial"/>
          <w:sz w:val="20"/>
          <w:lang w:val="af-ZA"/>
        </w:rPr>
        <w:t xml:space="preserve"> </w:t>
      </w:r>
      <w:r w:rsidRPr="00DE1E5A">
        <w:rPr>
          <w:rFonts w:ascii="GHEA Grapalat" w:hAnsi="GHEA Grapalat" w:cs="Sylfaen"/>
          <w:sz w:val="20"/>
        </w:rPr>
        <w:t>իրավունք</w:t>
      </w:r>
      <w:r w:rsidRPr="00DE1E5A">
        <w:rPr>
          <w:rFonts w:ascii="GHEA Grapalat" w:hAnsi="GHEA Grapalat" w:cs="Arial"/>
          <w:sz w:val="20"/>
          <w:lang w:val="af-ZA"/>
        </w:rPr>
        <w:t xml:space="preserve"> </w:t>
      </w:r>
      <w:r w:rsidRPr="00DE1E5A">
        <w:rPr>
          <w:rFonts w:ascii="GHEA Grapalat" w:hAnsi="GHEA Grapalat" w:cs="Sylfaen"/>
          <w:sz w:val="20"/>
        </w:rPr>
        <w:t>ունի</w:t>
      </w:r>
      <w:r w:rsidRPr="00DE1E5A">
        <w:rPr>
          <w:rFonts w:ascii="GHEA Grapalat" w:hAnsi="GHEA Grapalat" w:cs="Arial"/>
          <w:sz w:val="20"/>
          <w:lang w:val="af-ZA"/>
        </w:rPr>
        <w:t xml:space="preserve"> </w:t>
      </w:r>
      <w:r w:rsidRPr="00DE1E5A">
        <w:rPr>
          <w:rFonts w:ascii="GHEA Grapalat" w:hAnsi="GHEA Grapalat" w:cs="Sylfaen"/>
          <w:sz w:val="20"/>
        </w:rPr>
        <w:t>հայտերի</w:t>
      </w:r>
      <w:r w:rsidRPr="00DE1E5A">
        <w:rPr>
          <w:rFonts w:ascii="GHEA Grapalat" w:hAnsi="GHEA Grapalat" w:cs="Arial"/>
          <w:sz w:val="20"/>
          <w:lang w:val="af-ZA"/>
        </w:rPr>
        <w:t xml:space="preserve"> </w:t>
      </w:r>
      <w:r w:rsidRPr="00DE1E5A">
        <w:rPr>
          <w:rFonts w:ascii="GHEA Grapalat" w:hAnsi="GHEA Grapalat" w:cs="Sylfaen"/>
          <w:sz w:val="20"/>
        </w:rPr>
        <w:t>ներկայացման</w:t>
      </w:r>
      <w:r w:rsidRPr="00DE1E5A">
        <w:rPr>
          <w:rFonts w:ascii="GHEA Grapalat" w:hAnsi="GHEA Grapalat" w:cs="Arial"/>
          <w:sz w:val="20"/>
          <w:lang w:val="af-ZA"/>
        </w:rPr>
        <w:t xml:space="preserve"> </w:t>
      </w:r>
      <w:r w:rsidRPr="00DE1E5A">
        <w:rPr>
          <w:rFonts w:ascii="GHEA Grapalat" w:hAnsi="GHEA Grapalat" w:cs="Sylfaen"/>
          <w:sz w:val="20"/>
        </w:rPr>
        <w:t>վերջնաժամկետը</w:t>
      </w:r>
      <w:r w:rsidRPr="00DE1E5A">
        <w:rPr>
          <w:rFonts w:ascii="GHEA Grapalat" w:hAnsi="GHEA Grapalat" w:cs="Arial"/>
          <w:sz w:val="20"/>
          <w:lang w:val="af-ZA"/>
        </w:rPr>
        <w:t xml:space="preserve"> </w:t>
      </w:r>
      <w:r w:rsidRPr="00DE1E5A">
        <w:rPr>
          <w:rFonts w:ascii="GHEA Grapalat" w:hAnsi="GHEA Grapalat" w:cs="Sylfaen"/>
          <w:sz w:val="20"/>
        </w:rPr>
        <w:t>լրանալուց</w:t>
      </w:r>
      <w:r w:rsidRPr="00DE1E5A">
        <w:rPr>
          <w:rFonts w:ascii="GHEA Grapalat" w:hAnsi="GHEA Grapalat" w:cs="Arial"/>
          <w:sz w:val="20"/>
          <w:lang w:val="af-ZA"/>
        </w:rPr>
        <w:t xml:space="preserve"> </w:t>
      </w:r>
      <w:r w:rsidRPr="00DE1E5A">
        <w:rPr>
          <w:rFonts w:ascii="GHEA Grapalat" w:hAnsi="GHEA Grapalat" w:cs="Sylfaen"/>
          <w:sz w:val="20"/>
        </w:rPr>
        <w:t>առնվազն</w:t>
      </w:r>
      <w:r w:rsidRPr="00DE1E5A">
        <w:rPr>
          <w:rFonts w:ascii="GHEA Grapalat" w:hAnsi="GHEA Grapalat" w:cs="Arial"/>
          <w:sz w:val="20"/>
          <w:lang w:val="af-ZA"/>
        </w:rPr>
        <w:t xml:space="preserve"> </w:t>
      </w:r>
      <w:r w:rsidRPr="00DE1E5A">
        <w:rPr>
          <w:rFonts w:ascii="GHEA Grapalat" w:hAnsi="GHEA Grapalat" w:cs="Sylfaen"/>
          <w:sz w:val="20"/>
        </w:rPr>
        <w:t>հինգ</w:t>
      </w:r>
      <w:r w:rsidRPr="00DE1E5A">
        <w:rPr>
          <w:rFonts w:ascii="GHEA Grapalat" w:hAnsi="GHEA Grapalat" w:cs="Arial"/>
          <w:sz w:val="20"/>
          <w:lang w:val="af-ZA"/>
        </w:rPr>
        <w:t xml:space="preserve"> </w:t>
      </w:r>
      <w:r w:rsidRPr="00DE1E5A">
        <w:rPr>
          <w:rFonts w:ascii="GHEA Grapalat" w:hAnsi="GHEA Grapalat" w:cs="Sylfaen"/>
          <w:sz w:val="20"/>
        </w:rPr>
        <w:t>օրացուցային</w:t>
      </w:r>
      <w:r w:rsidRPr="00DE1E5A">
        <w:rPr>
          <w:rFonts w:ascii="GHEA Grapalat" w:hAnsi="GHEA Grapalat" w:cs="Arial"/>
          <w:sz w:val="20"/>
          <w:lang w:val="af-ZA"/>
        </w:rPr>
        <w:t xml:space="preserve"> </w:t>
      </w:r>
      <w:r w:rsidRPr="00DE1E5A">
        <w:rPr>
          <w:rFonts w:ascii="GHEA Grapalat" w:hAnsi="GHEA Grapalat" w:cs="Sylfaen"/>
          <w:sz w:val="20"/>
        </w:rPr>
        <w:t>օր</w:t>
      </w:r>
      <w:r w:rsidRPr="00DE1E5A">
        <w:rPr>
          <w:rFonts w:ascii="GHEA Grapalat" w:hAnsi="GHEA Grapalat" w:cs="Sylfaen"/>
          <w:sz w:val="20"/>
          <w:lang w:val="af-ZA"/>
        </w:rPr>
        <w:t xml:space="preserve"> </w:t>
      </w:r>
      <w:r>
        <w:rPr>
          <w:rFonts w:ascii="GHEA Grapalat" w:hAnsi="GHEA Grapalat" w:cs="Sylfaen"/>
          <w:sz w:val="20"/>
          <w:lang w:val="af-ZA"/>
        </w:rPr>
        <w:t xml:space="preserve">գրավոր </w:t>
      </w:r>
      <w:r w:rsidRPr="00DE1E5A">
        <w:rPr>
          <w:rFonts w:ascii="GHEA Grapalat" w:hAnsi="GHEA Grapalat" w:cs="Sylfaen"/>
          <w:sz w:val="20"/>
        </w:rPr>
        <w:t>հանձնաժողովից</w:t>
      </w:r>
      <w:r w:rsidRPr="00DE1E5A">
        <w:rPr>
          <w:rFonts w:ascii="GHEA Grapalat" w:hAnsi="GHEA Grapalat" w:cs="Sylfaen"/>
          <w:sz w:val="20"/>
          <w:lang w:val="af-ZA"/>
        </w:rPr>
        <w:t xml:space="preserve"> </w:t>
      </w:r>
      <w:r w:rsidRPr="00DE1E5A">
        <w:rPr>
          <w:rFonts w:ascii="GHEA Grapalat" w:hAnsi="GHEA Grapalat" w:cs="Sylfaen"/>
          <w:sz w:val="20"/>
        </w:rPr>
        <w:t>պահանջելու</w:t>
      </w:r>
      <w:r w:rsidRPr="00DE1E5A">
        <w:rPr>
          <w:rFonts w:ascii="GHEA Grapalat" w:hAnsi="GHEA Grapalat" w:cs="Arial"/>
          <w:sz w:val="20"/>
          <w:lang w:val="af-ZA"/>
        </w:rPr>
        <w:t xml:space="preserve"> </w:t>
      </w:r>
      <w:r w:rsidRPr="00DE1E5A">
        <w:rPr>
          <w:rFonts w:ascii="GHEA Grapalat" w:hAnsi="GHEA Grapalat" w:cs="Sylfaen"/>
          <w:sz w:val="20"/>
        </w:rPr>
        <w:t>հրավերի</w:t>
      </w:r>
      <w:r w:rsidRPr="00DE1E5A">
        <w:rPr>
          <w:rFonts w:ascii="GHEA Grapalat" w:hAnsi="GHEA Grapalat" w:cs="Arial"/>
          <w:sz w:val="20"/>
          <w:lang w:val="af-ZA"/>
        </w:rPr>
        <w:t xml:space="preserve"> </w:t>
      </w:r>
      <w:r w:rsidRPr="00DE1E5A">
        <w:rPr>
          <w:rFonts w:ascii="GHEA Grapalat" w:hAnsi="GHEA Grapalat" w:cs="Sylfaen"/>
          <w:sz w:val="20"/>
        </w:rPr>
        <w:t>պարզաբանում</w:t>
      </w:r>
      <w:r w:rsidRPr="00DE1E5A">
        <w:rPr>
          <w:rFonts w:ascii="GHEA Grapalat" w:hAnsi="GHEA Grapalat" w:cs="Tahoma"/>
          <w:sz w:val="20"/>
        </w:rPr>
        <w:t>։</w:t>
      </w:r>
      <w:r w:rsidRPr="00DE1E5A">
        <w:rPr>
          <w:rFonts w:ascii="GHEA Grapalat" w:hAnsi="GHEA Grapalat"/>
          <w:sz w:val="20"/>
          <w:lang w:val="af-ZA"/>
        </w:rPr>
        <w:t xml:space="preserve"> </w:t>
      </w:r>
      <w:r w:rsidRPr="00DE1E5A">
        <w:rPr>
          <w:rFonts w:ascii="GHEA Grapalat" w:hAnsi="GHEA Grapalat"/>
          <w:sz w:val="20"/>
        </w:rPr>
        <w:t>Հանձնաժողովը</w:t>
      </w:r>
      <w:r w:rsidRPr="00DE1E5A">
        <w:rPr>
          <w:rFonts w:ascii="GHEA Grapalat" w:hAnsi="GHEA Grapalat"/>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կատարած</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ասնակցին</w:t>
      </w:r>
      <w:r w:rsidRPr="00DE1E5A">
        <w:rPr>
          <w:rFonts w:ascii="GHEA Grapalat" w:hAnsi="GHEA Grapalat" w:cs="Arial"/>
          <w:sz w:val="20"/>
          <w:lang w:val="af-ZA"/>
        </w:rPr>
        <w:t xml:space="preserve"> </w:t>
      </w:r>
      <w:r w:rsidRPr="00DE1E5A">
        <w:rPr>
          <w:rFonts w:ascii="GHEA Grapalat" w:hAnsi="GHEA Grapalat" w:cs="Sylfaen"/>
          <w:sz w:val="20"/>
        </w:rPr>
        <w:t>պարզաբանումը</w:t>
      </w:r>
      <w:r w:rsidRPr="00DE1E5A">
        <w:rPr>
          <w:rFonts w:ascii="GHEA Grapalat" w:hAnsi="GHEA Grapalat" w:cs="Arial"/>
          <w:sz w:val="20"/>
          <w:lang w:val="af-ZA"/>
        </w:rPr>
        <w:t xml:space="preserve"> </w:t>
      </w:r>
      <w:r w:rsidRPr="00DE1E5A">
        <w:rPr>
          <w:rFonts w:ascii="GHEA Grapalat" w:hAnsi="GHEA Grapalat" w:cs="Sylfaen"/>
          <w:sz w:val="20"/>
        </w:rPr>
        <w:t>տրամադրում</w:t>
      </w:r>
      <w:r w:rsidRPr="00DE1E5A">
        <w:rPr>
          <w:rFonts w:ascii="GHEA Grapalat" w:hAnsi="GHEA Grapalat" w:cs="Arial"/>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Pr>
          <w:rFonts w:ascii="GHEA Grapalat" w:hAnsi="GHEA Grapalat" w:cs="Sylfaen"/>
          <w:sz w:val="20"/>
          <w:lang w:val="af-ZA"/>
        </w:rPr>
        <w:t>գրավոր</w:t>
      </w:r>
      <w:r w:rsidRPr="002152AB" w:rsidDel="00C771E7">
        <w:rPr>
          <w:rFonts w:ascii="GHEA Grapalat" w:hAnsi="GHEA Grapalat" w:cs="Sylfaen"/>
          <w:sz w:val="20"/>
          <w:lang w:val="af-ZA"/>
        </w:rPr>
        <w:t xml:space="preserve"> </w:t>
      </w:r>
      <w:r w:rsidRPr="00DE1E5A">
        <w:rPr>
          <w:rFonts w:ascii="GHEA Grapalat" w:hAnsi="GHEA Grapalat" w:cs="Sylfaen"/>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ստանալու</w:t>
      </w:r>
      <w:r w:rsidRPr="00DE1E5A">
        <w:rPr>
          <w:rFonts w:ascii="GHEA Grapalat" w:hAnsi="GHEA Grapalat" w:cs="Arial"/>
          <w:sz w:val="20"/>
          <w:lang w:val="af-ZA"/>
        </w:rPr>
        <w:t xml:space="preserve"> </w:t>
      </w:r>
      <w:r w:rsidRPr="00DE1E5A">
        <w:rPr>
          <w:rFonts w:ascii="GHEA Grapalat" w:hAnsi="GHEA Grapalat" w:cs="Sylfaen"/>
          <w:sz w:val="20"/>
        </w:rPr>
        <w:t>օրվան</w:t>
      </w:r>
      <w:r w:rsidRPr="00DE1E5A">
        <w:rPr>
          <w:rFonts w:ascii="GHEA Grapalat" w:hAnsi="GHEA Grapalat" w:cs="Arial"/>
          <w:sz w:val="20"/>
          <w:lang w:val="af-ZA"/>
        </w:rPr>
        <w:t xml:space="preserve"> </w:t>
      </w:r>
      <w:r w:rsidRPr="00DE1E5A">
        <w:rPr>
          <w:rFonts w:ascii="GHEA Grapalat" w:hAnsi="GHEA Grapalat" w:cs="Sylfaen"/>
          <w:sz w:val="20"/>
        </w:rPr>
        <w:t>հաջորդող</w:t>
      </w:r>
      <w:r w:rsidRPr="00DE1E5A">
        <w:rPr>
          <w:rFonts w:ascii="GHEA Grapalat" w:hAnsi="GHEA Grapalat" w:cs="Arial"/>
          <w:sz w:val="20"/>
          <w:lang w:val="af-ZA"/>
        </w:rPr>
        <w:t xml:space="preserve"> </w:t>
      </w:r>
      <w:r w:rsidRPr="00DE1E5A">
        <w:rPr>
          <w:rFonts w:ascii="GHEA Grapalat" w:hAnsi="GHEA Grapalat" w:cs="Sylfaen"/>
          <w:sz w:val="20"/>
        </w:rPr>
        <w:t>երկու</w:t>
      </w:r>
      <w:r w:rsidRPr="00DE1E5A">
        <w:rPr>
          <w:rFonts w:ascii="GHEA Grapalat" w:hAnsi="GHEA Grapalat" w:cs="Arial"/>
          <w:sz w:val="20"/>
          <w:lang w:val="af-ZA"/>
        </w:rPr>
        <w:t xml:space="preserve"> </w:t>
      </w:r>
      <w:r w:rsidRPr="00DE1E5A">
        <w:rPr>
          <w:rFonts w:ascii="GHEA Grapalat" w:hAnsi="GHEA Grapalat" w:cs="Sylfaen"/>
          <w:sz w:val="20"/>
        </w:rPr>
        <w:t>օրացուցային</w:t>
      </w:r>
      <w:r w:rsidRPr="00DE1E5A">
        <w:rPr>
          <w:rFonts w:ascii="GHEA Grapalat" w:hAnsi="GHEA Grapalat" w:cs="Arial"/>
          <w:sz w:val="20"/>
          <w:lang w:val="af-ZA"/>
        </w:rPr>
        <w:t xml:space="preserve"> </w:t>
      </w:r>
      <w:r w:rsidRPr="00DE1E5A">
        <w:rPr>
          <w:rFonts w:ascii="GHEA Grapalat" w:hAnsi="GHEA Grapalat" w:cs="Sylfaen"/>
          <w:sz w:val="20"/>
        </w:rPr>
        <w:t>օրվա</w:t>
      </w:r>
      <w:r w:rsidRPr="00DE1E5A">
        <w:rPr>
          <w:rFonts w:ascii="GHEA Grapalat" w:hAnsi="GHEA Grapalat" w:cs="Arial"/>
          <w:sz w:val="20"/>
          <w:lang w:val="af-ZA"/>
        </w:rPr>
        <w:t xml:space="preserve"> </w:t>
      </w:r>
      <w:r w:rsidRPr="00DE1E5A">
        <w:rPr>
          <w:rFonts w:ascii="GHEA Grapalat" w:hAnsi="GHEA Grapalat" w:cs="Sylfaen"/>
          <w:sz w:val="20"/>
        </w:rPr>
        <w:t>ընթացքում</w:t>
      </w:r>
      <w:r w:rsidRPr="00DE1E5A">
        <w:rPr>
          <w:rFonts w:ascii="GHEA Grapalat" w:hAnsi="GHEA Grapalat" w:cs="Tahoma"/>
          <w:sz w:val="20"/>
        </w:rPr>
        <w:t>։</w:t>
      </w:r>
      <w:r w:rsidRPr="00DE1E5A">
        <w:rPr>
          <w:rFonts w:ascii="GHEA Grapalat" w:hAnsi="GHEA Grapalat" w:cs="Tahoma"/>
          <w:sz w:val="20"/>
          <w:lang w:val="af-ZA"/>
        </w:rPr>
        <w:t xml:space="preserve"> </w:t>
      </w:r>
      <w:r w:rsidRPr="00DE1E5A">
        <w:rPr>
          <w:rFonts w:ascii="GHEA Grapalat" w:hAnsi="GHEA Grapalat"/>
          <w:sz w:val="20"/>
          <w:lang w:val="af-ZA"/>
        </w:rPr>
        <w:t xml:space="preserve"> </w:t>
      </w:r>
    </w:p>
    <w:p w:rsidR="00024088" w:rsidRPr="00DE1E5A" w:rsidRDefault="00024088" w:rsidP="00024088">
      <w:pPr>
        <w:ind w:firstLine="567"/>
        <w:jc w:val="both"/>
        <w:rPr>
          <w:rFonts w:ascii="GHEA Grapalat" w:hAnsi="GHEA Grapalat"/>
          <w:sz w:val="20"/>
          <w:szCs w:val="20"/>
          <w:lang w:val="af-ZA"/>
        </w:rPr>
      </w:pPr>
      <w:r w:rsidRPr="00DE1E5A">
        <w:rPr>
          <w:rFonts w:ascii="GHEA Grapalat" w:hAnsi="GHEA Grapalat"/>
          <w:sz w:val="20"/>
          <w:lang w:val="af-ZA"/>
        </w:rPr>
        <w:t xml:space="preserve">3.2 </w:t>
      </w:r>
      <w:r w:rsidRPr="00DE1E5A">
        <w:rPr>
          <w:rFonts w:ascii="GHEA Grapalat" w:hAnsi="GHEA Grapalat" w:cs="Sylfaen"/>
          <w:sz w:val="20"/>
        </w:rPr>
        <w:t>Հարցման</w:t>
      </w:r>
      <w:r w:rsidRPr="00DE1E5A">
        <w:rPr>
          <w:rFonts w:ascii="GHEA Grapalat" w:hAnsi="GHEA Grapalat" w:cs="Arial"/>
          <w:sz w:val="20"/>
          <w:lang w:val="af-ZA"/>
        </w:rPr>
        <w:t xml:space="preserve"> </w:t>
      </w:r>
      <w:r w:rsidRPr="00DE1E5A">
        <w:rPr>
          <w:rFonts w:ascii="GHEA Grapalat" w:hAnsi="GHEA Grapalat" w:cs="Sylfaen"/>
          <w:sz w:val="20"/>
        </w:rPr>
        <w:t>և</w:t>
      </w:r>
      <w:r w:rsidRPr="00DE1E5A">
        <w:rPr>
          <w:rFonts w:ascii="GHEA Grapalat" w:hAnsi="GHEA Grapalat" w:cs="Arial"/>
          <w:sz w:val="20"/>
          <w:lang w:val="af-ZA"/>
        </w:rPr>
        <w:t xml:space="preserve"> </w:t>
      </w:r>
      <w:r w:rsidRPr="00DE1E5A">
        <w:rPr>
          <w:rFonts w:ascii="GHEA Grapalat" w:hAnsi="GHEA Grapalat" w:cs="Sylfaen"/>
          <w:sz w:val="20"/>
        </w:rPr>
        <w:t>պարզաբանումների</w:t>
      </w:r>
      <w:r w:rsidRPr="00DE1E5A">
        <w:rPr>
          <w:rFonts w:ascii="GHEA Grapalat" w:hAnsi="GHEA Grapalat" w:cs="Arial"/>
          <w:sz w:val="20"/>
          <w:lang w:val="af-ZA"/>
        </w:rPr>
        <w:t xml:space="preserve"> </w:t>
      </w:r>
      <w:r w:rsidRPr="00DE1E5A">
        <w:rPr>
          <w:rFonts w:ascii="GHEA Grapalat" w:hAnsi="GHEA Grapalat" w:cs="Sylfaen"/>
          <w:sz w:val="20"/>
        </w:rPr>
        <w:t>բովանդակության</w:t>
      </w:r>
      <w:r w:rsidRPr="00DE1E5A">
        <w:rPr>
          <w:rFonts w:ascii="GHEA Grapalat" w:hAnsi="GHEA Grapalat" w:cs="Arial"/>
          <w:sz w:val="20"/>
          <w:lang w:val="af-ZA"/>
        </w:rPr>
        <w:t xml:space="preserve"> </w:t>
      </w:r>
      <w:r w:rsidRPr="00DE1E5A">
        <w:rPr>
          <w:rFonts w:ascii="GHEA Grapalat" w:hAnsi="GHEA Grapalat" w:cs="Sylfaen"/>
          <w:sz w:val="20"/>
        </w:rPr>
        <w:t>մասին</w:t>
      </w:r>
      <w:r w:rsidRPr="00DE1E5A">
        <w:rPr>
          <w:rFonts w:ascii="GHEA Grapalat" w:hAnsi="GHEA Grapalat" w:cs="Arial"/>
          <w:sz w:val="20"/>
          <w:lang w:val="af-ZA"/>
        </w:rPr>
        <w:t xml:space="preserve"> </w:t>
      </w:r>
      <w:r w:rsidRPr="00DE1E5A">
        <w:rPr>
          <w:rFonts w:ascii="GHEA Grapalat" w:hAnsi="GHEA Grapalat" w:cs="Sylfaen"/>
          <w:sz w:val="20"/>
        </w:rPr>
        <w:t>հայտարարությունը</w:t>
      </w:r>
      <w:r w:rsidRPr="00DE1E5A">
        <w:rPr>
          <w:rFonts w:ascii="GHEA Grapalat" w:hAnsi="GHEA Grapalat" w:cs="Arial"/>
          <w:sz w:val="20"/>
          <w:lang w:val="af-ZA"/>
        </w:rPr>
        <w:t xml:space="preserve"> </w:t>
      </w:r>
      <w:r w:rsidRPr="00DE1E5A">
        <w:rPr>
          <w:rFonts w:ascii="GHEA Grapalat" w:hAnsi="GHEA Grapalat" w:cs="Arial"/>
          <w:sz w:val="20"/>
        </w:rPr>
        <w:t>պարզաբանումը</w:t>
      </w:r>
      <w:r w:rsidRPr="00DE1E5A">
        <w:rPr>
          <w:rFonts w:ascii="GHEA Grapalat" w:hAnsi="GHEA Grapalat" w:cs="Arial"/>
          <w:sz w:val="20"/>
          <w:lang w:val="af-ZA"/>
        </w:rPr>
        <w:t xml:space="preserve"> </w:t>
      </w:r>
      <w:r w:rsidRPr="00DE1E5A">
        <w:rPr>
          <w:rFonts w:ascii="GHEA Grapalat" w:hAnsi="GHEA Grapalat" w:cs="Arial"/>
          <w:sz w:val="20"/>
        </w:rPr>
        <w:t>տրամադրելու</w:t>
      </w:r>
      <w:r w:rsidRPr="00DE1E5A">
        <w:rPr>
          <w:rFonts w:ascii="GHEA Grapalat" w:hAnsi="GHEA Grapalat" w:cs="Arial"/>
          <w:sz w:val="20"/>
          <w:lang w:val="af-ZA"/>
        </w:rPr>
        <w:t xml:space="preserve"> </w:t>
      </w:r>
      <w:r w:rsidRPr="00DE1E5A">
        <w:rPr>
          <w:rFonts w:ascii="GHEA Grapalat" w:hAnsi="GHEA Grapalat" w:cs="Arial"/>
          <w:sz w:val="20"/>
        </w:rPr>
        <w:t>օրը</w:t>
      </w:r>
      <w:r w:rsidRPr="00DE1E5A">
        <w:rPr>
          <w:rFonts w:ascii="GHEA Grapalat" w:hAnsi="GHEA Grapalat" w:cs="Arial"/>
          <w:sz w:val="20"/>
          <w:lang w:val="af-ZA"/>
        </w:rPr>
        <w:t xml:space="preserve"> </w:t>
      </w:r>
      <w:r w:rsidRPr="00DE1E5A">
        <w:rPr>
          <w:rFonts w:ascii="GHEA Grapalat" w:hAnsi="GHEA Grapalat" w:cs="Sylfaen"/>
          <w:sz w:val="20"/>
        </w:rPr>
        <w:t>հրապարակվում</w:t>
      </w:r>
      <w:r w:rsidRPr="00DE1E5A">
        <w:rPr>
          <w:rFonts w:ascii="GHEA Grapalat" w:hAnsi="GHEA Grapalat" w:cs="Arial"/>
          <w:sz w:val="20"/>
          <w:lang w:val="af-ZA"/>
        </w:rPr>
        <w:t xml:space="preserve"> </w:t>
      </w:r>
      <w:r w:rsidRPr="00DE1E5A">
        <w:rPr>
          <w:rFonts w:ascii="GHEA Grapalat" w:hAnsi="GHEA Grapalat" w:cs="Sylfaen"/>
          <w:sz w:val="20"/>
        </w:rPr>
        <w:t>է</w:t>
      </w:r>
      <w:r w:rsidRPr="00DE1E5A">
        <w:rPr>
          <w:rFonts w:ascii="GHEA Grapalat" w:hAnsi="GHEA Grapalat" w:cs="Arial"/>
          <w:sz w:val="20"/>
          <w:lang w:val="af-ZA"/>
        </w:rPr>
        <w:t xml:space="preserve"> </w:t>
      </w:r>
      <w:r w:rsidRPr="00DE1E5A">
        <w:rPr>
          <w:rFonts w:ascii="GHEA Grapalat" w:hAnsi="GHEA Grapalat" w:cs="Sylfaen"/>
          <w:sz w:val="20"/>
          <w:lang w:val="af-ZA"/>
        </w:rPr>
        <w:t xml:space="preserve">www.procurement.am </w:t>
      </w:r>
      <w:r w:rsidRPr="00DE1E5A">
        <w:rPr>
          <w:rFonts w:ascii="GHEA Grapalat" w:hAnsi="GHEA Grapalat" w:cs="Sylfaen"/>
          <w:sz w:val="20"/>
          <w:lang w:val="ru-RU"/>
        </w:rPr>
        <w:t>հասցեով</w:t>
      </w:r>
      <w:r w:rsidRPr="00DE1E5A">
        <w:rPr>
          <w:rFonts w:ascii="GHEA Grapalat" w:hAnsi="GHEA Grapalat" w:cs="Sylfaen"/>
          <w:sz w:val="20"/>
          <w:lang w:val="af-ZA"/>
        </w:rPr>
        <w:t xml:space="preserve"> </w:t>
      </w:r>
      <w:r w:rsidRPr="00DE1E5A">
        <w:rPr>
          <w:rFonts w:ascii="GHEA Grapalat" w:hAnsi="GHEA Grapalat" w:cs="Sylfaen"/>
          <w:sz w:val="20"/>
        </w:rPr>
        <w:t>գործող</w:t>
      </w:r>
      <w:r w:rsidRPr="00DE1E5A">
        <w:rPr>
          <w:rFonts w:ascii="GHEA Grapalat" w:hAnsi="GHEA Grapalat" w:cs="Sylfaen"/>
          <w:sz w:val="20"/>
          <w:lang w:val="af-ZA"/>
        </w:rPr>
        <w:t xml:space="preserve"> </w:t>
      </w:r>
      <w:r w:rsidRPr="00DE1E5A">
        <w:rPr>
          <w:rFonts w:ascii="GHEA Grapalat" w:hAnsi="GHEA Grapalat" w:cs="Sylfaen"/>
          <w:sz w:val="20"/>
          <w:lang w:val="ru-RU"/>
        </w:rPr>
        <w:t>տեղեկագր</w:t>
      </w:r>
      <w:r w:rsidRPr="00DE1E5A">
        <w:rPr>
          <w:rFonts w:ascii="GHEA Grapalat" w:hAnsi="GHEA Grapalat" w:cs="Sylfaen"/>
          <w:sz w:val="20"/>
        </w:rPr>
        <w:t>ի</w:t>
      </w:r>
      <w:r w:rsidRPr="00DE1E5A">
        <w:rPr>
          <w:rFonts w:ascii="GHEA Grapalat" w:hAnsi="GHEA Grapalat" w:cs="Sylfaen"/>
          <w:sz w:val="20"/>
          <w:lang w:val="af-ZA"/>
        </w:rPr>
        <w:t xml:space="preserve"> (</w:t>
      </w:r>
      <w:r w:rsidRPr="00DE1E5A">
        <w:rPr>
          <w:rFonts w:ascii="GHEA Grapalat" w:hAnsi="GHEA Grapalat" w:cs="Sylfaen"/>
          <w:sz w:val="20"/>
          <w:lang w:val="ru-RU"/>
        </w:rPr>
        <w:t>այսուհետ</w:t>
      </w:r>
      <w:r w:rsidRPr="00DE1E5A">
        <w:rPr>
          <w:rFonts w:ascii="GHEA Grapalat" w:hAnsi="GHEA Grapalat" w:cs="Sylfaen"/>
          <w:sz w:val="20"/>
          <w:lang w:val="af-ZA"/>
        </w:rPr>
        <w:t xml:space="preserve">` </w:t>
      </w:r>
      <w:r w:rsidRPr="00DE1E5A">
        <w:rPr>
          <w:rFonts w:ascii="GHEA Grapalat" w:hAnsi="GHEA Grapalat" w:cs="Sylfaen"/>
          <w:sz w:val="20"/>
          <w:lang w:val="ru-RU"/>
        </w:rPr>
        <w:t>տեղեկագիր</w:t>
      </w:r>
      <w:r w:rsidRPr="00DE1E5A">
        <w:rPr>
          <w:rFonts w:ascii="GHEA Grapalat" w:hAnsi="GHEA Grapalat" w:cs="Sylfaen"/>
          <w:sz w:val="20"/>
          <w:lang w:val="af-ZA"/>
        </w:rPr>
        <w:t xml:space="preserve">) </w:t>
      </w:r>
      <w:r w:rsidRPr="00DE1E5A">
        <w:rPr>
          <w:rFonts w:ascii="GHEA Grapalat" w:hAnsi="GHEA Grapalat"/>
          <w:lang w:val="af-ZA"/>
        </w:rPr>
        <w:t>«</w:t>
      </w:r>
      <w:r w:rsidRPr="00DE1E5A">
        <w:rPr>
          <w:rFonts w:ascii="GHEA Grapalat" w:hAnsi="GHEA Grapalat" w:cs="Sylfaen"/>
          <w:sz w:val="20"/>
        </w:rPr>
        <w:t>Գնումների</w:t>
      </w:r>
      <w:r w:rsidRPr="00DE1E5A">
        <w:rPr>
          <w:rFonts w:ascii="GHEA Grapalat" w:hAnsi="GHEA Grapalat" w:cs="Sylfaen"/>
          <w:sz w:val="20"/>
          <w:lang w:val="af-ZA"/>
        </w:rPr>
        <w:t xml:space="preserve"> </w:t>
      </w:r>
      <w:r w:rsidRPr="00DE1E5A">
        <w:rPr>
          <w:rFonts w:ascii="GHEA Grapalat" w:hAnsi="GHEA Grapalat" w:cs="Sylfaen"/>
          <w:sz w:val="20"/>
        </w:rPr>
        <w:t>հայտարարություններ</w:t>
      </w:r>
      <w:r w:rsidRPr="00DE1E5A">
        <w:rPr>
          <w:rFonts w:ascii="GHEA Grapalat" w:hAnsi="GHEA Grapalat"/>
          <w:lang w:val="af-ZA"/>
        </w:rPr>
        <w:t>»</w:t>
      </w:r>
      <w:r w:rsidRPr="00DE1E5A">
        <w:rPr>
          <w:rFonts w:ascii="GHEA Grapalat" w:hAnsi="GHEA Grapalat" w:cs="Sylfaen"/>
          <w:sz w:val="20"/>
          <w:lang w:val="af-ZA"/>
        </w:rPr>
        <w:t xml:space="preserve"> </w:t>
      </w:r>
      <w:r w:rsidRPr="00DE1E5A">
        <w:rPr>
          <w:rFonts w:ascii="GHEA Grapalat" w:hAnsi="GHEA Grapalat" w:cs="Sylfaen"/>
          <w:sz w:val="20"/>
        </w:rPr>
        <w:t>բաժնի</w:t>
      </w:r>
      <w:r w:rsidRPr="00DE1E5A">
        <w:rPr>
          <w:rFonts w:ascii="GHEA Grapalat" w:hAnsi="GHEA Grapalat" w:cs="Sylfaen"/>
          <w:sz w:val="20"/>
          <w:lang w:val="af-ZA"/>
        </w:rPr>
        <w:t xml:space="preserve"> </w:t>
      </w:r>
      <w:r w:rsidRPr="00DE1E5A">
        <w:rPr>
          <w:rFonts w:ascii="GHEA Grapalat" w:hAnsi="GHEA Grapalat"/>
          <w:lang w:val="af-ZA"/>
        </w:rPr>
        <w:t>«</w:t>
      </w:r>
      <w:r w:rsidRPr="00DE1E5A">
        <w:rPr>
          <w:rFonts w:ascii="GHEA Grapalat" w:hAnsi="GHEA Grapalat" w:cs="Sylfaen"/>
          <w:sz w:val="20"/>
        </w:rPr>
        <w:t>Հրավերների</w:t>
      </w:r>
      <w:r w:rsidRPr="00DE1E5A">
        <w:rPr>
          <w:rFonts w:ascii="GHEA Grapalat" w:hAnsi="GHEA Grapalat" w:cs="Sylfaen"/>
          <w:sz w:val="20"/>
          <w:lang w:val="af-ZA"/>
        </w:rPr>
        <w:t xml:space="preserve"> </w:t>
      </w:r>
      <w:r w:rsidRPr="00DE1E5A">
        <w:rPr>
          <w:rFonts w:ascii="GHEA Grapalat" w:hAnsi="GHEA Grapalat" w:cs="Sylfaen"/>
          <w:sz w:val="20"/>
        </w:rPr>
        <w:t>պարզաբանումների</w:t>
      </w:r>
      <w:r w:rsidRPr="00DE1E5A">
        <w:rPr>
          <w:rFonts w:ascii="GHEA Grapalat" w:hAnsi="GHEA Grapalat" w:cs="Sylfaen"/>
          <w:sz w:val="20"/>
          <w:lang w:val="af-ZA"/>
        </w:rPr>
        <w:t xml:space="preserve"> </w:t>
      </w:r>
      <w:r w:rsidRPr="00DE1E5A">
        <w:rPr>
          <w:rFonts w:ascii="GHEA Grapalat" w:hAnsi="GHEA Grapalat" w:cs="Sylfaen"/>
          <w:sz w:val="20"/>
        </w:rPr>
        <w:t>վերաբերյալ</w:t>
      </w:r>
      <w:r w:rsidRPr="00DE1E5A">
        <w:rPr>
          <w:rFonts w:ascii="GHEA Grapalat" w:hAnsi="GHEA Grapalat" w:cs="Sylfaen"/>
          <w:sz w:val="20"/>
          <w:lang w:val="af-ZA"/>
        </w:rPr>
        <w:t xml:space="preserve"> </w:t>
      </w:r>
      <w:r w:rsidRPr="00DE1E5A">
        <w:rPr>
          <w:rFonts w:ascii="GHEA Grapalat" w:hAnsi="GHEA Grapalat" w:cs="Sylfaen"/>
          <w:sz w:val="20"/>
        </w:rPr>
        <w:t>հայտարարություններ</w:t>
      </w:r>
      <w:r w:rsidRPr="00DE1E5A">
        <w:rPr>
          <w:rFonts w:ascii="GHEA Grapalat" w:hAnsi="GHEA Grapalat"/>
          <w:lang w:val="af-ZA"/>
        </w:rPr>
        <w:t>»</w:t>
      </w:r>
      <w:r w:rsidRPr="00DE1E5A">
        <w:rPr>
          <w:rFonts w:ascii="GHEA Grapalat" w:hAnsi="GHEA Grapalat" w:cs="Sylfaen"/>
          <w:sz w:val="20"/>
          <w:lang w:val="af-ZA"/>
        </w:rPr>
        <w:t xml:space="preserve"> </w:t>
      </w:r>
      <w:r w:rsidRPr="00DE1E5A">
        <w:rPr>
          <w:rFonts w:ascii="GHEA Grapalat" w:hAnsi="GHEA Grapalat" w:cs="Sylfaen"/>
          <w:sz w:val="20"/>
        </w:rPr>
        <w:t>ենթաբաբաժնում</w:t>
      </w:r>
      <w:r w:rsidRPr="00DE1E5A">
        <w:rPr>
          <w:rFonts w:ascii="GHEA Grapalat" w:hAnsi="GHEA Grapalat" w:cs="Sylfaen"/>
          <w:sz w:val="20"/>
          <w:lang w:val="af-ZA"/>
        </w:rPr>
        <w:t xml:space="preserve">` </w:t>
      </w:r>
      <w:r w:rsidRPr="00DE1E5A">
        <w:rPr>
          <w:rFonts w:ascii="GHEA Grapalat" w:hAnsi="GHEA Grapalat" w:cs="Sylfaen"/>
          <w:sz w:val="20"/>
        </w:rPr>
        <w:t>առանց</w:t>
      </w:r>
      <w:r w:rsidRPr="00DE1E5A">
        <w:rPr>
          <w:rFonts w:ascii="GHEA Grapalat" w:hAnsi="GHEA Grapalat" w:cs="Arial"/>
          <w:sz w:val="20"/>
          <w:lang w:val="af-ZA"/>
        </w:rPr>
        <w:t xml:space="preserve"> </w:t>
      </w:r>
      <w:r w:rsidRPr="00DE1E5A">
        <w:rPr>
          <w:rFonts w:ascii="GHEA Grapalat" w:hAnsi="GHEA Grapalat" w:cs="Sylfaen"/>
          <w:sz w:val="20"/>
        </w:rPr>
        <w:t>նշելու</w:t>
      </w:r>
      <w:r w:rsidRPr="00DE1E5A">
        <w:rPr>
          <w:rFonts w:ascii="GHEA Grapalat" w:hAnsi="GHEA Grapalat" w:cs="Arial"/>
          <w:sz w:val="20"/>
          <w:lang w:val="af-ZA"/>
        </w:rPr>
        <w:t xml:space="preserve"> </w:t>
      </w:r>
      <w:r w:rsidRPr="00DE1E5A">
        <w:rPr>
          <w:rFonts w:ascii="GHEA Grapalat" w:hAnsi="GHEA Grapalat" w:cs="Sylfaen"/>
          <w:sz w:val="20"/>
        </w:rPr>
        <w:t>հարցումը</w:t>
      </w:r>
      <w:r w:rsidRPr="00DE1E5A">
        <w:rPr>
          <w:rFonts w:ascii="GHEA Grapalat" w:hAnsi="GHEA Grapalat" w:cs="Arial"/>
          <w:sz w:val="20"/>
          <w:lang w:val="af-ZA"/>
        </w:rPr>
        <w:t xml:space="preserve"> </w:t>
      </w:r>
      <w:r w:rsidRPr="00DE1E5A">
        <w:rPr>
          <w:rFonts w:ascii="GHEA Grapalat" w:hAnsi="GHEA Grapalat" w:cs="Sylfaen"/>
          <w:sz w:val="20"/>
        </w:rPr>
        <w:t>կատարած</w:t>
      </w:r>
      <w:r w:rsidRPr="00DE1E5A">
        <w:rPr>
          <w:rFonts w:ascii="GHEA Grapalat" w:hAnsi="GHEA Grapalat" w:cs="Arial"/>
          <w:sz w:val="20"/>
          <w:lang w:val="af-ZA"/>
        </w:rPr>
        <w:t xml:space="preserve"> </w:t>
      </w:r>
      <w:r w:rsidRPr="00DE1E5A">
        <w:rPr>
          <w:rFonts w:ascii="GHEA Grapalat" w:hAnsi="GHEA Grapalat" w:cs="Arial"/>
          <w:sz w:val="20"/>
        </w:rPr>
        <w:t>մ</w:t>
      </w:r>
      <w:r w:rsidRPr="00DE1E5A">
        <w:rPr>
          <w:rFonts w:ascii="GHEA Grapalat" w:hAnsi="GHEA Grapalat" w:cs="Sylfaen"/>
          <w:sz w:val="20"/>
        </w:rPr>
        <w:t>ասնակցի</w:t>
      </w:r>
      <w:r w:rsidRPr="00DE1E5A">
        <w:rPr>
          <w:rFonts w:ascii="GHEA Grapalat" w:hAnsi="GHEA Grapalat" w:cs="Arial"/>
          <w:sz w:val="20"/>
          <w:lang w:val="af-ZA"/>
        </w:rPr>
        <w:t xml:space="preserve"> </w:t>
      </w:r>
      <w:r w:rsidRPr="00DE1E5A">
        <w:rPr>
          <w:rFonts w:ascii="GHEA Grapalat" w:hAnsi="GHEA Grapalat" w:cs="Sylfaen"/>
          <w:sz w:val="20"/>
        </w:rPr>
        <w:t>տվյալները</w:t>
      </w:r>
      <w:r w:rsidRPr="00DE1E5A">
        <w:rPr>
          <w:rFonts w:ascii="GHEA Grapalat" w:hAnsi="GHEA Grapalat" w:cs="Tahoma"/>
          <w:sz w:val="20"/>
        </w:rPr>
        <w:t>։</w:t>
      </w:r>
      <w:r w:rsidRPr="00DE1E5A">
        <w:rPr>
          <w:rFonts w:ascii="GHEA Grapalat" w:hAnsi="GHEA Grapalat" w:cs="Tahoma"/>
          <w:sz w:val="20"/>
          <w:lang w:val="af-ZA"/>
        </w:rPr>
        <w:t xml:space="preserve"> </w:t>
      </w:r>
    </w:p>
    <w:p w:rsidR="00024088" w:rsidRPr="00DE1E5A" w:rsidRDefault="00024088" w:rsidP="00024088">
      <w:pPr>
        <w:autoSpaceDE w:val="0"/>
        <w:autoSpaceDN w:val="0"/>
        <w:adjustRightInd w:val="0"/>
        <w:ind w:firstLine="567"/>
        <w:jc w:val="both"/>
        <w:rPr>
          <w:rFonts w:ascii="GHEA Grapalat" w:hAnsi="GHEA Grapalat" w:cs="Arial Unicode"/>
          <w:sz w:val="20"/>
          <w:lang w:val="af-ZA"/>
        </w:rPr>
      </w:pPr>
      <w:r w:rsidRPr="00DE1E5A">
        <w:rPr>
          <w:rFonts w:ascii="GHEA Grapalat" w:hAnsi="GHEA Grapalat" w:cs="Arial Unicode"/>
          <w:sz w:val="20"/>
          <w:lang w:val="af-ZA"/>
        </w:rPr>
        <w:t xml:space="preserve">3.3 </w:t>
      </w:r>
      <w:r w:rsidRPr="00DE1E5A">
        <w:rPr>
          <w:rFonts w:ascii="GHEA Grapalat" w:hAnsi="GHEA Grapalat" w:cs="Sylfaen"/>
          <w:sz w:val="20"/>
          <w:lang w:val="ru-RU"/>
        </w:rPr>
        <w:t>Պարզաբանում</w:t>
      </w:r>
      <w:r w:rsidRPr="00DE1E5A">
        <w:rPr>
          <w:rFonts w:ascii="GHEA Grapalat" w:hAnsi="GHEA Grapalat" w:cs="Arial Unicode"/>
          <w:sz w:val="20"/>
          <w:lang w:val="af-ZA"/>
        </w:rPr>
        <w:t xml:space="preserve"> </w:t>
      </w:r>
      <w:r w:rsidRPr="00DE1E5A">
        <w:rPr>
          <w:rFonts w:ascii="GHEA Grapalat" w:hAnsi="GHEA Grapalat" w:cs="Sylfaen"/>
          <w:sz w:val="20"/>
          <w:lang w:val="ru-RU"/>
        </w:rPr>
        <w:t>չի</w:t>
      </w:r>
      <w:r w:rsidRPr="00DE1E5A">
        <w:rPr>
          <w:rFonts w:ascii="GHEA Grapalat" w:hAnsi="GHEA Grapalat" w:cs="Arial Unicode"/>
          <w:sz w:val="20"/>
          <w:lang w:val="af-ZA"/>
        </w:rPr>
        <w:t xml:space="preserve"> </w:t>
      </w:r>
      <w:r w:rsidRPr="00DE1E5A">
        <w:rPr>
          <w:rFonts w:ascii="GHEA Grapalat" w:hAnsi="GHEA Grapalat" w:cs="Sylfaen"/>
          <w:sz w:val="20"/>
          <w:lang w:val="ru-RU"/>
        </w:rPr>
        <w:t>տրամադրվում</w:t>
      </w:r>
      <w:r w:rsidRPr="00DE1E5A">
        <w:rPr>
          <w:rFonts w:ascii="GHEA Grapalat" w:hAnsi="GHEA Grapalat" w:cs="Arial Unicode"/>
          <w:sz w:val="20"/>
          <w:lang w:val="af-ZA"/>
        </w:rPr>
        <w:t xml:space="preserve">, </w:t>
      </w:r>
      <w:r w:rsidRPr="00DE1E5A">
        <w:rPr>
          <w:rFonts w:ascii="GHEA Grapalat" w:hAnsi="GHEA Grapalat" w:cs="Sylfaen"/>
          <w:sz w:val="20"/>
          <w:lang w:val="ru-RU"/>
        </w:rPr>
        <w:t>եթե</w:t>
      </w:r>
      <w:r w:rsidRPr="00DE1E5A">
        <w:rPr>
          <w:rFonts w:ascii="GHEA Grapalat" w:hAnsi="GHEA Grapalat" w:cs="Arial Unicode"/>
          <w:sz w:val="20"/>
          <w:lang w:val="af-ZA"/>
        </w:rPr>
        <w:t xml:space="preserve"> </w:t>
      </w:r>
      <w:r w:rsidRPr="00DE1E5A">
        <w:rPr>
          <w:rFonts w:ascii="GHEA Grapalat" w:hAnsi="GHEA Grapalat" w:cs="Sylfaen"/>
          <w:sz w:val="20"/>
          <w:lang w:val="ru-RU"/>
        </w:rPr>
        <w:t>հարցումը</w:t>
      </w:r>
      <w:r w:rsidRPr="00DE1E5A">
        <w:rPr>
          <w:rFonts w:ascii="GHEA Grapalat" w:hAnsi="GHEA Grapalat" w:cs="Arial Unicode"/>
          <w:sz w:val="20"/>
          <w:lang w:val="af-ZA"/>
        </w:rPr>
        <w:t xml:space="preserve"> </w:t>
      </w:r>
      <w:r w:rsidRPr="00DE1E5A">
        <w:rPr>
          <w:rFonts w:ascii="GHEA Grapalat" w:hAnsi="GHEA Grapalat" w:cs="Sylfaen"/>
          <w:sz w:val="20"/>
          <w:lang w:val="ru-RU"/>
        </w:rPr>
        <w:t>կատարվել</w:t>
      </w:r>
      <w:r w:rsidRPr="00DE1E5A">
        <w:rPr>
          <w:rFonts w:ascii="GHEA Grapalat" w:hAnsi="GHEA Grapalat" w:cs="Arial Unicode"/>
          <w:sz w:val="20"/>
          <w:lang w:val="af-ZA"/>
        </w:rPr>
        <w:t xml:space="preserve"> </w:t>
      </w:r>
      <w:r w:rsidRPr="00DE1E5A">
        <w:rPr>
          <w:rFonts w:ascii="GHEA Grapalat" w:hAnsi="GHEA Grapalat" w:cs="Sylfaen"/>
          <w:sz w:val="20"/>
          <w:lang w:val="ru-RU"/>
        </w:rPr>
        <w:t>է</w:t>
      </w:r>
      <w:r w:rsidRPr="00DE1E5A">
        <w:rPr>
          <w:rFonts w:ascii="GHEA Grapalat" w:hAnsi="GHEA Grapalat" w:cs="Arial Unicode"/>
          <w:sz w:val="20"/>
          <w:lang w:val="af-ZA"/>
        </w:rPr>
        <w:t xml:space="preserve"> </w:t>
      </w:r>
      <w:r w:rsidRPr="00DE1E5A">
        <w:rPr>
          <w:rFonts w:ascii="GHEA Grapalat" w:hAnsi="GHEA Grapalat" w:cs="Sylfaen"/>
          <w:sz w:val="20"/>
          <w:lang w:val="ru-RU"/>
        </w:rPr>
        <w:t>սույն</w:t>
      </w:r>
      <w:r w:rsidRPr="00DE1E5A">
        <w:rPr>
          <w:rFonts w:ascii="GHEA Grapalat" w:hAnsi="GHEA Grapalat" w:cs="Arial Unicode"/>
          <w:sz w:val="20"/>
          <w:lang w:val="af-ZA"/>
        </w:rPr>
        <w:t xml:space="preserve"> </w:t>
      </w:r>
      <w:r w:rsidRPr="00DE1E5A">
        <w:rPr>
          <w:rFonts w:ascii="GHEA Grapalat" w:hAnsi="GHEA Grapalat" w:cs="Sylfaen"/>
          <w:sz w:val="20"/>
        </w:rPr>
        <w:t>բաժն</w:t>
      </w:r>
      <w:r w:rsidRPr="00DE1E5A">
        <w:rPr>
          <w:rFonts w:ascii="GHEA Grapalat" w:hAnsi="GHEA Grapalat" w:cs="Sylfaen"/>
          <w:sz w:val="20"/>
          <w:lang w:val="ru-RU"/>
        </w:rPr>
        <w:t>ով</w:t>
      </w:r>
      <w:r w:rsidRPr="00DE1E5A">
        <w:rPr>
          <w:rFonts w:ascii="GHEA Grapalat" w:hAnsi="GHEA Grapalat" w:cs="Arial Unicode"/>
          <w:sz w:val="20"/>
          <w:lang w:val="af-ZA"/>
        </w:rPr>
        <w:t xml:space="preserve"> </w:t>
      </w:r>
      <w:r w:rsidRPr="00DE1E5A">
        <w:rPr>
          <w:rFonts w:ascii="GHEA Grapalat" w:hAnsi="GHEA Grapalat" w:cs="Sylfaen"/>
          <w:sz w:val="20"/>
          <w:lang w:val="ru-RU"/>
        </w:rPr>
        <w:t>սահմանված</w:t>
      </w:r>
      <w:r w:rsidRPr="00DE1E5A">
        <w:rPr>
          <w:rFonts w:ascii="GHEA Grapalat" w:hAnsi="GHEA Grapalat" w:cs="Arial Unicode"/>
          <w:sz w:val="20"/>
          <w:lang w:val="af-ZA"/>
        </w:rPr>
        <w:t xml:space="preserve"> </w:t>
      </w:r>
      <w:r w:rsidRPr="00DE1E5A">
        <w:rPr>
          <w:rFonts w:ascii="GHEA Grapalat" w:hAnsi="GHEA Grapalat" w:cs="Sylfaen"/>
          <w:sz w:val="20"/>
          <w:lang w:val="ru-RU"/>
        </w:rPr>
        <w:t>ժամկետի</w:t>
      </w:r>
      <w:r w:rsidRPr="00DE1E5A">
        <w:rPr>
          <w:rFonts w:ascii="GHEA Grapalat" w:hAnsi="GHEA Grapalat" w:cs="Arial Unicode"/>
          <w:sz w:val="20"/>
          <w:lang w:val="af-ZA"/>
        </w:rPr>
        <w:t xml:space="preserve"> </w:t>
      </w:r>
      <w:r w:rsidRPr="00DE1E5A">
        <w:rPr>
          <w:rFonts w:ascii="GHEA Grapalat" w:hAnsi="GHEA Grapalat" w:cs="Sylfaen"/>
          <w:sz w:val="20"/>
          <w:lang w:val="ru-RU"/>
        </w:rPr>
        <w:t>խախտմամբ</w:t>
      </w:r>
      <w:r w:rsidRPr="00DE1E5A">
        <w:rPr>
          <w:rFonts w:ascii="GHEA Grapalat" w:hAnsi="GHEA Grapalat" w:cs="Arial Unicode"/>
          <w:sz w:val="20"/>
          <w:lang w:val="af-ZA"/>
        </w:rPr>
        <w:t xml:space="preserve">, </w:t>
      </w:r>
      <w:r w:rsidRPr="00DE1E5A">
        <w:rPr>
          <w:rFonts w:ascii="GHEA Grapalat" w:hAnsi="GHEA Grapalat" w:cs="Sylfaen"/>
          <w:sz w:val="20"/>
          <w:lang w:val="ru-RU"/>
        </w:rPr>
        <w:t>ինչպես</w:t>
      </w:r>
      <w:r w:rsidRPr="00DE1E5A">
        <w:rPr>
          <w:rFonts w:ascii="GHEA Grapalat" w:hAnsi="GHEA Grapalat" w:cs="Arial Unicode"/>
          <w:sz w:val="20"/>
          <w:lang w:val="af-ZA"/>
        </w:rPr>
        <w:t xml:space="preserve"> </w:t>
      </w:r>
      <w:r w:rsidRPr="00DE1E5A">
        <w:rPr>
          <w:rFonts w:ascii="GHEA Grapalat" w:hAnsi="GHEA Grapalat" w:cs="Sylfaen"/>
          <w:sz w:val="20"/>
          <w:lang w:val="ru-RU"/>
        </w:rPr>
        <w:t>նաև</w:t>
      </w:r>
      <w:r w:rsidRPr="00DE1E5A">
        <w:rPr>
          <w:rFonts w:ascii="GHEA Grapalat" w:hAnsi="GHEA Grapalat" w:cs="Arial Unicode"/>
          <w:sz w:val="20"/>
          <w:lang w:val="af-ZA"/>
        </w:rPr>
        <w:t xml:space="preserve">, </w:t>
      </w:r>
      <w:r w:rsidRPr="00DE1E5A">
        <w:rPr>
          <w:rFonts w:ascii="GHEA Grapalat" w:hAnsi="GHEA Grapalat" w:cs="Sylfaen"/>
          <w:sz w:val="20"/>
          <w:lang w:val="ru-RU"/>
        </w:rPr>
        <w:t>եթե</w:t>
      </w:r>
      <w:r w:rsidRPr="00DE1E5A">
        <w:rPr>
          <w:rFonts w:ascii="GHEA Grapalat" w:hAnsi="GHEA Grapalat" w:cs="Arial Unicode"/>
          <w:sz w:val="20"/>
          <w:lang w:val="af-ZA"/>
        </w:rPr>
        <w:t xml:space="preserve"> </w:t>
      </w:r>
      <w:r w:rsidRPr="00DE1E5A">
        <w:rPr>
          <w:rFonts w:ascii="GHEA Grapalat" w:hAnsi="GHEA Grapalat" w:cs="Sylfaen"/>
          <w:sz w:val="20"/>
          <w:lang w:val="ru-RU"/>
        </w:rPr>
        <w:t>հարցումը</w:t>
      </w:r>
      <w:r w:rsidRPr="00DE1E5A">
        <w:rPr>
          <w:rFonts w:ascii="GHEA Grapalat" w:hAnsi="GHEA Grapalat" w:cs="Arial Unicode"/>
          <w:sz w:val="20"/>
          <w:lang w:val="af-ZA"/>
        </w:rPr>
        <w:t xml:space="preserve"> </w:t>
      </w:r>
      <w:r w:rsidRPr="00DE1E5A">
        <w:rPr>
          <w:rFonts w:ascii="GHEA Grapalat" w:hAnsi="GHEA Grapalat" w:cs="Sylfaen"/>
          <w:sz w:val="20"/>
          <w:lang w:val="ru-RU"/>
        </w:rPr>
        <w:t>դուրս</w:t>
      </w:r>
      <w:r w:rsidRPr="00DE1E5A">
        <w:rPr>
          <w:rFonts w:ascii="GHEA Grapalat" w:hAnsi="GHEA Grapalat" w:cs="Arial Unicode"/>
          <w:sz w:val="20"/>
          <w:lang w:val="af-ZA"/>
        </w:rPr>
        <w:t xml:space="preserve"> </w:t>
      </w:r>
      <w:r w:rsidRPr="00DE1E5A">
        <w:rPr>
          <w:rFonts w:ascii="GHEA Grapalat" w:hAnsi="GHEA Grapalat" w:cs="Sylfaen"/>
          <w:sz w:val="20"/>
          <w:lang w:val="ru-RU"/>
        </w:rPr>
        <w:t>է</w:t>
      </w:r>
      <w:r w:rsidRPr="00DE1E5A">
        <w:rPr>
          <w:rFonts w:ascii="GHEA Grapalat" w:hAnsi="GHEA Grapalat" w:cs="Arial Unicode"/>
          <w:sz w:val="20"/>
          <w:lang w:val="af-ZA"/>
        </w:rPr>
        <w:t xml:space="preserve"> </w:t>
      </w:r>
      <w:r w:rsidRPr="00403E97">
        <w:rPr>
          <w:rFonts w:ascii="GHEA Grapalat" w:hAnsi="GHEA Grapalat" w:cs="Sylfaen"/>
          <w:sz w:val="20"/>
          <w:lang w:val="ru-RU"/>
        </w:rPr>
        <w:t>սույն</w:t>
      </w:r>
      <w:r w:rsidRPr="002152AB">
        <w:rPr>
          <w:rFonts w:ascii="GHEA Grapalat" w:hAnsi="GHEA Grapalat" w:cs="Sylfaen"/>
          <w:sz w:val="20"/>
          <w:lang w:val="af-ZA"/>
        </w:rPr>
        <w:t xml:space="preserve"> </w:t>
      </w:r>
      <w:r w:rsidRPr="00DE1E5A">
        <w:rPr>
          <w:rFonts w:ascii="GHEA Grapalat" w:hAnsi="GHEA Grapalat" w:cs="Sylfaen"/>
          <w:sz w:val="20"/>
          <w:lang w:val="ru-RU"/>
        </w:rPr>
        <w:t>հրավերի</w:t>
      </w:r>
      <w:r w:rsidRPr="002152AB">
        <w:rPr>
          <w:rFonts w:ascii="GHEA Grapalat" w:hAnsi="GHEA Grapalat" w:cs="Sylfaen"/>
          <w:sz w:val="20"/>
          <w:lang w:val="af-ZA"/>
        </w:rPr>
        <w:t xml:space="preserve"> </w:t>
      </w:r>
      <w:r w:rsidRPr="00DE1E5A">
        <w:rPr>
          <w:rFonts w:ascii="GHEA Grapalat" w:hAnsi="GHEA Grapalat" w:cs="Sylfaen"/>
          <w:sz w:val="20"/>
          <w:lang w:val="ru-RU"/>
        </w:rPr>
        <w:t>բովանդակության</w:t>
      </w:r>
      <w:r w:rsidRPr="002152AB">
        <w:rPr>
          <w:rFonts w:ascii="GHEA Grapalat" w:hAnsi="GHEA Grapalat" w:cs="Sylfaen"/>
          <w:sz w:val="20"/>
          <w:lang w:val="af-ZA"/>
        </w:rPr>
        <w:t xml:space="preserve"> </w:t>
      </w:r>
      <w:r w:rsidRPr="00DE1E5A">
        <w:rPr>
          <w:rFonts w:ascii="GHEA Grapalat" w:hAnsi="GHEA Grapalat" w:cs="Sylfaen"/>
          <w:sz w:val="20"/>
          <w:lang w:val="ru-RU"/>
        </w:rPr>
        <w:t>շրջանակից</w:t>
      </w:r>
      <w:r w:rsidRPr="002152AB">
        <w:rPr>
          <w:rFonts w:ascii="GHEA Grapalat" w:hAnsi="GHEA Grapalat" w:cs="Sylfaen"/>
          <w:sz w:val="20"/>
          <w:lang w:val="af-ZA"/>
        </w:rPr>
        <w:t xml:space="preserve"> </w:t>
      </w:r>
      <w:r w:rsidRPr="00403E97">
        <w:rPr>
          <w:rFonts w:ascii="GHEA Grapalat" w:hAnsi="GHEA Grapalat" w:cs="Sylfaen"/>
          <w:sz w:val="20"/>
          <w:lang w:val="ru-RU"/>
        </w:rPr>
        <w:t>կամ</w:t>
      </w:r>
      <w:r w:rsidRPr="002152AB">
        <w:rPr>
          <w:rFonts w:ascii="GHEA Grapalat" w:hAnsi="GHEA Grapalat" w:cs="Sylfaen"/>
          <w:sz w:val="20"/>
          <w:lang w:val="af-ZA"/>
        </w:rPr>
        <w:t xml:space="preserve"> </w:t>
      </w:r>
      <w:r w:rsidRPr="00403E97">
        <w:rPr>
          <w:rFonts w:ascii="GHEA Grapalat" w:hAnsi="GHEA Grapalat" w:cs="Sylfaen"/>
          <w:sz w:val="20"/>
          <w:lang w:val="ru-RU"/>
        </w:rPr>
        <w:t>եթե</w:t>
      </w:r>
      <w:r w:rsidRPr="002152AB">
        <w:rPr>
          <w:rFonts w:ascii="GHEA Grapalat" w:hAnsi="GHEA Grapalat" w:cs="Sylfaen"/>
          <w:sz w:val="20"/>
          <w:lang w:val="af-ZA"/>
        </w:rPr>
        <w:t xml:space="preserve"> </w:t>
      </w:r>
      <w:r w:rsidRPr="00403E97">
        <w:rPr>
          <w:rFonts w:ascii="GHEA Grapalat" w:hAnsi="GHEA Grapalat" w:cs="Sylfaen"/>
          <w:sz w:val="20"/>
          <w:lang w:val="ru-RU"/>
        </w:rPr>
        <w:t>հարցումը</w:t>
      </w:r>
      <w:r w:rsidRPr="002152AB">
        <w:rPr>
          <w:rFonts w:ascii="GHEA Grapalat" w:hAnsi="GHEA Grapalat" w:cs="Sylfaen"/>
          <w:sz w:val="20"/>
          <w:lang w:val="af-ZA"/>
        </w:rPr>
        <w:t xml:space="preserve"> </w:t>
      </w:r>
      <w:r w:rsidRPr="00403E97">
        <w:rPr>
          <w:rFonts w:ascii="GHEA Grapalat" w:hAnsi="GHEA Grapalat" w:cs="Sylfaen"/>
          <w:sz w:val="20"/>
          <w:lang w:val="ru-RU"/>
        </w:rPr>
        <w:t>վերաբերում</w:t>
      </w:r>
      <w:r w:rsidRPr="002152AB">
        <w:rPr>
          <w:rFonts w:ascii="GHEA Grapalat" w:hAnsi="GHEA Grapalat" w:cs="Sylfaen"/>
          <w:sz w:val="20"/>
          <w:lang w:val="af-ZA"/>
        </w:rPr>
        <w:t xml:space="preserve"> </w:t>
      </w:r>
      <w:r w:rsidRPr="00403E97">
        <w:rPr>
          <w:rFonts w:ascii="GHEA Grapalat" w:hAnsi="GHEA Grapalat" w:cs="Sylfaen"/>
          <w:sz w:val="20"/>
          <w:lang w:val="ru-RU"/>
        </w:rPr>
        <w:t>է</w:t>
      </w:r>
      <w:r w:rsidRPr="002152AB">
        <w:rPr>
          <w:rFonts w:ascii="GHEA Grapalat" w:hAnsi="GHEA Grapalat" w:cs="Sylfaen"/>
          <w:sz w:val="20"/>
          <w:lang w:val="af-ZA"/>
        </w:rPr>
        <w:t xml:space="preserve"> </w:t>
      </w:r>
      <w:r w:rsidRPr="00403E97">
        <w:rPr>
          <w:rFonts w:ascii="GHEA Grapalat" w:hAnsi="GHEA Grapalat" w:cs="Sylfaen"/>
          <w:sz w:val="20"/>
          <w:lang w:val="ru-RU"/>
        </w:rPr>
        <w:t>վերջինիս</w:t>
      </w:r>
      <w:r w:rsidRPr="002152AB">
        <w:rPr>
          <w:rFonts w:ascii="GHEA Grapalat" w:hAnsi="GHEA Grapalat" w:cs="Sylfaen"/>
          <w:sz w:val="20"/>
          <w:lang w:val="af-ZA"/>
        </w:rPr>
        <w:t xml:space="preserve"> </w:t>
      </w:r>
      <w:r w:rsidRPr="00403E97">
        <w:rPr>
          <w:rFonts w:ascii="GHEA Grapalat" w:hAnsi="GHEA Grapalat" w:cs="Sylfaen"/>
          <w:sz w:val="20"/>
          <w:lang w:val="ru-RU"/>
        </w:rPr>
        <w:t>կողմից</w:t>
      </w:r>
      <w:r w:rsidRPr="002152AB">
        <w:rPr>
          <w:rFonts w:ascii="GHEA Grapalat" w:hAnsi="GHEA Grapalat" w:cs="Sylfaen"/>
          <w:sz w:val="20"/>
          <w:lang w:val="af-ZA"/>
        </w:rPr>
        <w:t xml:space="preserve"> </w:t>
      </w:r>
      <w:r w:rsidRPr="00403E97">
        <w:rPr>
          <w:rFonts w:ascii="GHEA Grapalat" w:hAnsi="GHEA Grapalat" w:cs="Sylfaen"/>
          <w:sz w:val="20"/>
          <w:lang w:val="ru-RU"/>
        </w:rPr>
        <w:t>առաջարկվելիք</w:t>
      </w:r>
      <w:r w:rsidRPr="002152AB">
        <w:rPr>
          <w:rFonts w:ascii="GHEA Grapalat" w:hAnsi="GHEA Grapalat" w:cs="Sylfaen"/>
          <w:sz w:val="20"/>
          <w:lang w:val="af-ZA"/>
        </w:rPr>
        <w:t xml:space="preserve"> </w:t>
      </w:r>
      <w:r w:rsidRPr="00403E97">
        <w:rPr>
          <w:rFonts w:ascii="GHEA Grapalat" w:hAnsi="GHEA Grapalat" w:cs="Sylfaen"/>
          <w:sz w:val="20"/>
          <w:lang w:val="ru-RU"/>
        </w:rPr>
        <w:t>ապրանքների</w:t>
      </w:r>
      <w:r w:rsidRPr="002152AB">
        <w:rPr>
          <w:rFonts w:ascii="GHEA Grapalat" w:hAnsi="GHEA Grapalat" w:cs="Sylfaen"/>
          <w:sz w:val="20"/>
          <w:lang w:val="af-ZA"/>
        </w:rPr>
        <w:t xml:space="preserve"> </w:t>
      </w:r>
      <w:r w:rsidRPr="00403E97">
        <w:rPr>
          <w:rFonts w:ascii="GHEA Grapalat" w:hAnsi="GHEA Grapalat" w:cs="Sylfaen"/>
          <w:sz w:val="20"/>
          <w:lang w:val="ru-RU"/>
        </w:rPr>
        <w:t>տեխնիկական</w:t>
      </w:r>
      <w:r w:rsidRPr="002152AB">
        <w:rPr>
          <w:rFonts w:ascii="GHEA Grapalat" w:hAnsi="GHEA Grapalat" w:cs="Sylfaen"/>
          <w:sz w:val="20"/>
          <w:lang w:val="af-ZA"/>
        </w:rPr>
        <w:t xml:space="preserve"> </w:t>
      </w:r>
      <w:r w:rsidRPr="00403E97">
        <w:rPr>
          <w:rFonts w:ascii="GHEA Grapalat" w:hAnsi="GHEA Grapalat" w:cs="Sylfaen"/>
          <w:sz w:val="20"/>
          <w:lang w:val="ru-RU"/>
        </w:rPr>
        <w:t>բնութագրերի</w:t>
      </w:r>
      <w:r w:rsidRPr="002152AB">
        <w:rPr>
          <w:rFonts w:ascii="GHEA Grapalat" w:hAnsi="GHEA Grapalat" w:cs="Sylfaen"/>
          <w:sz w:val="20"/>
          <w:lang w:val="af-ZA"/>
        </w:rPr>
        <w:t xml:space="preserve">` </w:t>
      </w:r>
      <w:r w:rsidRPr="00403E97">
        <w:rPr>
          <w:rFonts w:ascii="GHEA Grapalat" w:hAnsi="GHEA Grapalat" w:cs="Sylfaen"/>
          <w:sz w:val="20"/>
          <w:lang w:val="ru-RU"/>
        </w:rPr>
        <w:t>սույն</w:t>
      </w:r>
      <w:r w:rsidRPr="002152AB">
        <w:rPr>
          <w:rFonts w:ascii="GHEA Grapalat" w:hAnsi="GHEA Grapalat" w:cs="Sylfaen"/>
          <w:sz w:val="20"/>
          <w:lang w:val="af-ZA"/>
        </w:rPr>
        <w:t xml:space="preserve"> </w:t>
      </w:r>
      <w:r w:rsidRPr="00403E97">
        <w:rPr>
          <w:rFonts w:ascii="GHEA Grapalat" w:hAnsi="GHEA Grapalat" w:cs="Sylfaen"/>
          <w:sz w:val="20"/>
          <w:lang w:val="ru-RU"/>
        </w:rPr>
        <w:t>հրավերով</w:t>
      </w:r>
      <w:r w:rsidRPr="002152AB">
        <w:rPr>
          <w:rFonts w:ascii="GHEA Grapalat" w:hAnsi="GHEA Grapalat" w:cs="Sylfaen"/>
          <w:sz w:val="20"/>
          <w:lang w:val="af-ZA"/>
        </w:rPr>
        <w:t xml:space="preserve"> </w:t>
      </w:r>
      <w:r w:rsidRPr="00403E97">
        <w:rPr>
          <w:rFonts w:ascii="GHEA Grapalat" w:hAnsi="GHEA Grapalat" w:cs="Sylfaen"/>
          <w:sz w:val="20"/>
          <w:lang w:val="ru-RU"/>
        </w:rPr>
        <w:t>նախատեսված</w:t>
      </w:r>
      <w:r w:rsidRPr="002152AB">
        <w:rPr>
          <w:rFonts w:ascii="GHEA Grapalat" w:hAnsi="GHEA Grapalat" w:cs="Sylfaen"/>
          <w:sz w:val="20"/>
          <w:lang w:val="af-ZA"/>
        </w:rPr>
        <w:t xml:space="preserve"> </w:t>
      </w:r>
      <w:r w:rsidRPr="00403E97">
        <w:rPr>
          <w:rFonts w:ascii="GHEA Grapalat" w:hAnsi="GHEA Grapalat" w:cs="Sylfaen"/>
          <w:sz w:val="20"/>
          <w:lang w:val="ru-RU"/>
        </w:rPr>
        <w:t>տեխնիկական</w:t>
      </w:r>
      <w:r w:rsidRPr="002152AB">
        <w:rPr>
          <w:rFonts w:ascii="GHEA Grapalat" w:hAnsi="GHEA Grapalat" w:cs="Sylfaen"/>
          <w:sz w:val="20"/>
          <w:lang w:val="af-ZA"/>
        </w:rPr>
        <w:t xml:space="preserve"> </w:t>
      </w:r>
      <w:r w:rsidRPr="00403E97">
        <w:rPr>
          <w:rFonts w:ascii="GHEA Grapalat" w:hAnsi="GHEA Grapalat" w:cs="Sylfaen"/>
          <w:sz w:val="20"/>
          <w:lang w:val="ru-RU"/>
        </w:rPr>
        <w:t>բնութագրերին</w:t>
      </w:r>
      <w:r w:rsidRPr="002152AB">
        <w:rPr>
          <w:rFonts w:ascii="GHEA Grapalat" w:hAnsi="GHEA Grapalat" w:cs="Sylfaen"/>
          <w:sz w:val="20"/>
          <w:lang w:val="af-ZA"/>
        </w:rPr>
        <w:t xml:space="preserve"> </w:t>
      </w:r>
      <w:r w:rsidRPr="00403E97">
        <w:rPr>
          <w:rFonts w:ascii="GHEA Grapalat" w:hAnsi="GHEA Grapalat" w:cs="Sylfaen"/>
          <w:sz w:val="20"/>
          <w:lang w:val="ru-RU"/>
        </w:rPr>
        <w:t>համարժեքության</w:t>
      </w:r>
      <w:r w:rsidRPr="002152AB">
        <w:rPr>
          <w:rFonts w:ascii="GHEA Grapalat" w:hAnsi="GHEA Grapalat" w:cs="Sylfaen"/>
          <w:sz w:val="20"/>
          <w:lang w:val="af-ZA"/>
        </w:rPr>
        <w:t xml:space="preserve"> </w:t>
      </w:r>
      <w:r w:rsidRPr="00403E97">
        <w:rPr>
          <w:rFonts w:ascii="GHEA Grapalat" w:hAnsi="GHEA Grapalat" w:cs="Sylfaen"/>
          <w:sz w:val="20"/>
          <w:lang w:val="ru-RU"/>
        </w:rPr>
        <w:t>համա</w:t>
      </w:r>
      <w:r w:rsidRPr="002152AB">
        <w:rPr>
          <w:rFonts w:ascii="GHEA Grapalat" w:hAnsi="GHEA Grapalat" w:cs="Sylfaen"/>
          <w:sz w:val="20"/>
          <w:lang w:val="af-ZA"/>
        </w:rPr>
        <w:softHyphen/>
      </w:r>
      <w:r w:rsidRPr="00403E97">
        <w:rPr>
          <w:rFonts w:ascii="GHEA Grapalat" w:hAnsi="GHEA Grapalat" w:cs="Sylfaen"/>
          <w:sz w:val="20"/>
          <w:lang w:val="ru-RU"/>
        </w:rPr>
        <w:t>պատասխանությանը։</w:t>
      </w:r>
      <w:r w:rsidRPr="002152AB">
        <w:rPr>
          <w:rFonts w:ascii="GHEA Grapalat" w:hAnsi="GHEA Grapalat" w:cs="Sylfaen"/>
          <w:sz w:val="20"/>
          <w:lang w:val="af-ZA"/>
        </w:rPr>
        <w:t xml:space="preserve"> </w:t>
      </w:r>
      <w:r w:rsidRPr="00DE1E5A">
        <w:rPr>
          <w:rFonts w:ascii="GHEA Grapalat" w:hAnsi="GHEA Grapalat"/>
          <w:sz w:val="20"/>
          <w:szCs w:val="20"/>
        </w:rPr>
        <w:t>Ընդ</w:t>
      </w:r>
      <w:r w:rsidRPr="00DE1E5A">
        <w:rPr>
          <w:rFonts w:ascii="GHEA Grapalat" w:hAnsi="GHEA Grapalat"/>
          <w:sz w:val="20"/>
          <w:szCs w:val="20"/>
          <w:lang w:val="af-ZA"/>
        </w:rPr>
        <w:t xml:space="preserve"> </w:t>
      </w:r>
      <w:r w:rsidRPr="00DE1E5A">
        <w:rPr>
          <w:rFonts w:ascii="GHEA Grapalat" w:hAnsi="GHEA Grapalat"/>
          <w:sz w:val="20"/>
          <w:szCs w:val="20"/>
        </w:rPr>
        <w:t>որում</w:t>
      </w:r>
      <w:r w:rsidRPr="00DE1E5A">
        <w:rPr>
          <w:rFonts w:ascii="GHEA Grapalat" w:hAnsi="GHEA Grapalat"/>
          <w:sz w:val="20"/>
          <w:szCs w:val="20"/>
          <w:lang w:val="af-ZA"/>
        </w:rPr>
        <w:t xml:space="preserve">, </w:t>
      </w:r>
      <w:r w:rsidRPr="00DE1E5A">
        <w:rPr>
          <w:rFonts w:ascii="GHEA Grapalat" w:hAnsi="GHEA Grapalat"/>
          <w:sz w:val="20"/>
          <w:szCs w:val="20"/>
        </w:rPr>
        <w:t>մասնակիցը</w:t>
      </w:r>
      <w:r w:rsidRPr="00DE1E5A">
        <w:rPr>
          <w:rFonts w:ascii="GHEA Grapalat" w:hAnsi="GHEA Grapalat"/>
          <w:sz w:val="20"/>
          <w:szCs w:val="20"/>
          <w:lang w:val="af-ZA"/>
        </w:rPr>
        <w:t xml:space="preserve"> </w:t>
      </w:r>
      <w:r w:rsidRPr="00DE1E5A">
        <w:rPr>
          <w:rFonts w:ascii="GHEA Grapalat" w:hAnsi="GHEA Grapalat"/>
          <w:sz w:val="20"/>
          <w:szCs w:val="20"/>
        </w:rPr>
        <w:t>գրավոր</w:t>
      </w:r>
      <w:r w:rsidRPr="00DE1E5A">
        <w:rPr>
          <w:rFonts w:ascii="GHEA Grapalat" w:hAnsi="GHEA Grapalat"/>
          <w:sz w:val="20"/>
          <w:szCs w:val="20"/>
          <w:lang w:val="af-ZA"/>
        </w:rPr>
        <w:t xml:space="preserve"> </w:t>
      </w:r>
      <w:r w:rsidRPr="00DE1E5A">
        <w:rPr>
          <w:rFonts w:ascii="GHEA Grapalat" w:hAnsi="GHEA Grapalat"/>
          <w:sz w:val="20"/>
          <w:szCs w:val="20"/>
        </w:rPr>
        <w:t>ծանուցվում</w:t>
      </w:r>
      <w:r w:rsidRPr="00DE1E5A">
        <w:rPr>
          <w:rFonts w:ascii="GHEA Grapalat" w:hAnsi="GHEA Grapalat"/>
          <w:sz w:val="20"/>
          <w:szCs w:val="20"/>
          <w:lang w:val="af-ZA"/>
        </w:rPr>
        <w:t xml:space="preserve"> </w:t>
      </w:r>
      <w:r w:rsidRPr="00DE1E5A">
        <w:rPr>
          <w:rFonts w:ascii="GHEA Grapalat" w:hAnsi="GHEA Grapalat"/>
          <w:sz w:val="20"/>
          <w:szCs w:val="20"/>
        </w:rPr>
        <w:t>է</w:t>
      </w:r>
      <w:r w:rsidRPr="00DE1E5A">
        <w:rPr>
          <w:rFonts w:ascii="GHEA Grapalat" w:hAnsi="GHEA Grapalat"/>
          <w:sz w:val="20"/>
          <w:szCs w:val="20"/>
          <w:lang w:val="af-ZA"/>
        </w:rPr>
        <w:t xml:space="preserve"> </w:t>
      </w:r>
      <w:r w:rsidRPr="00DE1E5A">
        <w:rPr>
          <w:rFonts w:ascii="GHEA Grapalat" w:hAnsi="GHEA Grapalat"/>
          <w:sz w:val="20"/>
          <w:szCs w:val="20"/>
        </w:rPr>
        <w:t>պարզաբանում</w:t>
      </w:r>
      <w:r w:rsidRPr="00DE1E5A">
        <w:rPr>
          <w:rFonts w:ascii="GHEA Grapalat" w:hAnsi="GHEA Grapalat"/>
          <w:sz w:val="20"/>
          <w:szCs w:val="20"/>
          <w:lang w:val="af-ZA"/>
        </w:rPr>
        <w:t xml:space="preserve"> </w:t>
      </w:r>
      <w:r w:rsidRPr="00DE1E5A">
        <w:rPr>
          <w:rFonts w:ascii="GHEA Grapalat" w:hAnsi="GHEA Grapalat"/>
          <w:sz w:val="20"/>
          <w:szCs w:val="20"/>
        </w:rPr>
        <w:t>չտրամադրելու</w:t>
      </w:r>
      <w:r w:rsidRPr="00DE1E5A">
        <w:rPr>
          <w:rFonts w:ascii="GHEA Grapalat" w:hAnsi="GHEA Grapalat"/>
          <w:sz w:val="20"/>
          <w:szCs w:val="20"/>
          <w:lang w:val="af-ZA"/>
        </w:rPr>
        <w:t xml:space="preserve"> </w:t>
      </w:r>
      <w:r w:rsidRPr="00DE1E5A">
        <w:rPr>
          <w:rFonts w:ascii="GHEA Grapalat" w:hAnsi="GHEA Grapalat"/>
          <w:sz w:val="20"/>
          <w:szCs w:val="20"/>
        </w:rPr>
        <w:t>հիմքերի</w:t>
      </w:r>
      <w:r w:rsidRPr="00DE1E5A">
        <w:rPr>
          <w:rFonts w:ascii="GHEA Grapalat" w:hAnsi="GHEA Grapalat"/>
          <w:sz w:val="20"/>
          <w:szCs w:val="20"/>
          <w:lang w:val="af-ZA"/>
        </w:rPr>
        <w:t xml:space="preserve"> </w:t>
      </w:r>
      <w:r w:rsidRPr="00DE1E5A">
        <w:rPr>
          <w:rFonts w:ascii="GHEA Grapalat" w:hAnsi="GHEA Grapalat"/>
          <w:sz w:val="20"/>
          <w:szCs w:val="20"/>
        </w:rPr>
        <w:t>մասին</w:t>
      </w:r>
      <w:r w:rsidRPr="00DE1E5A">
        <w:rPr>
          <w:rFonts w:ascii="GHEA Grapalat" w:hAnsi="GHEA Grapalat"/>
          <w:sz w:val="20"/>
          <w:szCs w:val="20"/>
          <w:lang w:val="af-ZA"/>
        </w:rPr>
        <w:t xml:space="preserve">` </w:t>
      </w:r>
      <w:r w:rsidRPr="00DE1E5A">
        <w:rPr>
          <w:rFonts w:ascii="GHEA Grapalat" w:hAnsi="GHEA Grapalat" w:cs="Sylfaen"/>
          <w:sz w:val="20"/>
          <w:szCs w:val="20"/>
        </w:rPr>
        <w:t>հարցումը</w:t>
      </w:r>
      <w:r w:rsidRPr="00DE1E5A">
        <w:rPr>
          <w:rFonts w:ascii="GHEA Grapalat" w:hAnsi="GHEA Grapalat"/>
          <w:sz w:val="20"/>
          <w:szCs w:val="20"/>
          <w:lang w:val="af-ZA"/>
        </w:rPr>
        <w:t xml:space="preserve"> </w:t>
      </w:r>
      <w:r w:rsidRPr="00DE1E5A">
        <w:rPr>
          <w:rFonts w:ascii="GHEA Grapalat" w:hAnsi="GHEA Grapalat" w:cs="Sylfaen"/>
          <w:sz w:val="20"/>
          <w:szCs w:val="20"/>
        </w:rPr>
        <w:t>ստանալու</w:t>
      </w:r>
      <w:r w:rsidRPr="00DE1E5A">
        <w:rPr>
          <w:rFonts w:ascii="GHEA Grapalat" w:hAnsi="GHEA Grapalat"/>
          <w:sz w:val="20"/>
          <w:szCs w:val="20"/>
          <w:lang w:val="af-ZA"/>
        </w:rPr>
        <w:t xml:space="preserve"> </w:t>
      </w:r>
      <w:r w:rsidRPr="00DE1E5A">
        <w:rPr>
          <w:rFonts w:ascii="GHEA Grapalat" w:hAnsi="GHEA Grapalat" w:cs="Sylfaen"/>
          <w:sz w:val="20"/>
          <w:szCs w:val="20"/>
        </w:rPr>
        <w:t>օրվան</w:t>
      </w:r>
      <w:r w:rsidRPr="00DE1E5A">
        <w:rPr>
          <w:rFonts w:ascii="GHEA Grapalat" w:hAnsi="GHEA Grapalat"/>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sz w:val="20"/>
          <w:szCs w:val="20"/>
          <w:lang w:val="af-ZA"/>
        </w:rPr>
        <w:t xml:space="preserve"> </w:t>
      </w:r>
      <w:r w:rsidRPr="00DE1E5A">
        <w:rPr>
          <w:rFonts w:ascii="GHEA Grapalat" w:hAnsi="GHEA Grapalat" w:cs="Sylfaen"/>
          <w:sz w:val="20"/>
          <w:szCs w:val="20"/>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օրացուցային</w:t>
      </w:r>
      <w:r w:rsidRPr="00DE1E5A">
        <w:rPr>
          <w:rFonts w:ascii="GHEA Grapalat" w:hAnsi="GHEA Grapalat"/>
          <w:sz w:val="20"/>
          <w:szCs w:val="20"/>
          <w:lang w:val="af-ZA"/>
        </w:rPr>
        <w:t xml:space="preserve"> </w:t>
      </w:r>
      <w:r w:rsidRPr="00DE1E5A">
        <w:rPr>
          <w:rFonts w:ascii="GHEA Grapalat" w:hAnsi="GHEA Grapalat" w:cs="Sylfaen"/>
          <w:sz w:val="20"/>
          <w:szCs w:val="20"/>
        </w:rPr>
        <w:t>օրվա</w:t>
      </w:r>
      <w:r w:rsidRPr="00DE1E5A">
        <w:rPr>
          <w:rFonts w:ascii="GHEA Grapalat" w:hAnsi="GHEA Grapalat"/>
          <w:sz w:val="20"/>
          <w:szCs w:val="20"/>
          <w:lang w:val="af-ZA"/>
        </w:rPr>
        <w:t xml:space="preserve"> </w:t>
      </w:r>
      <w:r w:rsidRPr="00DE1E5A">
        <w:rPr>
          <w:rFonts w:ascii="GHEA Grapalat" w:hAnsi="GHEA Grapalat" w:cs="Sylfaen"/>
          <w:sz w:val="20"/>
          <w:szCs w:val="20"/>
        </w:rPr>
        <w:t>ընթացքում</w:t>
      </w:r>
      <w:r w:rsidRPr="00DE1E5A">
        <w:rPr>
          <w:rFonts w:ascii="GHEA Grapalat" w:hAnsi="GHEA Grapalat"/>
          <w:sz w:val="20"/>
          <w:szCs w:val="20"/>
          <w:lang w:val="af-ZA"/>
        </w:rPr>
        <w:t>:</w:t>
      </w:r>
    </w:p>
    <w:p w:rsidR="00024088" w:rsidRPr="00024088" w:rsidRDefault="00024088" w:rsidP="00024088">
      <w:pPr>
        <w:autoSpaceDE w:val="0"/>
        <w:autoSpaceDN w:val="0"/>
        <w:adjustRightInd w:val="0"/>
        <w:ind w:firstLine="567"/>
        <w:jc w:val="both"/>
        <w:rPr>
          <w:rFonts w:ascii="GHEA Grapalat" w:hAnsi="GHEA Grapalat" w:cs="Arial Unicode"/>
          <w:sz w:val="20"/>
          <w:lang w:val="af-ZA"/>
        </w:rPr>
      </w:pPr>
      <w:r w:rsidRPr="002152AB">
        <w:rPr>
          <w:rFonts w:ascii="GHEA Grapalat" w:hAnsi="GHEA Grapalat" w:cs="Arial Unicode"/>
          <w:sz w:val="20"/>
          <w:lang w:val="af-ZA"/>
        </w:rPr>
        <w:t xml:space="preserve">3.4 </w:t>
      </w:r>
      <w:r w:rsidRPr="00DE1E5A">
        <w:rPr>
          <w:rFonts w:ascii="GHEA Grapalat" w:hAnsi="GHEA Grapalat" w:cs="Sylfaen"/>
          <w:sz w:val="20"/>
          <w:lang w:val="ru-RU"/>
        </w:rPr>
        <w:t>Հայտերի</w:t>
      </w:r>
      <w:r w:rsidRPr="002152AB">
        <w:rPr>
          <w:rFonts w:ascii="GHEA Grapalat" w:hAnsi="GHEA Grapalat" w:cs="Arial Unicode"/>
          <w:sz w:val="20"/>
          <w:lang w:val="af-ZA"/>
        </w:rPr>
        <w:t xml:space="preserve"> </w:t>
      </w:r>
      <w:r w:rsidRPr="00DE1E5A">
        <w:rPr>
          <w:rFonts w:ascii="GHEA Grapalat" w:hAnsi="GHEA Grapalat" w:cs="Sylfaen"/>
          <w:sz w:val="20"/>
          <w:lang w:val="ru-RU"/>
        </w:rPr>
        <w:t>ներկայացման</w:t>
      </w:r>
      <w:r w:rsidRPr="002152AB">
        <w:rPr>
          <w:rFonts w:ascii="GHEA Grapalat" w:hAnsi="GHEA Grapalat" w:cs="Arial Unicode"/>
          <w:sz w:val="20"/>
          <w:lang w:val="af-ZA"/>
        </w:rPr>
        <w:t xml:space="preserve"> </w:t>
      </w:r>
      <w:r w:rsidRPr="00DE1E5A">
        <w:rPr>
          <w:rFonts w:ascii="GHEA Grapalat" w:hAnsi="GHEA Grapalat" w:cs="Sylfaen"/>
          <w:sz w:val="20"/>
          <w:lang w:val="ru-RU"/>
        </w:rPr>
        <w:t>վերջնաժամկետը</w:t>
      </w:r>
      <w:r w:rsidRPr="002152AB">
        <w:rPr>
          <w:rFonts w:ascii="GHEA Grapalat" w:hAnsi="GHEA Grapalat" w:cs="Arial Unicode"/>
          <w:sz w:val="20"/>
          <w:lang w:val="af-ZA"/>
        </w:rPr>
        <w:t xml:space="preserve"> </w:t>
      </w:r>
      <w:r w:rsidRPr="00DE1E5A">
        <w:rPr>
          <w:rFonts w:ascii="GHEA Grapalat" w:hAnsi="GHEA Grapalat" w:cs="Sylfaen"/>
          <w:sz w:val="20"/>
          <w:lang w:val="ru-RU"/>
        </w:rPr>
        <w:t>լրանալուց</w:t>
      </w:r>
      <w:r w:rsidRPr="002152AB">
        <w:rPr>
          <w:rFonts w:ascii="GHEA Grapalat" w:hAnsi="GHEA Grapalat" w:cs="Arial Unicode"/>
          <w:sz w:val="20"/>
          <w:lang w:val="af-ZA"/>
        </w:rPr>
        <w:t xml:space="preserve"> </w:t>
      </w:r>
      <w:r w:rsidRPr="00DE1E5A">
        <w:rPr>
          <w:rFonts w:ascii="GHEA Grapalat" w:hAnsi="GHEA Grapalat" w:cs="Sylfaen"/>
          <w:sz w:val="20"/>
          <w:lang w:val="ru-RU"/>
        </w:rPr>
        <w:t>առնվազն</w:t>
      </w:r>
      <w:r w:rsidRPr="002152AB">
        <w:rPr>
          <w:rFonts w:ascii="GHEA Grapalat" w:hAnsi="GHEA Grapalat" w:cs="Arial Unicode"/>
          <w:sz w:val="20"/>
          <w:lang w:val="af-ZA"/>
        </w:rPr>
        <w:t xml:space="preserve"> </w:t>
      </w:r>
      <w:r w:rsidRPr="00DE1E5A">
        <w:rPr>
          <w:rFonts w:ascii="GHEA Grapalat" w:hAnsi="GHEA Grapalat" w:cs="Sylfaen"/>
          <w:sz w:val="20"/>
          <w:lang w:val="ru-RU"/>
        </w:rPr>
        <w:t>հինգ</w:t>
      </w:r>
      <w:r w:rsidRPr="002152AB">
        <w:rPr>
          <w:rFonts w:ascii="GHEA Grapalat" w:hAnsi="GHEA Grapalat" w:cs="Arial Unicode"/>
          <w:sz w:val="20"/>
          <w:lang w:val="af-ZA"/>
        </w:rPr>
        <w:t xml:space="preserve"> </w:t>
      </w:r>
      <w:r w:rsidRPr="00DE1E5A">
        <w:rPr>
          <w:rFonts w:ascii="GHEA Grapalat" w:hAnsi="GHEA Grapalat" w:cs="Sylfaen"/>
          <w:sz w:val="20"/>
          <w:lang w:val="ru-RU"/>
        </w:rPr>
        <w:t>օրացուցային</w:t>
      </w:r>
      <w:r w:rsidRPr="002152AB">
        <w:rPr>
          <w:rFonts w:ascii="GHEA Grapalat" w:hAnsi="GHEA Grapalat" w:cs="Arial Unicode"/>
          <w:sz w:val="20"/>
          <w:lang w:val="af-ZA"/>
        </w:rPr>
        <w:t xml:space="preserve"> </w:t>
      </w:r>
      <w:r w:rsidRPr="00DE1E5A">
        <w:rPr>
          <w:rFonts w:ascii="GHEA Grapalat" w:hAnsi="GHEA Grapalat" w:cs="Sylfaen"/>
          <w:sz w:val="20"/>
          <w:lang w:val="ru-RU"/>
        </w:rPr>
        <w:t>օր</w:t>
      </w:r>
      <w:r w:rsidRPr="002152AB">
        <w:rPr>
          <w:rFonts w:ascii="GHEA Grapalat" w:hAnsi="GHEA Grapalat" w:cs="Arial Unicode"/>
          <w:sz w:val="20"/>
          <w:lang w:val="af-ZA"/>
        </w:rPr>
        <w:t xml:space="preserve"> </w:t>
      </w:r>
      <w:r w:rsidRPr="00DE1E5A">
        <w:rPr>
          <w:rFonts w:ascii="GHEA Grapalat" w:hAnsi="GHEA Grapalat" w:cs="Sylfaen"/>
          <w:sz w:val="20"/>
          <w:lang w:val="ru-RU"/>
        </w:rPr>
        <w:t>առաջ</w:t>
      </w:r>
      <w:r w:rsidRPr="002152AB">
        <w:rPr>
          <w:rFonts w:ascii="GHEA Grapalat" w:hAnsi="GHEA Grapalat" w:cs="Arial Unicode"/>
          <w:sz w:val="20"/>
          <w:lang w:val="af-ZA"/>
        </w:rPr>
        <w:t xml:space="preserve"> </w:t>
      </w:r>
      <w:r w:rsidRPr="00DE1E5A">
        <w:rPr>
          <w:rFonts w:ascii="GHEA Grapalat" w:hAnsi="GHEA Grapalat" w:cs="Sylfaen"/>
          <w:sz w:val="20"/>
          <w:lang w:val="ru-RU"/>
        </w:rPr>
        <w:t>հրավերում</w:t>
      </w:r>
      <w:r w:rsidRPr="002152AB">
        <w:rPr>
          <w:rFonts w:ascii="GHEA Grapalat" w:hAnsi="GHEA Grapalat" w:cs="Arial Unicode"/>
          <w:sz w:val="20"/>
          <w:lang w:val="af-ZA"/>
        </w:rPr>
        <w:t xml:space="preserve"> </w:t>
      </w:r>
      <w:r w:rsidRPr="00DE1E5A">
        <w:rPr>
          <w:rFonts w:ascii="GHEA Grapalat" w:hAnsi="GHEA Grapalat" w:cs="Sylfaen"/>
          <w:sz w:val="20"/>
          <w:lang w:val="ru-RU"/>
        </w:rPr>
        <w:t>կարող</w:t>
      </w:r>
      <w:r w:rsidRPr="002152AB">
        <w:rPr>
          <w:rFonts w:ascii="GHEA Grapalat" w:hAnsi="GHEA Grapalat" w:cs="Arial Unicode"/>
          <w:sz w:val="20"/>
          <w:lang w:val="af-ZA"/>
        </w:rPr>
        <w:t xml:space="preserve"> </w:t>
      </w:r>
      <w:r w:rsidRPr="00DE1E5A">
        <w:rPr>
          <w:rFonts w:ascii="GHEA Grapalat" w:hAnsi="GHEA Grapalat" w:cs="Sylfaen"/>
          <w:sz w:val="20"/>
          <w:lang w:val="ru-RU"/>
        </w:rPr>
        <w:t>են</w:t>
      </w:r>
      <w:r w:rsidRPr="002152AB">
        <w:rPr>
          <w:rFonts w:ascii="GHEA Grapalat" w:hAnsi="GHEA Grapalat" w:cs="Arial Unicode"/>
          <w:sz w:val="20"/>
          <w:lang w:val="af-ZA"/>
        </w:rPr>
        <w:t xml:space="preserve"> </w:t>
      </w:r>
      <w:r w:rsidRPr="00DE1E5A">
        <w:rPr>
          <w:rFonts w:ascii="GHEA Grapalat" w:hAnsi="GHEA Grapalat" w:cs="Sylfaen"/>
          <w:sz w:val="20"/>
          <w:lang w:val="ru-RU"/>
        </w:rPr>
        <w:t>կատարվել</w:t>
      </w:r>
      <w:r w:rsidRPr="002152AB">
        <w:rPr>
          <w:rFonts w:ascii="GHEA Grapalat" w:hAnsi="GHEA Grapalat" w:cs="Arial Unicode"/>
          <w:sz w:val="20"/>
          <w:lang w:val="af-ZA"/>
        </w:rPr>
        <w:t xml:space="preserve"> </w:t>
      </w:r>
      <w:r w:rsidRPr="00DE1E5A">
        <w:rPr>
          <w:rFonts w:ascii="GHEA Grapalat" w:hAnsi="GHEA Grapalat" w:cs="Sylfaen"/>
          <w:sz w:val="20"/>
          <w:lang w:val="ru-RU"/>
        </w:rPr>
        <w:t>փոփոխություններ</w:t>
      </w:r>
      <w:r w:rsidRPr="00DE1E5A">
        <w:rPr>
          <w:rFonts w:ascii="GHEA Grapalat" w:hAnsi="GHEA Grapalat" w:cs="Tahoma"/>
          <w:sz w:val="20"/>
        </w:rPr>
        <w:t>։</w:t>
      </w:r>
      <w:r w:rsidRPr="002152AB">
        <w:rPr>
          <w:rFonts w:ascii="GHEA Grapalat" w:hAnsi="GHEA Grapalat" w:cs="Arial Unicode"/>
          <w:sz w:val="20"/>
          <w:lang w:val="af-ZA"/>
        </w:rPr>
        <w:t xml:space="preserve"> </w:t>
      </w:r>
      <w:r w:rsidRPr="00DE1E5A">
        <w:rPr>
          <w:rFonts w:ascii="GHEA Grapalat" w:hAnsi="GHEA Grapalat" w:cs="Sylfaen"/>
          <w:sz w:val="20"/>
        </w:rPr>
        <w:t>Փ</w:t>
      </w:r>
      <w:r w:rsidRPr="00DE1E5A">
        <w:rPr>
          <w:rFonts w:ascii="GHEA Grapalat" w:hAnsi="GHEA Grapalat" w:cs="Sylfaen"/>
          <w:sz w:val="20"/>
          <w:lang w:val="ru-RU"/>
        </w:rPr>
        <w:t>ոփոխություն</w:t>
      </w:r>
      <w:r w:rsidRPr="00024088">
        <w:rPr>
          <w:rFonts w:ascii="GHEA Grapalat" w:hAnsi="GHEA Grapalat" w:cs="Arial Unicode"/>
          <w:sz w:val="20"/>
          <w:lang w:val="af-ZA"/>
        </w:rPr>
        <w:t xml:space="preserve"> </w:t>
      </w:r>
      <w:r w:rsidRPr="00DE1E5A">
        <w:rPr>
          <w:rFonts w:ascii="GHEA Grapalat" w:hAnsi="GHEA Grapalat" w:cs="Sylfaen"/>
          <w:sz w:val="20"/>
          <w:lang w:val="ru-RU"/>
        </w:rPr>
        <w:t>կատարելու</w:t>
      </w:r>
      <w:r w:rsidRPr="00024088">
        <w:rPr>
          <w:rFonts w:ascii="GHEA Grapalat" w:hAnsi="GHEA Grapalat" w:cs="Arial Unicode"/>
          <w:sz w:val="20"/>
          <w:lang w:val="af-ZA"/>
        </w:rPr>
        <w:t xml:space="preserve"> </w:t>
      </w:r>
      <w:r w:rsidRPr="00DE1E5A">
        <w:rPr>
          <w:rFonts w:ascii="GHEA Grapalat" w:hAnsi="GHEA Grapalat" w:cs="Sylfaen"/>
          <w:sz w:val="20"/>
          <w:lang w:val="ru-RU"/>
        </w:rPr>
        <w:t>օրվան</w:t>
      </w:r>
      <w:r w:rsidRPr="00024088">
        <w:rPr>
          <w:rFonts w:ascii="GHEA Grapalat" w:hAnsi="GHEA Grapalat" w:cs="Arial Unicode"/>
          <w:sz w:val="20"/>
          <w:lang w:val="af-ZA"/>
        </w:rPr>
        <w:t xml:space="preserve"> </w:t>
      </w:r>
      <w:r w:rsidRPr="00DE1E5A">
        <w:rPr>
          <w:rFonts w:ascii="GHEA Grapalat" w:hAnsi="GHEA Grapalat" w:cs="Sylfaen"/>
          <w:sz w:val="20"/>
          <w:lang w:val="ru-RU"/>
        </w:rPr>
        <w:t>հաջորդող</w:t>
      </w:r>
      <w:r w:rsidRPr="00024088">
        <w:rPr>
          <w:rFonts w:ascii="GHEA Grapalat" w:hAnsi="GHEA Grapalat" w:cs="Arial Unicode"/>
          <w:sz w:val="20"/>
          <w:lang w:val="af-ZA"/>
        </w:rPr>
        <w:t xml:space="preserve"> </w:t>
      </w:r>
      <w:r w:rsidRPr="00DE1E5A">
        <w:rPr>
          <w:rFonts w:ascii="GHEA Grapalat" w:hAnsi="GHEA Grapalat" w:cs="Sylfaen"/>
          <w:sz w:val="20"/>
          <w:lang w:val="ru-RU"/>
        </w:rPr>
        <w:t>երեք</w:t>
      </w:r>
      <w:r w:rsidRPr="00024088">
        <w:rPr>
          <w:rFonts w:ascii="GHEA Grapalat" w:hAnsi="GHEA Grapalat" w:cs="Arial Unicode"/>
          <w:sz w:val="20"/>
          <w:lang w:val="af-ZA"/>
        </w:rPr>
        <w:t xml:space="preserve"> </w:t>
      </w:r>
      <w:r w:rsidRPr="00DE1E5A">
        <w:rPr>
          <w:rFonts w:ascii="GHEA Grapalat" w:hAnsi="GHEA Grapalat" w:cs="Sylfaen"/>
          <w:sz w:val="20"/>
          <w:lang w:val="ru-RU"/>
        </w:rPr>
        <w:t>օրացուցային</w:t>
      </w:r>
      <w:r w:rsidRPr="00024088">
        <w:rPr>
          <w:rFonts w:ascii="GHEA Grapalat" w:hAnsi="GHEA Grapalat" w:cs="Arial Unicode"/>
          <w:sz w:val="20"/>
          <w:lang w:val="af-ZA"/>
        </w:rPr>
        <w:t xml:space="preserve"> </w:t>
      </w:r>
      <w:r w:rsidRPr="00DE1E5A">
        <w:rPr>
          <w:rFonts w:ascii="GHEA Grapalat" w:hAnsi="GHEA Grapalat" w:cs="Sylfaen"/>
          <w:sz w:val="20"/>
          <w:lang w:val="ru-RU"/>
        </w:rPr>
        <w:t>օրվա</w:t>
      </w:r>
      <w:r w:rsidRPr="00024088">
        <w:rPr>
          <w:rFonts w:ascii="GHEA Grapalat" w:hAnsi="GHEA Grapalat" w:cs="Arial Unicode"/>
          <w:sz w:val="20"/>
          <w:lang w:val="af-ZA"/>
        </w:rPr>
        <w:t xml:space="preserve"> </w:t>
      </w:r>
      <w:r w:rsidRPr="00DE1E5A">
        <w:rPr>
          <w:rFonts w:ascii="GHEA Grapalat" w:hAnsi="GHEA Grapalat" w:cs="Sylfaen"/>
          <w:sz w:val="20"/>
          <w:lang w:val="ru-RU"/>
        </w:rPr>
        <w:t>ընթացքում</w:t>
      </w:r>
      <w:r w:rsidRPr="00024088">
        <w:rPr>
          <w:rFonts w:ascii="GHEA Grapalat" w:hAnsi="GHEA Grapalat" w:cs="Arial Unicode"/>
          <w:sz w:val="20"/>
          <w:lang w:val="af-ZA"/>
        </w:rPr>
        <w:t xml:space="preserve"> </w:t>
      </w:r>
      <w:r w:rsidRPr="00DE1E5A">
        <w:rPr>
          <w:rFonts w:ascii="GHEA Grapalat" w:hAnsi="GHEA Grapalat" w:cs="Sylfaen"/>
          <w:sz w:val="20"/>
          <w:lang w:val="ru-RU"/>
        </w:rPr>
        <w:t>փոփոխություն</w:t>
      </w:r>
      <w:r w:rsidRPr="00024088">
        <w:rPr>
          <w:rFonts w:ascii="GHEA Grapalat" w:hAnsi="GHEA Grapalat" w:cs="Arial Unicode"/>
          <w:sz w:val="20"/>
          <w:lang w:val="af-ZA"/>
        </w:rPr>
        <w:t xml:space="preserve"> </w:t>
      </w:r>
      <w:r w:rsidRPr="00DE1E5A">
        <w:rPr>
          <w:rFonts w:ascii="GHEA Grapalat" w:hAnsi="GHEA Grapalat" w:cs="Sylfaen"/>
          <w:sz w:val="20"/>
          <w:lang w:val="ru-RU"/>
        </w:rPr>
        <w:t>կատարելու</w:t>
      </w:r>
      <w:r w:rsidRPr="00024088">
        <w:rPr>
          <w:rFonts w:ascii="GHEA Grapalat" w:hAnsi="GHEA Grapalat" w:cs="Arial Unicode"/>
          <w:sz w:val="20"/>
          <w:lang w:val="af-ZA"/>
        </w:rPr>
        <w:t xml:space="preserve"> </w:t>
      </w:r>
      <w:r w:rsidRPr="00DE1E5A">
        <w:rPr>
          <w:rFonts w:ascii="GHEA Grapalat" w:hAnsi="GHEA Grapalat" w:cs="Sylfaen"/>
          <w:sz w:val="20"/>
          <w:lang w:val="ru-RU"/>
        </w:rPr>
        <w:t>և</w:t>
      </w:r>
      <w:r w:rsidRPr="00024088">
        <w:rPr>
          <w:rFonts w:ascii="GHEA Grapalat" w:hAnsi="GHEA Grapalat" w:cs="Arial Unicode"/>
          <w:sz w:val="20"/>
          <w:lang w:val="af-ZA"/>
        </w:rPr>
        <w:t xml:space="preserve"> </w:t>
      </w:r>
      <w:r w:rsidRPr="00DE1E5A">
        <w:rPr>
          <w:rFonts w:ascii="GHEA Grapalat" w:hAnsi="GHEA Grapalat" w:cs="Sylfaen"/>
          <w:sz w:val="20"/>
          <w:lang w:val="ru-RU"/>
        </w:rPr>
        <w:t>դրանք</w:t>
      </w:r>
      <w:r w:rsidRPr="00024088">
        <w:rPr>
          <w:rFonts w:ascii="GHEA Grapalat" w:hAnsi="GHEA Grapalat" w:cs="Arial Unicode"/>
          <w:sz w:val="20"/>
          <w:lang w:val="af-ZA"/>
        </w:rPr>
        <w:t xml:space="preserve"> </w:t>
      </w:r>
      <w:r w:rsidRPr="00DE1E5A">
        <w:rPr>
          <w:rFonts w:ascii="GHEA Grapalat" w:hAnsi="GHEA Grapalat" w:cs="Sylfaen"/>
          <w:sz w:val="20"/>
          <w:lang w:val="ru-RU"/>
        </w:rPr>
        <w:t>տրամադրելու</w:t>
      </w:r>
      <w:r w:rsidRPr="00024088">
        <w:rPr>
          <w:rFonts w:ascii="GHEA Grapalat" w:hAnsi="GHEA Grapalat" w:cs="Arial Unicode"/>
          <w:sz w:val="20"/>
          <w:lang w:val="af-ZA"/>
        </w:rPr>
        <w:t xml:space="preserve"> </w:t>
      </w:r>
      <w:r w:rsidRPr="00DE1E5A">
        <w:rPr>
          <w:rFonts w:ascii="GHEA Grapalat" w:hAnsi="GHEA Grapalat" w:cs="Sylfaen"/>
          <w:sz w:val="20"/>
          <w:lang w:val="ru-RU"/>
        </w:rPr>
        <w:t>պայմանների</w:t>
      </w:r>
      <w:r w:rsidRPr="00024088">
        <w:rPr>
          <w:rFonts w:ascii="GHEA Grapalat" w:hAnsi="GHEA Grapalat" w:cs="Arial Unicode"/>
          <w:sz w:val="20"/>
          <w:lang w:val="af-ZA"/>
        </w:rPr>
        <w:t xml:space="preserve"> </w:t>
      </w:r>
      <w:r w:rsidRPr="00DE1E5A">
        <w:rPr>
          <w:rFonts w:ascii="GHEA Grapalat" w:hAnsi="GHEA Grapalat" w:cs="Sylfaen"/>
          <w:sz w:val="20"/>
          <w:lang w:val="ru-RU"/>
        </w:rPr>
        <w:t>մասին</w:t>
      </w:r>
      <w:r w:rsidRPr="00024088">
        <w:rPr>
          <w:rFonts w:ascii="GHEA Grapalat" w:hAnsi="GHEA Grapalat" w:cs="Arial Unicode"/>
          <w:sz w:val="20"/>
          <w:lang w:val="af-ZA"/>
        </w:rPr>
        <w:t xml:space="preserve"> </w:t>
      </w:r>
      <w:r w:rsidRPr="00DE1E5A">
        <w:rPr>
          <w:rFonts w:ascii="GHEA Grapalat" w:hAnsi="GHEA Grapalat" w:cs="Sylfaen"/>
          <w:sz w:val="20"/>
          <w:lang w:val="ru-RU"/>
        </w:rPr>
        <w:t>հայտարարություն</w:t>
      </w:r>
      <w:r w:rsidRPr="00024088">
        <w:rPr>
          <w:rFonts w:ascii="GHEA Grapalat" w:hAnsi="GHEA Grapalat" w:cs="Arial Unicode"/>
          <w:sz w:val="20"/>
          <w:lang w:val="af-ZA"/>
        </w:rPr>
        <w:t xml:space="preserve"> </w:t>
      </w:r>
      <w:r w:rsidRPr="00DE1E5A">
        <w:rPr>
          <w:rFonts w:ascii="GHEA Grapalat" w:hAnsi="GHEA Grapalat" w:cs="Sylfaen"/>
          <w:sz w:val="20"/>
          <w:lang w:val="ru-RU"/>
        </w:rPr>
        <w:t>է</w:t>
      </w:r>
      <w:r w:rsidRPr="00024088">
        <w:rPr>
          <w:rFonts w:ascii="GHEA Grapalat" w:hAnsi="GHEA Grapalat" w:cs="Arial Unicode"/>
          <w:sz w:val="20"/>
          <w:lang w:val="af-ZA"/>
        </w:rPr>
        <w:t xml:space="preserve"> </w:t>
      </w:r>
      <w:r w:rsidRPr="00DE1E5A">
        <w:rPr>
          <w:rFonts w:ascii="GHEA Grapalat" w:hAnsi="GHEA Grapalat" w:cs="Sylfaen"/>
          <w:sz w:val="20"/>
          <w:lang w:val="ru-RU"/>
        </w:rPr>
        <w:t>հրապարակվում</w:t>
      </w:r>
      <w:r w:rsidRPr="00024088">
        <w:rPr>
          <w:rFonts w:ascii="GHEA Grapalat" w:hAnsi="GHEA Grapalat" w:cs="Arial Unicode"/>
          <w:sz w:val="20"/>
          <w:lang w:val="af-ZA"/>
        </w:rPr>
        <w:t xml:space="preserve"> </w:t>
      </w:r>
      <w:r w:rsidRPr="00DE1E5A">
        <w:rPr>
          <w:rFonts w:ascii="GHEA Grapalat" w:hAnsi="GHEA Grapalat" w:cs="Sylfaen"/>
          <w:sz w:val="20"/>
          <w:lang w:val="ru-RU"/>
        </w:rPr>
        <w:t>տեղեկագրում</w:t>
      </w:r>
      <w:r w:rsidRPr="00DE1E5A">
        <w:rPr>
          <w:rFonts w:ascii="GHEA Grapalat" w:hAnsi="GHEA Grapalat" w:cs="Tahoma"/>
          <w:sz w:val="20"/>
        </w:rPr>
        <w:t>։</w:t>
      </w:r>
      <w:r w:rsidRPr="00024088">
        <w:rPr>
          <w:rFonts w:ascii="GHEA Grapalat" w:hAnsi="GHEA Grapalat" w:cs="Arial Unicode"/>
          <w:sz w:val="20"/>
          <w:lang w:val="af-ZA"/>
        </w:rPr>
        <w:t xml:space="preserve"> </w:t>
      </w:r>
    </w:p>
    <w:p w:rsidR="00024088" w:rsidRPr="00024088" w:rsidRDefault="00024088" w:rsidP="00024088">
      <w:pPr>
        <w:autoSpaceDE w:val="0"/>
        <w:autoSpaceDN w:val="0"/>
        <w:adjustRightInd w:val="0"/>
        <w:ind w:firstLine="567"/>
        <w:jc w:val="both"/>
        <w:rPr>
          <w:rFonts w:ascii="GHEA Grapalat" w:hAnsi="GHEA Grapalat" w:cs="Arial Unicode"/>
          <w:sz w:val="20"/>
          <w:lang w:val="af-ZA"/>
        </w:rPr>
      </w:pPr>
      <w:r w:rsidRPr="00024088">
        <w:rPr>
          <w:rFonts w:ascii="GHEA Grapalat" w:hAnsi="GHEA Grapalat" w:cs="Arial Unicode"/>
          <w:sz w:val="20"/>
          <w:lang w:val="af-ZA"/>
        </w:rPr>
        <w:t xml:space="preserve">3.5 </w:t>
      </w:r>
      <w:r w:rsidRPr="00DE1E5A">
        <w:rPr>
          <w:rFonts w:ascii="GHEA Grapalat" w:hAnsi="GHEA Grapalat" w:cs="Sylfaen"/>
          <w:sz w:val="20"/>
        </w:rPr>
        <w:t>Հ</w:t>
      </w:r>
      <w:r w:rsidRPr="00DE1E5A">
        <w:rPr>
          <w:rFonts w:ascii="GHEA Grapalat" w:hAnsi="GHEA Grapalat" w:cs="Sylfaen"/>
          <w:sz w:val="20"/>
          <w:lang w:val="ru-RU"/>
        </w:rPr>
        <w:t>րավերում</w:t>
      </w:r>
      <w:r w:rsidRPr="00024088">
        <w:rPr>
          <w:rFonts w:ascii="GHEA Grapalat" w:hAnsi="GHEA Grapalat" w:cs="Arial Unicode"/>
          <w:sz w:val="20"/>
          <w:lang w:val="af-ZA"/>
        </w:rPr>
        <w:t xml:space="preserve"> </w:t>
      </w:r>
      <w:r w:rsidRPr="00DE1E5A">
        <w:rPr>
          <w:rFonts w:ascii="GHEA Grapalat" w:hAnsi="GHEA Grapalat" w:cs="Sylfaen"/>
          <w:sz w:val="20"/>
          <w:lang w:val="ru-RU"/>
        </w:rPr>
        <w:t>փոփոխություններ</w:t>
      </w:r>
      <w:r w:rsidRPr="00024088">
        <w:rPr>
          <w:rFonts w:ascii="GHEA Grapalat" w:hAnsi="GHEA Grapalat" w:cs="Arial Unicode"/>
          <w:sz w:val="20"/>
          <w:lang w:val="af-ZA"/>
        </w:rPr>
        <w:t xml:space="preserve"> </w:t>
      </w:r>
      <w:r w:rsidRPr="00DE1E5A">
        <w:rPr>
          <w:rFonts w:ascii="GHEA Grapalat" w:hAnsi="GHEA Grapalat" w:cs="Sylfaen"/>
          <w:sz w:val="20"/>
          <w:lang w:val="ru-RU"/>
        </w:rPr>
        <w:t>կատարվելու</w:t>
      </w:r>
      <w:r w:rsidRPr="00024088">
        <w:rPr>
          <w:rFonts w:ascii="GHEA Grapalat" w:hAnsi="GHEA Grapalat" w:cs="Arial Unicode"/>
          <w:sz w:val="20"/>
          <w:lang w:val="af-ZA"/>
        </w:rPr>
        <w:t xml:space="preserve"> </w:t>
      </w:r>
      <w:r w:rsidRPr="00DE1E5A">
        <w:rPr>
          <w:rFonts w:ascii="GHEA Grapalat" w:hAnsi="GHEA Grapalat" w:cs="Sylfaen"/>
          <w:sz w:val="20"/>
          <w:lang w:val="ru-RU"/>
        </w:rPr>
        <w:t>դեպքում</w:t>
      </w:r>
      <w:r w:rsidRPr="00024088">
        <w:rPr>
          <w:rFonts w:ascii="GHEA Grapalat" w:hAnsi="GHEA Grapalat" w:cs="Arial Unicode"/>
          <w:sz w:val="20"/>
          <w:lang w:val="af-ZA"/>
        </w:rPr>
        <w:t xml:space="preserve"> </w:t>
      </w:r>
      <w:r w:rsidRPr="00DE1E5A">
        <w:rPr>
          <w:rFonts w:ascii="GHEA Grapalat" w:hAnsi="GHEA Grapalat" w:cs="Sylfaen"/>
          <w:sz w:val="20"/>
          <w:lang w:val="ru-RU"/>
        </w:rPr>
        <w:t>հայտերը</w:t>
      </w:r>
      <w:r w:rsidRPr="00024088">
        <w:rPr>
          <w:rFonts w:ascii="GHEA Grapalat" w:hAnsi="GHEA Grapalat" w:cs="Arial Unicode"/>
          <w:sz w:val="20"/>
          <w:lang w:val="af-ZA"/>
        </w:rPr>
        <w:t xml:space="preserve"> </w:t>
      </w:r>
      <w:r w:rsidRPr="00DE1E5A">
        <w:rPr>
          <w:rFonts w:ascii="GHEA Grapalat" w:hAnsi="GHEA Grapalat" w:cs="Sylfaen"/>
          <w:sz w:val="20"/>
          <w:lang w:val="ru-RU"/>
        </w:rPr>
        <w:t>ներկայացնելու</w:t>
      </w:r>
      <w:r w:rsidRPr="00024088">
        <w:rPr>
          <w:rFonts w:ascii="GHEA Grapalat" w:hAnsi="GHEA Grapalat" w:cs="Arial Unicode"/>
          <w:sz w:val="20"/>
          <w:lang w:val="af-ZA"/>
        </w:rPr>
        <w:t xml:space="preserve"> </w:t>
      </w:r>
      <w:r w:rsidRPr="00DE1E5A">
        <w:rPr>
          <w:rFonts w:ascii="GHEA Grapalat" w:hAnsi="GHEA Grapalat" w:cs="Sylfaen"/>
          <w:sz w:val="20"/>
          <w:lang w:val="ru-RU"/>
        </w:rPr>
        <w:t>վերջնաժամկետը</w:t>
      </w:r>
      <w:r w:rsidRPr="00024088">
        <w:rPr>
          <w:rFonts w:ascii="GHEA Grapalat" w:hAnsi="GHEA Grapalat" w:cs="Arial Unicode"/>
          <w:sz w:val="20"/>
          <w:lang w:val="af-ZA"/>
        </w:rPr>
        <w:t xml:space="preserve"> </w:t>
      </w:r>
      <w:r w:rsidRPr="00DE1E5A">
        <w:rPr>
          <w:rFonts w:ascii="GHEA Grapalat" w:hAnsi="GHEA Grapalat" w:cs="Sylfaen"/>
          <w:sz w:val="20"/>
          <w:lang w:val="ru-RU"/>
        </w:rPr>
        <w:t>հաշվվում</w:t>
      </w:r>
      <w:r w:rsidRPr="00024088">
        <w:rPr>
          <w:rFonts w:ascii="GHEA Grapalat" w:hAnsi="GHEA Grapalat" w:cs="Arial Unicode"/>
          <w:sz w:val="20"/>
          <w:lang w:val="af-ZA"/>
        </w:rPr>
        <w:t xml:space="preserve"> </w:t>
      </w:r>
      <w:r w:rsidRPr="00DE1E5A">
        <w:rPr>
          <w:rFonts w:ascii="GHEA Grapalat" w:hAnsi="GHEA Grapalat" w:cs="Sylfaen"/>
          <w:sz w:val="20"/>
          <w:lang w:val="ru-RU"/>
        </w:rPr>
        <w:t>է</w:t>
      </w:r>
      <w:r w:rsidRPr="00024088">
        <w:rPr>
          <w:rFonts w:ascii="GHEA Grapalat" w:hAnsi="GHEA Grapalat" w:cs="Arial Unicode"/>
          <w:sz w:val="20"/>
          <w:lang w:val="af-ZA"/>
        </w:rPr>
        <w:t xml:space="preserve"> </w:t>
      </w:r>
      <w:r w:rsidRPr="00DE1E5A">
        <w:rPr>
          <w:rFonts w:ascii="GHEA Grapalat" w:hAnsi="GHEA Grapalat" w:cs="Sylfaen"/>
          <w:sz w:val="20"/>
          <w:lang w:val="ru-RU"/>
        </w:rPr>
        <w:t>այդ</w:t>
      </w:r>
      <w:r w:rsidRPr="00024088">
        <w:rPr>
          <w:rFonts w:ascii="GHEA Grapalat" w:hAnsi="GHEA Grapalat" w:cs="Arial Unicode"/>
          <w:sz w:val="20"/>
          <w:lang w:val="af-ZA"/>
        </w:rPr>
        <w:t xml:space="preserve"> </w:t>
      </w:r>
      <w:r w:rsidRPr="00DE1E5A">
        <w:rPr>
          <w:rFonts w:ascii="GHEA Grapalat" w:hAnsi="GHEA Grapalat" w:cs="Sylfaen"/>
          <w:sz w:val="20"/>
          <w:lang w:val="ru-RU"/>
        </w:rPr>
        <w:t>փոփոխությունների</w:t>
      </w:r>
      <w:r w:rsidRPr="00024088">
        <w:rPr>
          <w:rFonts w:ascii="GHEA Grapalat" w:hAnsi="GHEA Grapalat" w:cs="Arial Unicode"/>
          <w:sz w:val="20"/>
          <w:lang w:val="af-ZA"/>
        </w:rPr>
        <w:t xml:space="preserve"> </w:t>
      </w:r>
      <w:r w:rsidRPr="00DE1E5A">
        <w:rPr>
          <w:rFonts w:ascii="GHEA Grapalat" w:hAnsi="GHEA Grapalat" w:cs="Sylfaen"/>
          <w:sz w:val="20"/>
          <w:lang w:val="ru-RU"/>
        </w:rPr>
        <w:t>մասին</w:t>
      </w:r>
      <w:r w:rsidRPr="00024088">
        <w:rPr>
          <w:rFonts w:ascii="GHEA Grapalat" w:hAnsi="GHEA Grapalat" w:cs="Arial Unicode"/>
          <w:sz w:val="20"/>
          <w:lang w:val="af-ZA"/>
        </w:rPr>
        <w:t xml:space="preserve"> </w:t>
      </w:r>
      <w:r w:rsidRPr="00DE1E5A">
        <w:rPr>
          <w:rFonts w:ascii="GHEA Grapalat" w:hAnsi="GHEA Grapalat" w:cs="Sylfaen"/>
          <w:sz w:val="20"/>
          <w:lang w:val="ru-RU"/>
        </w:rPr>
        <w:t>տեղեկագրում</w:t>
      </w:r>
      <w:r w:rsidRPr="00024088">
        <w:rPr>
          <w:rFonts w:ascii="GHEA Grapalat" w:hAnsi="GHEA Grapalat" w:cs="Arial"/>
          <w:sz w:val="20"/>
          <w:lang w:val="af-ZA"/>
        </w:rPr>
        <w:t xml:space="preserve"> </w:t>
      </w:r>
      <w:r w:rsidRPr="00DE1E5A">
        <w:rPr>
          <w:rFonts w:ascii="GHEA Grapalat" w:hAnsi="GHEA Grapalat" w:cs="Sylfaen"/>
          <w:sz w:val="20"/>
          <w:lang w:val="ru-RU"/>
        </w:rPr>
        <w:t>հայտարարության</w:t>
      </w:r>
      <w:r w:rsidRPr="00024088">
        <w:rPr>
          <w:rFonts w:ascii="GHEA Grapalat" w:hAnsi="GHEA Grapalat" w:cs="Arial Unicode"/>
          <w:sz w:val="20"/>
          <w:lang w:val="af-ZA"/>
        </w:rPr>
        <w:t xml:space="preserve"> </w:t>
      </w:r>
      <w:r w:rsidRPr="00DE1E5A">
        <w:rPr>
          <w:rFonts w:ascii="GHEA Grapalat" w:hAnsi="GHEA Grapalat" w:cs="Sylfaen"/>
          <w:sz w:val="20"/>
          <w:lang w:val="ru-RU"/>
        </w:rPr>
        <w:t>հրապարակման</w:t>
      </w:r>
      <w:r w:rsidRPr="00024088">
        <w:rPr>
          <w:rFonts w:ascii="GHEA Grapalat" w:hAnsi="GHEA Grapalat" w:cs="Arial Unicode"/>
          <w:sz w:val="20"/>
          <w:lang w:val="af-ZA"/>
        </w:rPr>
        <w:t xml:space="preserve"> </w:t>
      </w:r>
      <w:r w:rsidRPr="00DE1E5A">
        <w:rPr>
          <w:rFonts w:ascii="GHEA Grapalat" w:hAnsi="GHEA Grapalat" w:cs="Sylfaen"/>
          <w:sz w:val="20"/>
          <w:lang w:val="ru-RU"/>
        </w:rPr>
        <w:t>օրվանից</w:t>
      </w:r>
      <w:r w:rsidRPr="00DE1E5A">
        <w:rPr>
          <w:rFonts w:ascii="GHEA Grapalat" w:hAnsi="GHEA Grapalat" w:cs="Tahoma"/>
          <w:sz w:val="20"/>
          <w:lang w:val="ru-RU"/>
        </w:rPr>
        <w:t>։</w:t>
      </w:r>
      <w:r w:rsidRPr="00024088">
        <w:rPr>
          <w:rFonts w:ascii="GHEA Grapalat" w:hAnsi="GHEA Grapalat" w:cs="Arial Unicode"/>
          <w:sz w:val="20"/>
          <w:lang w:val="af-ZA"/>
        </w:rPr>
        <w:t xml:space="preserve"> </w:t>
      </w:r>
    </w:p>
    <w:p w:rsidR="00024088" w:rsidRPr="00024088" w:rsidRDefault="00024088" w:rsidP="00024088">
      <w:pPr>
        <w:jc w:val="center"/>
        <w:rPr>
          <w:rFonts w:ascii="GHEA Grapalat" w:hAnsi="GHEA Grapalat"/>
          <w:b/>
          <w:sz w:val="20"/>
          <w:lang w:val="af-ZA"/>
        </w:rPr>
      </w:pPr>
      <w:r w:rsidRPr="00024088">
        <w:rPr>
          <w:rFonts w:ascii="GHEA Grapalat" w:hAnsi="GHEA Grapalat" w:cs="Arial Unicode"/>
          <w:sz w:val="20"/>
          <w:lang w:val="af-ZA"/>
        </w:rPr>
        <w:br/>
      </w:r>
    </w:p>
    <w:p w:rsidR="00024088" w:rsidRPr="00024088" w:rsidRDefault="00024088" w:rsidP="00024088">
      <w:pPr>
        <w:jc w:val="center"/>
        <w:rPr>
          <w:rFonts w:ascii="GHEA Grapalat" w:hAnsi="GHEA Grapalat" w:cs="Arial"/>
          <w:b/>
          <w:sz w:val="20"/>
          <w:lang w:val="af-ZA"/>
        </w:rPr>
      </w:pPr>
      <w:r w:rsidRPr="00024088">
        <w:rPr>
          <w:rFonts w:ascii="GHEA Grapalat" w:hAnsi="GHEA Grapalat"/>
          <w:b/>
          <w:sz w:val="20"/>
          <w:lang w:val="af-ZA"/>
        </w:rPr>
        <w:t xml:space="preserve">4.  </w:t>
      </w:r>
      <w:r w:rsidRPr="00DE1E5A">
        <w:rPr>
          <w:rFonts w:ascii="GHEA Grapalat" w:hAnsi="GHEA Grapalat" w:cs="Sylfaen"/>
          <w:b/>
          <w:sz w:val="20"/>
        </w:rPr>
        <w:t>ՀԱՅՏԸ</w:t>
      </w:r>
      <w:r w:rsidRPr="00024088">
        <w:rPr>
          <w:rFonts w:ascii="GHEA Grapalat" w:hAnsi="GHEA Grapalat" w:cs="Arial"/>
          <w:b/>
          <w:sz w:val="20"/>
          <w:lang w:val="af-ZA"/>
        </w:rPr>
        <w:t xml:space="preserve"> </w:t>
      </w:r>
      <w:r w:rsidRPr="00DE1E5A">
        <w:rPr>
          <w:rFonts w:ascii="GHEA Grapalat" w:hAnsi="GHEA Grapalat" w:cs="Sylfaen"/>
          <w:b/>
          <w:sz w:val="20"/>
        </w:rPr>
        <w:t>ՆԵՐԿԱՅԱՑՆԵԼՈՒ</w:t>
      </w:r>
      <w:r w:rsidRPr="00024088">
        <w:rPr>
          <w:rFonts w:ascii="GHEA Grapalat" w:hAnsi="GHEA Grapalat" w:cs="Arial"/>
          <w:b/>
          <w:sz w:val="20"/>
          <w:lang w:val="af-ZA"/>
        </w:rPr>
        <w:t xml:space="preserve"> </w:t>
      </w:r>
      <w:r w:rsidRPr="00DE1E5A">
        <w:rPr>
          <w:rFonts w:ascii="GHEA Grapalat" w:hAnsi="GHEA Grapalat" w:cs="Sylfaen"/>
          <w:b/>
          <w:sz w:val="20"/>
        </w:rPr>
        <w:t>ԿԱՐԳԸ</w:t>
      </w:r>
    </w:p>
    <w:p w:rsidR="00024088" w:rsidRPr="00024088" w:rsidRDefault="00024088" w:rsidP="00024088">
      <w:pPr>
        <w:jc w:val="center"/>
        <w:rPr>
          <w:rFonts w:ascii="GHEA Grapalat" w:hAnsi="GHEA Grapalat"/>
          <w:b/>
          <w:sz w:val="20"/>
          <w:lang w:val="af-ZA"/>
        </w:rPr>
      </w:pPr>
      <w:r w:rsidRPr="00024088">
        <w:rPr>
          <w:rFonts w:ascii="GHEA Grapalat" w:hAnsi="GHEA Grapalat"/>
          <w:b/>
          <w:sz w:val="20"/>
          <w:lang w:val="af-ZA"/>
        </w:rPr>
        <w:t xml:space="preserve">  </w:t>
      </w:r>
    </w:p>
    <w:p w:rsidR="00024088" w:rsidRPr="00024088" w:rsidRDefault="00024088" w:rsidP="00024088">
      <w:pPr>
        <w:ind w:firstLine="567"/>
        <w:jc w:val="both"/>
        <w:rPr>
          <w:rFonts w:ascii="GHEA Grapalat" w:hAnsi="GHEA Grapalat"/>
          <w:sz w:val="20"/>
          <w:lang w:val="af-ZA"/>
        </w:rPr>
      </w:pPr>
      <w:r w:rsidRPr="00024088">
        <w:rPr>
          <w:rFonts w:ascii="GHEA Grapalat" w:hAnsi="GHEA Grapalat"/>
          <w:sz w:val="20"/>
          <w:lang w:val="af-ZA"/>
        </w:rPr>
        <w:t>4</w:t>
      </w:r>
      <w:r w:rsidRPr="00024088">
        <w:rPr>
          <w:rFonts w:ascii="GHEA Grapalat" w:hAnsi="GHEA Grapalat" w:cs="Sylfaen"/>
          <w:sz w:val="20"/>
          <w:lang w:val="af-ZA"/>
        </w:rPr>
        <w:t xml:space="preserve">.1 </w:t>
      </w:r>
      <w:r w:rsidRPr="00DE1E5A">
        <w:rPr>
          <w:rFonts w:ascii="GHEA Grapalat" w:hAnsi="GHEA Grapalat" w:cs="Sylfaen"/>
          <w:sz w:val="20"/>
          <w:lang w:val="ru-RU"/>
        </w:rPr>
        <w:t>Սույն</w:t>
      </w:r>
      <w:r w:rsidRPr="00024088">
        <w:rPr>
          <w:rFonts w:ascii="GHEA Grapalat" w:hAnsi="GHEA Grapalat" w:cs="Sylfaen"/>
          <w:sz w:val="20"/>
          <w:lang w:val="af-ZA"/>
        </w:rPr>
        <w:t xml:space="preserve"> </w:t>
      </w:r>
      <w:r w:rsidRPr="00DE1E5A">
        <w:rPr>
          <w:rFonts w:ascii="GHEA Grapalat" w:hAnsi="GHEA Grapalat" w:cs="Sylfaen"/>
          <w:sz w:val="20"/>
          <w:lang w:val="ru-RU"/>
        </w:rPr>
        <w:t>ընթացակարգին</w:t>
      </w:r>
      <w:r w:rsidRPr="00024088">
        <w:rPr>
          <w:rFonts w:ascii="GHEA Grapalat" w:hAnsi="GHEA Grapalat" w:cs="Sylfaen"/>
          <w:sz w:val="20"/>
          <w:lang w:val="af-ZA"/>
        </w:rPr>
        <w:t xml:space="preserve"> </w:t>
      </w:r>
      <w:r w:rsidRPr="00DE1E5A">
        <w:rPr>
          <w:rFonts w:ascii="GHEA Grapalat" w:hAnsi="GHEA Grapalat" w:cs="Sylfaen"/>
          <w:sz w:val="20"/>
          <w:lang w:val="ru-RU"/>
        </w:rPr>
        <w:t>մասնակցելու</w:t>
      </w:r>
      <w:r w:rsidRPr="00024088">
        <w:rPr>
          <w:rFonts w:ascii="GHEA Grapalat" w:hAnsi="GHEA Grapalat" w:cs="Sylfaen"/>
          <w:sz w:val="20"/>
          <w:lang w:val="af-ZA"/>
        </w:rPr>
        <w:t xml:space="preserve"> </w:t>
      </w:r>
      <w:r w:rsidRPr="00DE1E5A">
        <w:rPr>
          <w:rFonts w:ascii="GHEA Grapalat" w:hAnsi="GHEA Grapalat" w:cs="Sylfaen"/>
          <w:sz w:val="20"/>
          <w:lang w:val="ru-RU"/>
        </w:rPr>
        <w:t>համար</w:t>
      </w:r>
      <w:r w:rsidRPr="00024088">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ասնակիցը</w:t>
      </w:r>
      <w:r w:rsidRPr="00024088">
        <w:rPr>
          <w:rFonts w:ascii="GHEA Grapalat" w:hAnsi="GHEA Grapalat" w:cs="Sylfaen"/>
          <w:sz w:val="20"/>
          <w:lang w:val="af-ZA"/>
        </w:rPr>
        <w:t xml:space="preserve"> </w:t>
      </w:r>
      <w:r w:rsidRPr="00DE1E5A">
        <w:rPr>
          <w:rFonts w:ascii="GHEA Grapalat" w:hAnsi="GHEA Grapalat" w:cs="Sylfaen"/>
          <w:sz w:val="20"/>
        </w:rPr>
        <w:t>հանձնաժողովին</w:t>
      </w:r>
      <w:r w:rsidRPr="00024088">
        <w:rPr>
          <w:rFonts w:ascii="GHEA Grapalat" w:hAnsi="GHEA Grapalat" w:cs="Sylfaen"/>
          <w:sz w:val="20"/>
          <w:lang w:val="af-ZA"/>
        </w:rPr>
        <w:t xml:space="preserve"> </w:t>
      </w:r>
      <w:r w:rsidRPr="00DE1E5A">
        <w:rPr>
          <w:rFonts w:ascii="GHEA Grapalat" w:hAnsi="GHEA Grapalat" w:cs="Sylfaen"/>
          <w:sz w:val="20"/>
        </w:rPr>
        <w:t>ներկայացնում</w:t>
      </w:r>
      <w:r w:rsidRPr="00024088">
        <w:rPr>
          <w:rFonts w:ascii="GHEA Grapalat" w:hAnsi="GHEA Grapalat" w:cs="Sylfaen"/>
          <w:sz w:val="20"/>
          <w:lang w:val="af-ZA"/>
        </w:rPr>
        <w:t xml:space="preserve"> </w:t>
      </w:r>
      <w:r w:rsidRPr="00DE1E5A">
        <w:rPr>
          <w:rFonts w:ascii="GHEA Grapalat" w:hAnsi="GHEA Grapalat" w:cs="Sylfaen"/>
          <w:sz w:val="20"/>
        </w:rPr>
        <w:t>է</w:t>
      </w:r>
      <w:r w:rsidRPr="00024088">
        <w:rPr>
          <w:rFonts w:ascii="GHEA Grapalat" w:hAnsi="GHEA Grapalat" w:cs="Sylfaen"/>
          <w:sz w:val="20"/>
          <w:lang w:val="af-ZA"/>
        </w:rPr>
        <w:t xml:space="preserve"> </w:t>
      </w:r>
      <w:r w:rsidRPr="00DE1E5A">
        <w:rPr>
          <w:rFonts w:ascii="GHEA Grapalat" w:hAnsi="GHEA Grapalat" w:cs="Sylfaen"/>
          <w:sz w:val="20"/>
        </w:rPr>
        <w:t>հայտ</w:t>
      </w:r>
      <w:r w:rsidRPr="00DE1E5A">
        <w:rPr>
          <w:rFonts w:ascii="GHEA Grapalat" w:hAnsi="GHEA Grapalat" w:cs="Tahoma"/>
          <w:sz w:val="20"/>
          <w:lang w:val="ru-RU"/>
        </w:rPr>
        <w:t>։</w:t>
      </w:r>
      <w:r w:rsidRPr="00024088">
        <w:rPr>
          <w:rFonts w:ascii="GHEA Grapalat" w:hAnsi="GHEA Grapalat"/>
          <w:sz w:val="20"/>
          <w:lang w:val="af-ZA"/>
        </w:rPr>
        <w:t xml:space="preserve"> </w:t>
      </w:r>
      <w:r w:rsidRPr="00DE1E5A">
        <w:rPr>
          <w:rFonts w:ascii="GHEA Grapalat" w:hAnsi="GHEA Grapalat" w:cs="Sylfaen"/>
          <w:sz w:val="20"/>
        </w:rPr>
        <w:t>Հայտը</w:t>
      </w:r>
      <w:r w:rsidRPr="00024088">
        <w:rPr>
          <w:rFonts w:ascii="GHEA Grapalat" w:hAnsi="GHEA Grapalat" w:cs="Sylfaen"/>
          <w:sz w:val="20"/>
          <w:lang w:val="af-ZA"/>
        </w:rPr>
        <w:t xml:space="preserve"> </w:t>
      </w:r>
      <w:r w:rsidRPr="00DE1E5A">
        <w:rPr>
          <w:rFonts w:ascii="GHEA Grapalat" w:hAnsi="GHEA Grapalat" w:cs="Sylfaen"/>
          <w:sz w:val="20"/>
        </w:rPr>
        <w:t>սույն</w:t>
      </w:r>
      <w:r w:rsidRPr="00024088">
        <w:rPr>
          <w:rFonts w:ascii="GHEA Grapalat" w:hAnsi="GHEA Grapalat" w:cs="Sylfaen"/>
          <w:sz w:val="20"/>
          <w:lang w:val="af-ZA"/>
        </w:rPr>
        <w:t xml:space="preserve"> </w:t>
      </w:r>
      <w:r w:rsidRPr="00DE1E5A">
        <w:rPr>
          <w:rFonts w:ascii="GHEA Grapalat" w:hAnsi="GHEA Grapalat" w:cs="Sylfaen"/>
          <w:sz w:val="20"/>
        </w:rPr>
        <w:t>հրավերի</w:t>
      </w:r>
      <w:r w:rsidRPr="00024088">
        <w:rPr>
          <w:rFonts w:ascii="GHEA Grapalat" w:hAnsi="GHEA Grapalat" w:cs="Sylfaen"/>
          <w:sz w:val="20"/>
          <w:lang w:val="af-ZA"/>
        </w:rPr>
        <w:t xml:space="preserve"> </w:t>
      </w:r>
      <w:r w:rsidRPr="00DE1E5A">
        <w:rPr>
          <w:rFonts w:ascii="GHEA Grapalat" w:hAnsi="GHEA Grapalat" w:cs="Sylfaen"/>
          <w:sz w:val="20"/>
        </w:rPr>
        <w:t>հիման</w:t>
      </w:r>
      <w:r w:rsidRPr="00024088">
        <w:rPr>
          <w:rFonts w:ascii="GHEA Grapalat" w:hAnsi="GHEA Grapalat" w:cs="Sylfaen"/>
          <w:sz w:val="20"/>
          <w:lang w:val="af-ZA"/>
        </w:rPr>
        <w:t xml:space="preserve"> </w:t>
      </w:r>
      <w:r w:rsidRPr="00DE1E5A">
        <w:rPr>
          <w:rFonts w:ascii="GHEA Grapalat" w:hAnsi="GHEA Grapalat" w:cs="Sylfaen"/>
          <w:sz w:val="20"/>
        </w:rPr>
        <w:t>վրա</w:t>
      </w:r>
      <w:r w:rsidRPr="00024088">
        <w:rPr>
          <w:rFonts w:ascii="GHEA Grapalat" w:hAnsi="GHEA Grapalat" w:cs="Sylfaen"/>
          <w:sz w:val="20"/>
          <w:lang w:val="af-ZA"/>
        </w:rPr>
        <w:t xml:space="preserve"> </w:t>
      </w:r>
      <w:r w:rsidRPr="00DE1E5A">
        <w:rPr>
          <w:rFonts w:ascii="GHEA Grapalat" w:hAnsi="GHEA Grapalat" w:cs="Sylfaen"/>
          <w:sz w:val="20"/>
        </w:rPr>
        <w:t>մասնակցի</w:t>
      </w:r>
      <w:r w:rsidRPr="00024088">
        <w:rPr>
          <w:rFonts w:ascii="GHEA Grapalat" w:hAnsi="GHEA Grapalat" w:cs="Sylfaen"/>
          <w:sz w:val="20"/>
          <w:lang w:val="af-ZA"/>
        </w:rPr>
        <w:t xml:space="preserve"> </w:t>
      </w:r>
      <w:r w:rsidRPr="00DE1E5A">
        <w:rPr>
          <w:rFonts w:ascii="GHEA Grapalat" w:hAnsi="GHEA Grapalat" w:cs="Sylfaen"/>
          <w:sz w:val="20"/>
        </w:rPr>
        <w:t>կողմից</w:t>
      </w:r>
      <w:r w:rsidRPr="00024088">
        <w:rPr>
          <w:rFonts w:ascii="GHEA Grapalat" w:hAnsi="GHEA Grapalat" w:cs="Sylfaen"/>
          <w:sz w:val="20"/>
          <w:lang w:val="af-ZA"/>
        </w:rPr>
        <w:t xml:space="preserve"> </w:t>
      </w:r>
      <w:r w:rsidRPr="00DE1E5A">
        <w:rPr>
          <w:rFonts w:ascii="GHEA Grapalat" w:hAnsi="GHEA Grapalat" w:cs="Sylfaen"/>
          <w:sz w:val="20"/>
        </w:rPr>
        <w:t>ներկայացվող</w:t>
      </w:r>
      <w:r w:rsidRPr="00024088">
        <w:rPr>
          <w:rFonts w:ascii="GHEA Grapalat" w:hAnsi="GHEA Grapalat" w:cs="Sylfaen"/>
          <w:sz w:val="20"/>
          <w:lang w:val="af-ZA"/>
        </w:rPr>
        <w:t xml:space="preserve"> </w:t>
      </w:r>
      <w:r w:rsidRPr="00DE1E5A">
        <w:rPr>
          <w:rFonts w:ascii="GHEA Grapalat" w:hAnsi="GHEA Grapalat" w:cs="Sylfaen"/>
          <w:sz w:val="20"/>
        </w:rPr>
        <w:t>առաջարկն</w:t>
      </w:r>
      <w:r w:rsidRPr="00024088">
        <w:rPr>
          <w:rFonts w:ascii="GHEA Grapalat" w:hAnsi="GHEA Grapalat" w:cs="Sylfaen"/>
          <w:sz w:val="20"/>
          <w:lang w:val="af-ZA"/>
        </w:rPr>
        <w:t xml:space="preserve"> </w:t>
      </w:r>
      <w:r w:rsidRPr="00DE1E5A">
        <w:rPr>
          <w:rFonts w:ascii="GHEA Grapalat" w:hAnsi="GHEA Grapalat" w:cs="Sylfaen"/>
          <w:sz w:val="20"/>
        </w:rPr>
        <w:t>է</w:t>
      </w:r>
      <w:r w:rsidRPr="00024088">
        <w:rPr>
          <w:rFonts w:ascii="GHEA Grapalat" w:hAnsi="GHEA Grapalat" w:cs="Sylfaen"/>
          <w:sz w:val="20"/>
          <w:lang w:val="af-ZA"/>
        </w:rPr>
        <w:t>:</w:t>
      </w:r>
    </w:p>
    <w:p w:rsidR="00024088" w:rsidRPr="00024088"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lang w:val="en-US"/>
        </w:rPr>
        <w:t>Հ</w:t>
      </w:r>
      <w:r w:rsidRPr="00DE1E5A">
        <w:rPr>
          <w:rFonts w:ascii="GHEA Grapalat" w:hAnsi="GHEA Grapalat" w:cs="Sylfaen"/>
          <w:szCs w:val="24"/>
          <w:lang w:val="ru-RU"/>
        </w:rPr>
        <w:t>այտը</w:t>
      </w:r>
      <w:r w:rsidRPr="00024088">
        <w:rPr>
          <w:rFonts w:ascii="GHEA Grapalat" w:hAnsi="GHEA Grapalat" w:cs="Sylfaen"/>
          <w:szCs w:val="24"/>
        </w:rPr>
        <w:t xml:space="preserve"> </w:t>
      </w:r>
      <w:r w:rsidRPr="00DE1E5A">
        <w:rPr>
          <w:rFonts w:ascii="GHEA Grapalat" w:hAnsi="GHEA Grapalat" w:cs="Sylfaen"/>
          <w:szCs w:val="24"/>
          <w:lang w:val="ru-RU"/>
        </w:rPr>
        <w:t>ներկայացվում</w:t>
      </w:r>
      <w:r w:rsidRPr="00024088">
        <w:rPr>
          <w:rFonts w:ascii="GHEA Grapalat" w:hAnsi="GHEA Grapalat" w:cs="Sylfaen"/>
          <w:szCs w:val="24"/>
        </w:rPr>
        <w:t xml:space="preserve"> </w:t>
      </w:r>
      <w:r w:rsidRPr="00DE1E5A">
        <w:rPr>
          <w:rFonts w:ascii="GHEA Grapalat" w:hAnsi="GHEA Grapalat" w:cs="Sylfaen"/>
          <w:szCs w:val="24"/>
          <w:lang w:val="en-US"/>
        </w:rPr>
        <w:t>է</w:t>
      </w:r>
      <w:r w:rsidRPr="00024088">
        <w:rPr>
          <w:rFonts w:ascii="GHEA Grapalat" w:hAnsi="GHEA Grapalat" w:cs="Sylfaen"/>
          <w:szCs w:val="24"/>
        </w:rPr>
        <w:t xml:space="preserve"> </w:t>
      </w:r>
      <w:r w:rsidRPr="00DE1E5A">
        <w:rPr>
          <w:rFonts w:ascii="GHEA Grapalat" w:hAnsi="GHEA Grapalat" w:cs="Sylfaen"/>
          <w:szCs w:val="24"/>
          <w:lang w:val="ru-RU"/>
        </w:rPr>
        <w:t>մինչև</w:t>
      </w:r>
      <w:r w:rsidRPr="00024088">
        <w:rPr>
          <w:rFonts w:ascii="GHEA Grapalat" w:hAnsi="GHEA Grapalat" w:cs="Sylfaen"/>
          <w:szCs w:val="24"/>
        </w:rPr>
        <w:t xml:space="preserve"> </w:t>
      </w:r>
      <w:r w:rsidRPr="00DE1E5A">
        <w:rPr>
          <w:rFonts w:ascii="GHEA Grapalat" w:hAnsi="GHEA Grapalat" w:cs="Sylfaen"/>
          <w:szCs w:val="24"/>
          <w:lang w:val="ru-RU"/>
        </w:rPr>
        <w:t>դրա</w:t>
      </w:r>
      <w:r w:rsidRPr="00024088">
        <w:rPr>
          <w:rFonts w:ascii="GHEA Grapalat" w:hAnsi="GHEA Grapalat" w:cs="Sylfaen"/>
          <w:szCs w:val="24"/>
        </w:rPr>
        <w:t xml:space="preserve"> </w:t>
      </w:r>
      <w:r w:rsidRPr="00DE1E5A">
        <w:rPr>
          <w:rFonts w:ascii="GHEA Grapalat" w:hAnsi="GHEA Grapalat" w:cs="Sylfaen"/>
          <w:szCs w:val="24"/>
          <w:lang w:val="ru-RU"/>
        </w:rPr>
        <w:t>համար</w:t>
      </w:r>
      <w:r w:rsidRPr="00024088">
        <w:rPr>
          <w:rFonts w:ascii="GHEA Grapalat" w:hAnsi="GHEA Grapalat" w:cs="Sylfaen"/>
          <w:szCs w:val="24"/>
        </w:rPr>
        <w:t xml:space="preserve"> </w:t>
      </w:r>
      <w:r w:rsidRPr="00DE1E5A">
        <w:rPr>
          <w:rFonts w:ascii="GHEA Grapalat" w:hAnsi="GHEA Grapalat" w:cs="Sylfaen"/>
          <w:szCs w:val="24"/>
          <w:lang w:val="ru-RU"/>
        </w:rPr>
        <w:t>սույն</w:t>
      </w:r>
      <w:r w:rsidRPr="00024088">
        <w:rPr>
          <w:rFonts w:ascii="GHEA Grapalat" w:hAnsi="GHEA Grapalat" w:cs="Sylfaen"/>
          <w:szCs w:val="24"/>
        </w:rPr>
        <w:t xml:space="preserve"> </w:t>
      </w:r>
      <w:r w:rsidRPr="00DE1E5A">
        <w:rPr>
          <w:rFonts w:ascii="GHEA Grapalat" w:hAnsi="GHEA Grapalat" w:cs="Sylfaen"/>
          <w:szCs w:val="24"/>
          <w:lang w:val="ru-RU"/>
        </w:rPr>
        <w:t>հրավերով</w:t>
      </w:r>
      <w:r w:rsidRPr="00024088">
        <w:rPr>
          <w:rFonts w:ascii="GHEA Grapalat" w:hAnsi="GHEA Grapalat" w:cs="Sylfaen"/>
          <w:szCs w:val="24"/>
        </w:rPr>
        <w:t xml:space="preserve"> </w:t>
      </w:r>
      <w:r w:rsidRPr="00DE1E5A">
        <w:rPr>
          <w:rFonts w:ascii="GHEA Grapalat" w:hAnsi="GHEA Grapalat" w:cs="Sylfaen"/>
          <w:szCs w:val="24"/>
          <w:lang w:val="ru-RU"/>
        </w:rPr>
        <w:t>սահմանված</w:t>
      </w:r>
      <w:r w:rsidRPr="00024088">
        <w:rPr>
          <w:rFonts w:ascii="GHEA Grapalat" w:hAnsi="GHEA Grapalat" w:cs="Sylfaen"/>
          <w:szCs w:val="24"/>
        </w:rPr>
        <w:t xml:space="preserve"> </w:t>
      </w:r>
      <w:r w:rsidRPr="00DE1E5A">
        <w:rPr>
          <w:rFonts w:ascii="GHEA Grapalat" w:hAnsi="GHEA Grapalat" w:cs="Sylfaen"/>
          <w:szCs w:val="24"/>
          <w:lang w:val="ru-RU"/>
        </w:rPr>
        <w:t>ժամկետի</w:t>
      </w:r>
      <w:r w:rsidRPr="00024088">
        <w:rPr>
          <w:rFonts w:ascii="GHEA Grapalat" w:hAnsi="GHEA Grapalat" w:cs="Sylfaen"/>
          <w:szCs w:val="24"/>
        </w:rPr>
        <w:t xml:space="preserve"> </w:t>
      </w:r>
      <w:r w:rsidRPr="00DE1E5A">
        <w:rPr>
          <w:rFonts w:ascii="GHEA Grapalat" w:hAnsi="GHEA Grapalat" w:cs="Sylfaen"/>
          <w:szCs w:val="24"/>
          <w:lang w:val="ru-RU"/>
        </w:rPr>
        <w:t>ավարտը։</w:t>
      </w:r>
    </w:p>
    <w:p w:rsidR="00024088" w:rsidRPr="00024088"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lang w:val="en-US"/>
        </w:rPr>
        <w:t>Հ</w:t>
      </w:r>
      <w:r w:rsidRPr="00DE1E5A">
        <w:rPr>
          <w:rFonts w:ascii="GHEA Grapalat" w:hAnsi="GHEA Grapalat" w:cs="Sylfaen"/>
          <w:szCs w:val="24"/>
          <w:lang w:val="ru-RU"/>
        </w:rPr>
        <w:t>այտի</w:t>
      </w:r>
      <w:r w:rsidRPr="00024088">
        <w:rPr>
          <w:rFonts w:ascii="GHEA Grapalat" w:hAnsi="GHEA Grapalat" w:cs="Sylfaen"/>
          <w:szCs w:val="24"/>
        </w:rPr>
        <w:t xml:space="preserve"> </w:t>
      </w:r>
      <w:r w:rsidRPr="00DE1E5A">
        <w:rPr>
          <w:rFonts w:ascii="GHEA Grapalat" w:hAnsi="GHEA Grapalat" w:cs="Sylfaen"/>
          <w:szCs w:val="24"/>
          <w:lang w:val="ru-RU"/>
        </w:rPr>
        <w:t>պատրաստման</w:t>
      </w:r>
      <w:r w:rsidRPr="00024088">
        <w:rPr>
          <w:rFonts w:ascii="GHEA Grapalat" w:hAnsi="GHEA Grapalat" w:cs="Sylfaen"/>
          <w:szCs w:val="24"/>
        </w:rPr>
        <w:t xml:space="preserve"> </w:t>
      </w:r>
      <w:r w:rsidRPr="00DE1E5A">
        <w:rPr>
          <w:rFonts w:ascii="GHEA Grapalat" w:hAnsi="GHEA Grapalat" w:cs="Sylfaen"/>
          <w:szCs w:val="24"/>
          <w:lang w:val="ru-RU"/>
        </w:rPr>
        <w:t>կարգը</w:t>
      </w:r>
      <w:r w:rsidRPr="00024088">
        <w:rPr>
          <w:rFonts w:ascii="GHEA Grapalat" w:hAnsi="GHEA Grapalat" w:cs="Sylfaen"/>
          <w:szCs w:val="24"/>
        </w:rPr>
        <w:t xml:space="preserve"> </w:t>
      </w:r>
      <w:r w:rsidRPr="00DE1E5A">
        <w:rPr>
          <w:rFonts w:ascii="GHEA Grapalat" w:hAnsi="GHEA Grapalat" w:cs="Sylfaen"/>
          <w:szCs w:val="24"/>
          <w:lang w:val="ru-RU"/>
        </w:rPr>
        <w:t>նկարագրված</w:t>
      </w:r>
      <w:r w:rsidRPr="00024088">
        <w:rPr>
          <w:rFonts w:ascii="GHEA Grapalat" w:hAnsi="GHEA Grapalat" w:cs="Sylfaen"/>
          <w:szCs w:val="24"/>
        </w:rPr>
        <w:t xml:space="preserve"> </w:t>
      </w:r>
      <w:r w:rsidRPr="00DE1E5A">
        <w:rPr>
          <w:rFonts w:ascii="GHEA Grapalat" w:hAnsi="GHEA Grapalat" w:cs="Sylfaen"/>
          <w:szCs w:val="24"/>
          <w:lang w:val="ru-RU"/>
        </w:rPr>
        <w:t>է</w:t>
      </w:r>
      <w:r w:rsidRPr="00024088">
        <w:rPr>
          <w:rFonts w:ascii="GHEA Grapalat" w:hAnsi="GHEA Grapalat" w:cs="Sylfaen"/>
          <w:szCs w:val="24"/>
        </w:rPr>
        <w:t xml:space="preserve"> </w:t>
      </w:r>
      <w:r w:rsidRPr="00DE1E5A">
        <w:rPr>
          <w:rFonts w:ascii="GHEA Grapalat" w:hAnsi="GHEA Grapalat" w:cs="Sylfaen"/>
          <w:szCs w:val="24"/>
          <w:lang w:val="ru-RU"/>
        </w:rPr>
        <w:t>սույն</w:t>
      </w:r>
      <w:r w:rsidRPr="00024088">
        <w:rPr>
          <w:rFonts w:ascii="GHEA Grapalat" w:hAnsi="GHEA Grapalat" w:cs="Sylfaen"/>
          <w:szCs w:val="24"/>
        </w:rPr>
        <w:t xml:space="preserve"> </w:t>
      </w:r>
      <w:r w:rsidRPr="00DE1E5A">
        <w:rPr>
          <w:rFonts w:ascii="GHEA Grapalat" w:hAnsi="GHEA Grapalat" w:cs="Sylfaen"/>
          <w:szCs w:val="24"/>
          <w:lang w:val="ru-RU"/>
        </w:rPr>
        <w:t>հրավերի</w:t>
      </w:r>
      <w:r w:rsidRPr="00024088">
        <w:rPr>
          <w:rFonts w:ascii="GHEA Grapalat" w:hAnsi="GHEA Grapalat" w:cs="Sylfaen"/>
          <w:szCs w:val="24"/>
        </w:rPr>
        <w:t xml:space="preserve"> 2-</w:t>
      </w:r>
      <w:r w:rsidRPr="00DE1E5A">
        <w:rPr>
          <w:rFonts w:ascii="GHEA Grapalat" w:hAnsi="GHEA Grapalat" w:cs="Sylfaen"/>
          <w:szCs w:val="24"/>
          <w:lang w:val="en-US"/>
        </w:rPr>
        <w:t>րդ</w:t>
      </w:r>
      <w:r w:rsidRPr="00024088">
        <w:rPr>
          <w:rFonts w:ascii="GHEA Grapalat" w:hAnsi="GHEA Grapalat" w:cs="Sylfaen"/>
          <w:szCs w:val="24"/>
        </w:rPr>
        <w:t xml:space="preserve"> </w:t>
      </w:r>
      <w:r w:rsidRPr="00DE1E5A">
        <w:rPr>
          <w:rFonts w:ascii="GHEA Grapalat" w:hAnsi="GHEA Grapalat" w:cs="Sylfaen"/>
          <w:szCs w:val="24"/>
          <w:lang w:val="ru-RU"/>
        </w:rPr>
        <w:t>մասում</w:t>
      </w:r>
      <w:r w:rsidRPr="00024088">
        <w:rPr>
          <w:rFonts w:ascii="GHEA Grapalat" w:hAnsi="GHEA Grapalat" w:cs="Sylfaen"/>
          <w:szCs w:val="24"/>
        </w:rPr>
        <w:t xml:space="preserve">` </w:t>
      </w:r>
      <w:r w:rsidRPr="00DE1E5A">
        <w:rPr>
          <w:rFonts w:ascii="GHEA Grapalat" w:hAnsi="GHEA Grapalat" w:cs="Sylfaen"/>
          <w:szCs w:val="24"/>
          <w:lang w:val="en-US"/>
        </w:rPr>
        <w:t>գնանշման</w:t>
      </w:r>
      <w:r w:rsidRPr="00024088">
        <w:rPr>
          <w:rFonts w:ascii="GHEA Grapalat" w:hAnsi="GHEA Grapalat" w:cs="Sylfaen"/>
          <w:szCs w:val="24"/>
        </w:rPr>
        <w:t xml:space="preserve"> </w:t>
      </w:r>
      <w:r w:rsidRPr="00DE1E5A">
        <w:rPr>
          <w:rFonts w:ascii="GHEA Grapalat" w:hAnsi="GHEA Grapalat" w:cs="Sylfaen"/>
          <w:szCs w:val="24"/>
          <w:lang w:val="en-US"/>
        </w:rPr>
        <w:t>հարցման</w:t>
      </w:r>
      <w:r w:rsidRPr="00024088">
        <w:rPr>
          <w:rFonts w:ascii="GHEA Grapalat" w:hAnsi="GHEA Grapalat" w:cs="Sylfaen"/>
          <w:szCs w:val="24"/>
        </w:rPr>
        <w:t xml:space="preserve"> </w:t>
      </w:r>
      <w:r w:rsidRPr="00DE1E5A">
        <w:rPr>
          <w:rFonts w:ascii="GHEA Grapalat" w:hAnsi="GHEA Grapalat" w:cs="Sylfaen"/>
          <w:szCs w:val="24"/>
          <w:lang w:val="ru-RU"/>
        </w:rPr>
        <w:t>հայտերը</w:t>
      </w:r>
      <w:r w:rsidRPr="00024088">
        <w:rPr>
          <w:rFonts w:ascii="GHEA Grapalat" w:hAnsi="GHEA Grapalat" w:cs="Sylfaen"/>
          <w:szCs w:val="24"/>
        </w:rPr>
        <w:t xml:space="preserve"> </w:t>
      </w:r>
      <w:r w:rsidRPr="00DE1E5A">
        <w:rPr>
          <w:rFonts w:ascii="GHEA Grapalat" w:hAnsi="GHEA Grapalat" w:cs="Sylfaen"/>
          <w:szCs w:val="24"/>
          <w:lang w:val="ru-RU"/>
        </w:rPr>
        <w:t>պատրաստելու</w:t>
      </w:r>
      <w:r w:rsidRPr="00024088">
        <w:rPr>
          <w:rFonts w:ascii="GHEA Grapalat" w:hAnsi="GHEA Grapalat" w:cs="Sylfaen"/>
          <w:szCs w:val="24"/>
        </w:rPr>
        <w:t xml:space="preserve"> </w:t>
      </w:r>
      <w:r w:rsidRPr="00DE1E5A">
        <w:rPr>
          <w:rFonts w:ascii="GHEA Grapalat" w:hAnsi="GHEA Grapalat" w:cs="Sylfaen"/>
          <w:szCs w:val="24"/>
          <w:lang w:val="ru-RU"/>
        </w:rPr>
        <w:t>հրահանգում։</w:t>
      </w:r>
    </w:p>
    <w:p w:rsidR="00024088" w:rsidRPr="00DE1E5A" w:rsidRDefault="00024088" w:rsidP="00024088">
      <w:pPr>
        <w:pStyle w:val="23"/>
        <w:spacing w:line="240" w:lineRule="auto"/>
        <w:ind w:firstLine="567"/>
        <w:rPr>
          <w:rFonts w:ascii="GHEA Grapalat" w:hAnsi="GHEA Grapalat" w:cs="Sylfaen"/>
          <w:szCs w:val="24"/>
          <w:lang w:val="hy-AM"/>
        </w:rPr>
      </w:pPr>
      <w:r w:rsidRPr="00024088">
        <w:rPr>
          <w:rFonts w:ascii="GHEA Grapalat" w:hAnsi="GHEA Grapalat" w:cs="Sylfaen"/>
          <w:szCs w:val="24"/>
        </w:rPr>
        <w:t xml:space="preserve">4.2  </w:t>
      </w:r>
      <w:r w:rsidRPr="00595447">
        <w:rPr>
          <w:rFonts w:ascii="GHEA Grapalat" w:hAnsi="GHEA Grapalat" w:cs="Sylfaen"/>
          <w:szCs w:val="24"/>
          <w:lang w:val="ru-RU"/>
        </w:rPr>
        <w:t>Ընթացակարգի</w:t>
      </w:r>
      <w:r w:rsidRPr="00024088">
        <w:rPr>
          <w:rFonts w:ascii="GHEA Grapalat" w:hAnsi="GHEA Grapalat" w:cs="Sylfaen"/>
          <w:szCs w:val="24"/>
        </w:rPr>
        <w:t xml:space="preserve"> </w:t>
      </w:r>
      <w:r w:rsidRPr="00595447">
        <w:rPr>
          <w:rFonts w:ascii="GHEA Grapalat" w:hAnsi="GHEA Grapalat" w:cs="Sylfaen"/>
          <w:szCs w:val="24"/>
          <w:lang w:val="ru-RU"/>
        </w:rPr>
        <w:t>հայտերն</w:t>
      </w:r>
      <w:r w:rsidRPr="00024088">
        <w:rPr>
          <w:rFonts w:ascii="GHEA Grapalat" w:hAnsi="GHEA Grapalat" w:cs="Sylfaen"/>
          <w:szCs w:val="24"/>
        </w:rPr>
        <w:t xml:space="preserve"> </w:t>
      </w:r>
      <w:r w:rsidRPr="00595447">
        <w:rPr>
          <w:rFonts w:ascii="GHEA Grapalat" w:hAnsi="GHEA Grapalat" w:cs="Sylfaen"/>
          <w:szCs w:val="24"/>
          <w:lang w:val="ru-RU"/>
        </w:rPr>
        <w:t>անհրաժեշտ</w:t>
      </w:r>
      <w:r w:rsidRPr="00024088">
        <w:rPr>
          <w:rFonts w:ascii="GHEA Grapalat" w:hAnsi="GHEA Grapalat" w:cs="Sylfaen"/>
          <w:szCs w:val="24"/>
        </w:rPr>
        <w:t xml:space="preserve"> </w:t>
      </w:r>
      <w:r w:rsidRPr="00595447">
        <w:rPr>
          <w:rFonts w:ascii="GHEA Grapalat" w:hAnsi="GHEA Grapalat" w:cs="Sylfaen"/>
          <w:szCs w:val="24"/>
          <w:lang w:val="ru-RU"/>
        </w:rPr>
        <w:t>է</w:t>
      </w:r>
      <w:r w:rsidRPr="00024088">
        <w:rPr>
          <w:rFonts w:ascii="GHEA Grapalat" w:hAnsi="GHEA Grapalat" w:cs="Sylfaen"/>
          <w:szCs w:val="24"/>
        </w:rPr>
        <w:t xml:space="preserve"> </w:t>
      </w:r>
      <w:r w:rsidRPr="00595447">
        <w:rPr>
          <w:rFonts w:ascii="GHEA Grapalat" w:hAnsi="GHEA Grapalat" w:cs="Sylfaen"/>
          <w:szCs w:val="24"/>
          <w:lang w:val="ru-RU"/>
        </w:rPr>
        <w:t>ներկայացնել</w:t>
      </w:r>
      <w:r w:rsidRPr="00024088">
        <w:rPr>
          <w:rFonts w:ascii="GHEA Grapalat" w:hAnsi="GHEA Grapalat" w:cs="Sylfaen"/>
          <w:szCs w:val="24"/>
        </w:rPr>
        <w:t xml:space="preserve"> </w:t>
      </w:r>
      <w:r w:rsidRPr="00595447">
        <w:rPr>
          <w:rFonts w:ascii="GHEA Grapalat" w:hAnsi="GHEA Grapalat" w:cs="Sylfaen"/>
        </w:rPr>
        <w:t>հանձնաժողովին</w:t>
      </w:r>
      <w:r w:rsidRPr="00024088">
        <w:rPr>
          <w:rFonts w:ascii="GHEA Grapalat" w:hAnsi="GHEA Grapalat" w:cs="Sylfaen"/>
          <w:szCs w:val="24"/>
        </w:rPr>
        <w:t xml:space="preserve"> </w:t>
      </w:r>
      <w:r w:rsidRPr="00595447">
        <w:rPr>
          <w:rFonts w:ascii="GHEA Grapalat" w:hAnsi="GHEA Grapalat" w:cs="Sylfaen"/>
          <w:szCs w:val="24"/>
          <w:lang w:val="ru-RU"/>
        </w:rPr>
        <w:t>ոչ</w:t>
      </w:r>
      <w:r w:rsidRPr="00024088">
        <w:rPr>
          <w:rFonts w:ascii="GHEA Grapalat" w:hAnsi="GHEA Grapalat" w:cs="Sylfaen"/>
          <w:szCs w:val="24"/>
        </w:rPr>
        <w:t xml:space="preserve"> </w:t>
      </w:r>
      <w:r w:rsidRPr="00595447">
        <w:rPr>
          <w:rFonts w:ascii="GHEA Grapalat" w:hAnsi="GHEA Grapalat" w:cs="Sylfaen"/>
          <w:szCs w:val="24"/>
          <w:lang w:val="ru-RU"/>
        </w:rPr>
        <w:t>ուշ</w:t>
      </w:r>
      <w:r w:rsidRPr="00024088">
        <w:rPr>
          <w:rFonts w:ascii="GHEA Grapalat" w:hAnsi="GHEA Grapalat" w:cs="Sylfaen"/>
          <w:szCs w:val="24"/>
        </w:rPr>
        <w:t xml:space="preserve">, </w:t>
      </w:r>
      <w:r w:rsidRPr="00595447">
        <w:rPr>
          <w:rFonts w:ascii="GHEA Grapalat" w:hAnsi="GHEA Grapalat" w:cs="Sylfaen"/>
          <w:szCs w:val="24"/>
          <w:lang w:val="ru-RU"/>
        </w:rPr>
        <w:t>քան</w:t>
      </w:r>
      <w:r w:rsidRPr="00024088">
        <w:rPr>
          <w:rFonts w:ascii="GHEA Grapalat" w:hAnsi="GHEA Grapalat" w:cs="Sylfaen"/>
          <w:szCs w:val="24"/>
        </w:rPr>
        <w:t xml:space="preserve"> </w:t>
      </w:r>
      <w:r w:rsidRPr="00595447">
        <w:rPr>
          <w:rFonts w:ascii="GHEA Grapalat" w:hAnsi="GHEA Grapalat" w:cs="Sylfaen"/>
          <w:szCs w:val="24"/>
          <w:lang w:val="ru-RU"/>
        </w:rPr>
        <w:t>սույն</w:t>
      </w:r>
      <w:r w:rsidRPr="00024088">
        <w:rPr>
          <w:rFonts w:ascii="GHEA Grapalat" w:hAnsi="GHEA Grapalat" w:cs="Sylfaen"/>
          <w:szCs w:val="24"/>
        </w:rPr>
        <w:t xml:space="preserve"> </w:t>
      </w:r>
      <w:r w:rsidRPr="00595447">
        <w:rPr>
          <w:rFonts w:ascii="GHEA Grapalat" w:hAnsi="GHEA Grapalat" w:cs="Sylfaen"/>
          <w:szCs w:val="24"/>
          <w:lang w:val="ru-RU"/>
        </w:rPr>
        <w:t>ընթացակարգի</w:t>
      </w:r>
      <w:r w:rsidRPr="00024088">
        <w:rPr>
          <w:rFonts w:ascii="GHEA Grapalat" w:hAnsi="GHEA Grapalat" w:cs="Sylfaen"/>
          <w:szCs w:val="24"/>
        </w:rPr>
        <w:t xml:space="preserve"> </w:t>
      </w:r>
      <w:r w:rsidRPr="00595447">
        <w:rPr>
          <w:rFonts w:ascii="GHEA Grapalat" w:hAnsi="GHEA Grapalat" w:cs="Sylfaen"/>
          <w:szCs w:val="24"/>
          <w:lang w:val="ru-RU"/>
        </w:rPr>
        <w:t>հայտարարությունը</w:t>
      </w:r>
      <w:r w:rsidRPr="00024088">
        <w:rPr>
          <w:rFonts w:ascii="GHEA Grapalat" w:hAnsi="GHEA Grapalat" w:cs="Sylfaen"/>
          <w:szCs w:val="24"/>
        </w:rPr>
        <w:t xml:space="preserve"> </w:t>
      </w:r>
      <w:r w:rsidRPr="00595447">
        <w:rPr>
          <w:rFonts w:ascii="GHEA Grapalat" w:hAnsi="GHEA Grapalat" w:cs="Sylfaen"/>
          <w:szCs w:val="24"/>
          <w:lang w:val="ru-RU"/>
        </w:rPr>
        <w:t>և</w:t>
      </w:r>
      <w:r w:rsidRPr="00024088">
        <w:rPr>
          <w:rFonts w:ascii="GHEA Grapalat" w:hAnsi="GHEA Grapalat" w:cs="Sylfaen"/>
          <w:szCs w:val="24"/>
        </w:rPr>
        <w:t xml:space="preserve"> </w:t>
      </w:r>
      <w:r w:rsidRPr="00595447">
        <w:rPr>
          <w:rFonts w:ascii="GHEA Grapalat" w:hAnsi="GHEA Grapalat" w:cs="Sylfaen"/>
          <w:szCs w:val="24"/>
          <w:lang w:val="ru-RU"/>
        </w:rPr>
        <w:t>հրավերը</w:t>
      </w:r>
      <w:r w:rsidRPr="00024088">
        <w:rPr>
          <w:rFonts w:ascii="GHEA Grapalat" w:hAnsi="GHEA Grapalat" w:cs="Sylfaen"/>
          <w:szCs w:val="24"/>
        </w:rPr>
        <w:t xml:space="preserve"> </w:t>
      </w:r>
      <w:r w:rsidRPr="00595447">
        <w:rPr>
          <w:rFonts w:ascii="GHEA Grapalat" w:hAnsi="GHEA Grapalat" w:cs="Sylfaen"/>
          <w:szCs w:val="24"/>
          <w:lang w:val="en-US"/>
        </w:rPr>
        <w:t>տեղեկա</w:t>
      </w:r>
      <w:r w:rsidRPr="00595447">
        <w:rPr>
          <w:rFonts w:ascii="GHEA Grapalat" w:hAnsi="GHEA Grapalat" w:cs="Sylfaen"/>
          <w:szCs w:val="24"/>
          <w:lang w:val="ru-RU"/>
        </w:rPr>
        <w:t>գ</w:t>
      </w:r>
      <w:r w:rsidRPr="00595447">
        <w:rPr>
          <w:rFonts w:ascii="GHEA Grapalat" w:hAnsi="GHEA Grapalat" w:cs="Sylfaen"/>
          <w:szCs w:val="24"/>
          <w:lang w:val="en-US"/>
        </w:rPr>
        <w:t>ր</w:t>
      </w:r>
      <w:r w:rsidRPr="00595447">
        <w:rPr>
          <w:rFonts w:ascii="GHEA Grapalat" w:hAnsi="GHEA Grapalat" w:cs="Sylfaen"/>
          <w:szCs w:val="24"/>
          <w:lang w:val="ru-RU"/>
        </w:rPr>
        <w:t>ում</w:t>
      </w:r>
      <w:r w:rsidRPr="00024088">
        <w:rPr>
          <w:rFonts w:ascii="GHEA Grapalat" w:hAnsi="GHEA Grapalat" w:cs="Sylfaen"/>
          <w:szCs w:val="24"/>
        </w:rPr>
        <w:t xml:space="preserve"> </w:t>
      </w:r>
      <w:r w:rsidRPr="00595447">
        <w:rPr>
          <w:rFonts w:ascii="GHEA Grapalat" w:hAnsi="GHEA Grapalat" w:cs="Sylfaen"/>
          <w:szCs w:val="24"/>
          <w:lang w:val="en-US"/>
        </w:rPr>
        <w:t>հ</w:t>
      </w:r>
      <w:r w:rsidRPr="00595447">
        <w:rPr>
          <w:rFonts w:ascii="GHEA Grapalat" w:hAnsi="GHEA Grapalat" w:cs="Sylfaen"/>
          <w:szCs w:val="24"/>
          <w:lang w:val="ru-RU"/>
        </w:rPr>
        <w:t>րապարակվելու</w:t>
      </w:r>
      <w:r w:rsidRPr="00024088">
        <w:rPr>
          <w:rFonts w:ascii="GHEA Grapalat" w:hAnsi="GHEA Grapalat" w:cs="Sylfaen"/>
          <w:szCs w:val="24"/>
        </w:rPr>
        <w:t xml:space="preserve"> </w:t>
      </w:r>
      <w:r w:rsidRPr="00595447">
        <w:rPr>
          <w:rFonts w:ascii="GHEA Grapalat" w:hAnsi="GHEA Grapalat" w:cs="Sylfaen"/>
          <w:szCs w:val="24"/>
          <w:lang w:val="en-US"/>
        </w:rPr>
        <w:t>օրվանից</w:t>
      </w:r>
      <w:r w:rsidRPr="00024088">
        <w:rPr>
          <w:rFonts w:ascii="GHEA Grapalat" w:hAnsi="GHEA Grapalat" w:cs="Sylfaen"/>
          <w:szCs w:val="24"/>
        </w:rPr>
        <w:t xml:space="preserve"> </w:t>
      </w:r>
      <w:r w:rsidRPr="00595447">
        <w:rPr>
          <w:rFonts w:ascii="GHEA Grapalat" w:hAnsi="GHEA Grapalat" w:cs="Sylfaen"/>
          <w:szCs w:val="24"/>
          <w:lang w:val="ru-RU"/>
        </w:rPr>
        <w:t>հաշված</w:t>
      </w:r>
      <w:r w:rsidR="000502F1">
        <w:rPr>
          <w:rFonts w:ascii="GHEA Grapalat" w:hAnsi="GHEA Grapalat" w:cs="Sylfaen"/>
          <w:szCs w:val="24"/>
        </w:rPr>
        <w:t xml:space="preserve"> 7-</w:t>
      </w:r>
      <w:r w:rsidRPr="00595447">
        <w:rPr>
          <w:rFonts w:ascii="GHEA Grapalat" w:hAnsi="GHEA Grapalat" w:cs="Sylfaen"/>
          <w:szCs w:val="24"/>
          <w:lang w:val="ru-RU"/>
        </w:rPr>
        <w:t>րդ</w:t>
      </w:r>
      <w:r w:rsidRPr="00024088">
        <w:rPr>
          <w:rFonts w:ascii="GHEA Grapalat" w:hAnsi="GHEA Grapalat" w:cs="Sylfaen"/>
          <w:szCs w:val="24"/>
        </w:rPr>
        <w:t xml:space="preserve"> </w:t>
      </w:r>
      <w:r w:rsidRPr="00595447">
        <w:rPr>
          <w:rFonts w:ascii="GHEA Grapalat" w:hAnsi="GHEA Grapalat" w:cs="Sylfaen"/>
          <w:szCs w:val="24"/>
          <w:lang w:val="ru-RU"/>
        </w:rPr>
        <w:t>օրվա</w:t>
      </w:r>
      <w:r w:rsidRPr="00024088">
        <w:rPr>
          <w:rFonts w:ascii="GHEA Grapalat" w:hAnsi="GHEA Grapalat" w:cs="Sylfaen"/>
          <w:szCs w:val="24"/>
        </w:rPr>
        <w:t xml:space="preserve"> </w:t>
      </w:r>
      <w:r w:rsidRPr="00595447">
        <w:rPr>
          <w:rFonts w:ascii="GHEA Grapalat" w:hAnsi="GHEA Grapalat" w:cs="Sylfaen"/>
          <w:szCs w:val="24"/>
          <w:lang w:val="ru-RU"/>
        </w:rPr>
        <w:t>ժամը</w:t>
      </w:r>
      <w:r w:rsidRPr="00024088">
        <w:rPr>
          <w:rFonts w:ascii="GHEA Grapalat" w:hAnsi="GHEA Grapalat" w:cs="Sylfaen"/>
          <w:szCs w:val="24"/>
        </w:rPr>
        <w:t xml:space="preserve"> </w:t>
      </w:r>
      <w:r w:rsidR="00AB4DC7">
        <w:rPr>
          <w:rFonts w:ascii="GHEA Grapalat" w:hAnsi="GHEA Grapalat" w:cs="Sylfaen"/>
          <w:szCs w:val="24"/>
        </w:rPr>
        <w:t>14</w:t>
      </w:r>
      <w:r w:rsidR="000502F1">
        <w:rPr>
          <w:rFonts w:ascii="GHEA Grapalat" w:hAnsi="GHEA Grapalat" w:cs="Sylfaen"/>
          <w:szCs w:val="24"/>
        </w:rPr>
        <w:t>:00-ն</w:t>
      </w:r>
      <w:r w:rsidRPr="00024088">
        <w:rPr>
          <w:rFonts w:ascii="GHEA Grapalat" w:hAnsi="GHEA Grapalat" w:cs="Sylfaen"/>
          <w:szCs w:val="24"/>
        </w:rPr>
        <w:t xml:space="preserve">, </w:t>
      </w:r>
      <w:r w:rsidR="000502F1">
        <w:rPr>
          <w:rFonts w:ascii="GHEA Grapalat" w:hAnsi="GHEA Grapalat" w:cs="Sylfaen"/>
          <w:szCs w:val="24"/>
        </w:rPr>
        <w:t>ՀՀ Լոռու մարզ Գ. Լոռի Բերդ</w:t>
      </w:r>
      <w:r w:rsidRPr="00024088">
        <w:rPr>
          <w:rFonts w:ascii="GHEA Grapalat" w:hAnsi="GHEA Grapalat" w:cs="Sylfaen"/>
          <w:szCs w:val="24"/>
        </w:rPr>
        <w:t xml:space="preserve"> </w:t>
      </w:r>
      <w:r w:rsidR="000502F1">
        <w:rPr>
          <w:rFonts w:ascii="GHEA Grapalat" w:hAnsi="GHEA Grapalat" w:cs="Sylfaen"/>
          <w:szCs w:val="24"/>
        </w:rPr>
        <w:t xml:space="preserve">,Աշոտ Երկաթ 7 </w:t>
      </w:r>
      <w:r w:rsidRPr="00595447">
        <w:rPr>
          <w:rFonts w:ascii="GHEA Grapalat" w:hAnsi="GHEA Grapalat" w:cs="Sylfaen"/>
          <w:szCs w:val="24"/>
          <w:lang w:val="ru-RU"/>
        </w:rPr>
        <w:t>հասցեով</w:t>
      </w:r>
      <w:r w:rsidRPr="00024088">
        <w:rPr>
          <w:rFonts w:ascii="GHEA Grapalat" w:hAnsi="GHEA Grapalat" w:cs="Sylfaen"/>
          <w:szCs w:val="24"/>
        </w:rPr>
        <w:t>:</w:t>
      </w:r>
    </w:p>
    <w:p w:rsidR="00024088" w:rsidRPr="00024088" w:rsidRDefault="00024088" w:rsidP="00024088">
      <w:pPr>
        <w:pStyle w:val="23"/>
        <w:spacing w:line="240" w:lineRule="auto"/>
        <w:ind w:firstLine="567"/>
        <w:rPr>
          <w:rFonts w:ascii="GHEA Grapalat" w:hAnsi="GHEA Grapalat" w:cs="Sylfaen"/>
          <w:szCs w:val="24"/>
          <w:lang w:val="hy-AM"/>
        </w:rPr>
      </w:pPr>
      <w:r w:rsidRPr="002152A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502F1" w:rsidRPr="000502F1">
        <w:rPr>
          <w:rFonts w:ascii="GHEA Grapalat" w:hAnsi="GHEA Grapalat"/>
          <w:highlight w:val="yellow"/>
        </w:rPr>
        <w:t>Արա Չոբանյանը</w:t>
      </w:r>
      <w:r w:rsidR="00AE0C4B">
        <w:rPr>
          <w:rFonts w:ascii="GHEA Grapalat" w:hAnsi="GHEA Grapalat" w:cs="Sylfaen"/>
          <w:szCs w:val="24"/>
        </w:rPr>
        <w:t xml:space="preserve">: </w:t>
      </w:r>
      <w:r w:rsidRPr="00024088">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w:t>
      </w:r>
      <w:r w:rsidRPr="00024088">
        <w:rPr>
          <w:rFonts w:ascii="GHEA Grapalat" w:hAnsi="GHEA Grapalat" w:cs="Sylfaen"/>
          <w:szCs w:val="24"/>
          <w:lang w:val="hy-AM"/>
        </w:rPr>
        <w:lastRenderedPageBreak/>
        <w:t>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024088" w:rsidRPr="00024088" w:rsidRDefault="00024088" w:rsidP="00024088">
      <w:pPr>
        <w:pStyle w:val="23"/>
        <w:spacing w:line="240" w:lineRule="auto"/>
        <w:ind w:firstLine="567"/>
        <w:rPr>
          <w:ins w:id="2" w:author="Sergey Shahnazaryan" w:date="2019-05-15T10:01:00Z"/>
          <w:rFonts w:ascii="GHEA Grapalat" w:hAnsi="GHEA Grapalat" w:cs="Sylfaen"/>
          <w:szCs w:val="24"/>
          <w:lang w:val="hy-AM"/>
        </w:rPr>
      </w:pPr>
      <w:r w:rsidRPr="00DE1E5A">
        <w:rPr>
          <w:rFonts w:ascii="GHEA Grapalat" w:hAnsi="GHEA Grapalat" w:cs="Sylfaen"/>
          <w:szCs w:val="24"/>
          <w:lang w:val="hy-AM"/>
        </w:rPr>
        <w:t>4.3 Մասնակիցը հայտով ներկայացնում է</w:t>
      </w:r>
      <w:ins w:id="3" w:author="Sergey Shahnazaryan" w:date="2019-05-15T10:01:00Z">
        <w:r w:rsidRPr="00024088">
          <w:rPr>
            <w:rFonts w:ascii="GHEA Grapalat" w:hAnsi="GHEA Grapalat" w:cs="Sylfaen"/>
            <w:szCs w:val="24"/>
            <w:lang w:val="hy-AM"/>
          </w:rPr>
          <w:t>՝</w:t>
        </w:r>
      </w:ins>
    </w:p>
    <w:p w:rsidR="00024088" w:rsidRPr="00DE1E5A" w:rsidRDefault="00024088" w:rsidP="00024088">
      <w:pPr>
        <w:pStyle w:val="23"/>
        <w:spacing w:line="240" w:lineRule="auto"/>
        <w:ind w:firstLine="567"/>
        <w:rPr>
          <w:rFonts w:ascii="GHEA Grapalat" w:hAnsi="GHEA Grapalat" w:cs="Sylfaen"/>
          <w:szCs w:val="24"/>
          <w:lang w:val="hy-AM"/>
        </w:rPr>
      </w:pPr>
      <w:bookmarkStart w:id="4" w:name="_Hlk9261647"/>
      <w:r w:rsidRPr="00024088">
        <w:rPr>
          <w:rFonts w:ascii="GHEA Grapalat" w:hAnsi="GHEA Grapalat" w:cs="Sylfaen"/>
          <w:szCs w:val="24"/>
          <w:lang w:val="hy-AM"/>
        </w:rPr>
        <w:t xml:space="preserve"> 1) իր կողմից հաստատված՝ սույն հրավերի 2-րդ մասի 2.1 կետով նախատեսված դիմում-հայտարարություն, որը ներառում է</w:t>
      </w:r>
      <w:r w:rsidRPr="00857D15">
        <w:rPr>
          <w:rFonts w:ascii="GHEA Grapalat" w:hAnsi="GHEA Grapalat" w:cs="Sylfaen"/>
          <w:szCs w:val="24"/>
          <w:lang w:val="hy-AM"/>
        </w:rPr>
        <w:t>`</w:t>
      </w:r>
    </w:p>
    <w:p w:rsidR="00024088" w:rsidRPr="002152AB" w:rsidRDefault="00024088" w:rsidP="00024088">
      <w:pPr>
        <w:pStyle w:val="23"/>
        <w:spacing w:line="240" w:lineRule="auto"/>
        <w:ind w:firstLine="567"/>
        <w:rPr>
          <w:rFonts w:ascii="GHEA Grapalat" w:hAnsi="GHEA Grapalat" w:cs="Sylfaen"/>
          <w:szCs w:val="24"/>
          <w:lang w:val="hy-AM"/>
        </w:rPr>
      </w:pPr>
      <w:r w:rsidRPr="002152AB">
        <w:rPr>
          <w:rFonts w:ascii="GHEA Grapalat" w:hAnsi="GHEA Grapalat" w:cs="Sylfaen"/>
          <w:szCs w:val="24"/>
          <w:lang w:val="hy-AM"/>
        </w:rPr>
        <w:t>ա) հայտարարություն՝ սույն հրավերով սահմանված մասնակ</w:t>
      </w:r>
      <w:r w:rsidRPr="002152AB">
        <w:rPr>
          <w:rFonts w:ascii="GHEA Grapalat" w:hAnsi="GHEA Grapalat" w:cs="Sylfaen"/>
          <w:szCs w:val="24"/>
          <w:lang w:val="hy-AM"/>
        </w:rPr>
        <w:softHyphen/>
        <w:t>ցության իրավունքի պահանջներին իր տվյալների համապատասխանության մասին.</w:t>
      </w:r>
    </w:p>
    <w:p w:rsidR="00024088" w:rsidRPr="002152AB" w:rsidRDefault="00024088" w:rsidP="00024088">
      <w:pPr>
        <w:pStyle w:val="23"/>
        <w:spacing w:line="240" w:lineRule="auto"/>
        <w:ind w:firstLine="567"/>
        <w:rPr>
          <w:rFonts w:ascii="GHEA Grapalat" w:hAnsi="GHEA Grapalat" w:cs="Sylfaen"/>
          <w:szCs w:val="24"/>
          <w:lang w:val="hy-AM"/>
        </w:rPr>
      </w:pPr>
      <w:r w:rsidRPr="002152AB">
        <w:rPr>
          <w:rFonts w:ascii="GHEA Grapalat" w:hAnsi="GHEA Grapalat" w:cs="Sylfaen"/>
          <w:szCs w:val="24"/>
          <w:lang w:val="hy-AM"/>
        </w:rPr>
        <w:t>բ) հայտարարություն՝ սույն հրավերով սահմանված որակավորման չափանիշներին իր տվյալների համապատասխանության մասին.</w:t>
      </w:r>
    </w:p>
    <w:p w:rsidR="00024088" w:rsidRPr="002152AB" w:rsidRDefault="00024088" w:rsidP="00024088">
      <w:pPr>
        <w:pStyle w:val="23"/>
        <w:spacing w:line="240" w:lineRule="auto"/>
        <w:ind w:firstLine="567"/>
        <w:rPr>
          <w:rFonts w:ascii="GHEA Grapalat" w:hAnsi="GHEA Grapalat" w:cs="Sylfaen"/>
          <w:szCs w:val="24"/>
          <w:lang w:val="hy-AM"/>
        </w:rPr>
      </w:pPr>
      <w:r w:rsidRPr="002152AB">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024088" w:rsidRPr="002152AB" w:rsidRDefault="00024088" w:rsidP="00024088">
      <w:pPr>
        <w:pStyle w:val="23"/>
        <w:spacing w:line="240" w:lineRule="auto"/>
        <w:ind w:firstLine="567"/>
        <w:rPr>
          <w:rFonts w:ascii="GHEA Grapalat" w:hAnsi="GHEA Grapalat" w:cs="Sylfaen"/>
          <w:szCs w:val="24"/>
          <w:lang w:val="hy-AM"/>
        </w:rPr>
      </w:pPr>
      <w:bookmarkStart w:id="5" w:name="_Hlk9261892"/>
      <w:bookmarkEnd w:id="4"/>
      <w:r w:rsidRPr="002152AB">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024088" w:rsidRDefault="00024088" w:rsidP="00024088">
      <w:pPr>
        <w:pStyle w:val="norm"/>
        <w:spacing w:line="240" w:lineRule="auto"/>
        <w:ind w:firstLine="630"/>
        <w:rPr>
          <w:rFonts w:ascii="GHEA Grapalat" w:hAnsi="GHEA Grapalat"/>
          <w:sz w:val="20"/>
          <w:lang w:val="hy-AM"/>
        </w:rPr>
      </w:pPr>
      <w:r w:rsidRPr="002152AB">
        <w:rPr>
          <w:rFonts w:ascii="GHEA Grapalat" w:hAnsi="GHEA Grapalat"/>
          <w:sz w:val="20"/>
          <w:lang w:val="hy-AM"/>
        </w:rPr>
        <w:t>ե</w:t>
      </w:r>
      <w:r w:rsidRPr="00DE1E5A">
        <w:rPr>
          <w:rFonts w:ascii="GHEA Grapalat" w:hAnsi="GHEA Grapalat"/>
          <w:sz w:val="20"/>
          <w:lang w:val="hy-AM"/>
        </w:rPr>
        <w:t>)</w:t>
      </w:r>
      <w:r w:rsidRPr="00054540">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DE1E5A">
        <w:rPr>
          <w:rFonts w:ascii="GHEA Grapalat" w:hAnsi="GHEA Grapalat" w:cs="Sylfaen"/>
          <w:sz w:val="20"/>
          <w:szCs w:val="24"/>
          <w:lang w:val="hy-AM" w:eastAsia="en-US"/>
        </w:rPr>
        <w:softHyphen/>
        <w:t xml:space="preserve">տասխանության վերաբերյալ, պայմանով, որ </w:t>
      </w:r>
      <w:r w:rsidRPr="00DE1E5A">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sidRPr="00DE1E5A">
        <w:rPr>
          <w:rFonts w:ascii="GHEA Grapalat" w:hAnsi="GHEA Grapalat"/>
          <w:sz w:val="20"/>
          <w:lang w:val="hy-AM"/>
        </w:rPr>
        <w:softHyphen/>
        <w:t>կան բնութագրերը, ինչպես նաև առաջարկվող ապրանքի անվանումը, ապրանքային նշանը, արտադրողի անվանումը, ծագման երկիրը</w:t>
      </w:r>
      <w:r w:rsidRPr="00DE1E5A">
        <w:rPr>
          <w:rFonts w:ascii="GHEA Grapalat" w:hAnsi="GHEA Grapalat"/>
          <w:sz w:val="24"/>
          <w:szCs w:val="24"/>
          <w:lang w:val="hy-AM"/>
        </w:rPr>
        <w:t xml:space="preserve"> </w:t>
      </w:r>
      <w:r w:rsidRPr="00DE1E5A">
        <w:rPr>
          <w:rFonts w:ascii="GHEA Grapalat" w:hAnsi="GHEA Grapalat" w:cs="Sylfaen"/>
          <w:sz w:val="20"/>
          <w:szCs w:val="24"/>
          <w:lang w:val="hy-AM" w:eastAsia="en-US"/>
        </w:rPr>
        <w:t>(այսուհետ` ապրանքի ամբողջական նկարագիր)</w:t>
      </w:r>
      <w:r w:rsidRPr="00DE1E5A">
        <w:rPr>
          <w:rStyle w:val="af6"/>
          <w:rFonts w:ascii="GHEA Grapalat" w:hAnsi="GHEA Grapalat" w:cs="Sylfaen"/>
          <w:sz w:val="20"/>
          <w:szCs w:val="24"/>
          <w:lang w:val="hy-AM" w:eastAsia="en-US"/>
        </w:rPr>
        <w:footnoteReference w:id="2"/>
      </w:r>
      <w:r w:rsidRPr="00DE1E5A">
        <w:rPr>
          <w:rFonts w:ascii="GHEA Grapalat" w:hAnsi="GHEA Grapalat" w:cs="Sylfaen"/>
          <w:sz w:val="20"/>
          <w:szCs w:val="24"/>
          <w:lang w:val="hy-AM" w:eastAsia="en-US"/>
        </w:rPr>
        <w:t>,</w:t>
      </w:r>
    </w:p>
    <w:p w:rsidR="00024088" w:rsidRDefault="00024088" w:rsidP="00024088">
      <w:pPr>
        <w:pStyle w:val="norm"/>
        <w:spacing w:line="240" w:lineRule="auto"/>
        <w:ind w:firstLine="630"/>
        <w:rPr>
          <w:rFonts w:ascii="GHEA Grapalat" w:hAnsi="GHEA Grapalat" w:cs="Sylfaen"/>
          <w:sz w:val="20"/>
          <w:lang w:val="hy-AM"/>
        </w:rPr>
      </w:pPr>
      <w:r w:rsidRPr="002152AB">
        <w:rPr>
          <w:rFonts w:ascii="GHEA Grapalat" w:hAnsi="GHEA Grapalat"/>
          <w:sz w:val="20"/>
          <w:lang w:val="hy-AM"/>
        </w:rPr>
        <w:t>զ</w:t>
      </w:r>
      <w:r w:rsidRPr="00DE1E5A">
        <w:rPr>
          <w:rFonts w:ascii="GHEA Grapalat" w:hAnsi="GHEA Grapalat"/>
          <w:sz w:val="20"/>
          <w:lang w:val="hy-AM"/>
        </w:rPr>
        <w:t xml:space="preserve">) </w:t>
      </w:r>
      <w:r w:rsidRPr="00DE1E5A">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w:t>
      </w:r>
      <w:r w:rsidRPr="002152AB">
        <w:rPr>
          <w:rFonts w:ascii="GHEA Grapalat" w:hAnsi="GHEA Grapalat" w:cs="Sylfaen"/>
          <w:sz w:val="20"/>
          <w:lang w:val="hy-AM"/>
        </w:rPr>
        <w:t xml:space="preserve"> </w:t>
      </w:r>
      <w:r w:rsidRPr="00DE1E5A">
        <w:rPr>
          <w:rFonts w:ascii="GHEA Grapalat" w:hAnsi="GHEA Grapalat" w:cs="Sylfaen"/>
          <w:sz w:val="20"/>
          <w:lang w:val="hy-AM"/>
        </w:rPr>
        <w:t xml:space="preserve"> պայմանագիր կնքելու որոշման մասին հայտարարության հետ միաժամանակ հրապարակվում է նաև տեղեկագրում.</w:t>
      </w:r>
    </w:p>
    <w:p w:rsidR="00024088" w:rsidRPr="002152AB" w:rsidRDefault="00024088" w:rsidP="00024088">
      <w:pPr>
        <w:pStyle w:val="norm"/>
        <w:spacing w:line="240" w:lineRule="auto"/>
        <w:ind w:firstLine="630"/>
        <w:rPr>
          <w:rFonts w:ascii="GHEA Grapalat" w:hAnsi="GHEA Grapalat" w:cs="Sylfaen"/>
          <w:sz w:val="20"/>
          <w:lang w:val="hy-AM"/>
        </w:rPr>
      </w:pPr>
      <w:r w:rsidRPr="002152AB">
        <w:rPr>
          <w:rFonts w:ascii="GHEA Grapalat" w:hAnsi="GHEA Grapalat" w:cs="Sylfaen"/>
          <w:sz w:val="20"/>
          <w:lang w:val="hy-AM"/>
        </w:rPr>
        <w:t>է</w:t>
      </w:r>
      <w:r w:rsidRPr="00DE1E5A">
        <w:rPr>
          <w:rFonts w:ascii="GHEA Grapalat" w:hAnsi="GHEA Grapalat"/>
          <w:sz w:val="20"/>
          <w:lang w:val="hy-AM"/>
        </w:rPr>
        <w:t>)</w:t>
      </w:r>
      <w:r w:rsidRPr="002152AB">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2152AB">
        <w:rPr>
          <w:rFonts w:ascii="GHEA Grapalat" w:hAnsi="GHEA Grapalat" w:cs="Sylfaen"/>
          <w:sz w:val="20"/>
          <w:szCs w:val="24"/>
          <w:lang w:val="hy-AM" w:eastAsia="en-US"/>
        </w:rPr>
        <w:t>.</w:t>
      </w:r>
    </w:p>
    <w:bookmarkEnd w:id="5"/>
    <w:p w:rsidR="00024088" w:rsidRPr="00DE1E5A" w:rsidRDefault="00024088" w:rsidP="00024088">
      <w:pPr>
        <w:pStyle w:val="norm"/>
        <w:spacing w:line="240" w:lineRule="auto"/>
        <w:rPr>
          <w:rFonts w:ascii="GHEA Grapalat" w:hAnsi="GHEA Grapalat" w:cs="Sylfaen"/>
          <w:sz w:val="20"/>
          <w:szCs w:val="24"/>
          <w:lang w:val="hy-AM" w:eastAsia="en-US"/>
        </w:rPr>
      </w:pPr>
      <w:r w:rsidRPr="002152AB">
        <w:rPr>
          <w:rFonts w:ascii="GHEA Grapalat" w:hAnsi="GHEA Grapalat" w:cs="Sylfaen"/>
          <w:sz w:val="20"/>
          <w:szCs w:val="24"/>
          <w:lang w:val="hy-AM" w:eastAsia="en-US"/>
        </w:rPr>
        <w:t>2</w:t>
      </w:r>
      <w:r w:rsidRPr="00DE1E5A">
        <w:rPr>
          <w:rFonts w:ascii="GHEA Grapalat" w:hAnsi="GHEA Grapalat" w:cs="Sylfaen"/>
          <w:sz w:val="20"/>
          <w:szCs w:val="24"/>
          <w:lang w:val="hy-AM" w:eastAsia="en-US"/>
        </w:rPr>
        <w:t>) իր կողմից հաստատված գնային առաջարկ,</w:t>
      </w:r>
    </w:p>
    <w:p w:rsidR="00024088" w:rsidRPr="00DE1E5A" w:rsidRDefault="00024088" w:rsidP="00024088">
      <w:pPr>
        <w:pStyle w:val="norm"/>
        <w:spacing w:line="240" w:lineRule="auto"/>
        <w:ind w:firstLine="0"/>
        <w:rPr>
          <w:rFonts w:ascii="GHEA Grapalat" w:hAnsi="GHEA Grapalat" w:cs="Sylfaen"/>
          <w:sz w:val="20"/>
          <w:szCs w:val="24"/>
          <w:lang w:val="hy-AM" w:eastAsia="en-US"/>
        </w:rPr>
      </w:pPr>
      <w:r w:rsidRPr="00DE1E5A">
        <w:rPr>
          <w:rFonts w:ascii="GHEA Grapalat" w:hAnsi="GHEA Grapalat" w:cs="Sylfaen"/>
          <w:sz w:val="20"/>
          <w:szCs w:val="24"/>
          <w:lang w:val="hy-AM" w:eastAsia="en-US"/>
        </w:rPr>
        <w:t xml:space="preserve">           </w:t>
      </w:r>
      <w:r w:rsidR="00B50893" w:rsidRPr="00B50893">
        <w:rPr>
          <w:rFonts w:ascii="GHEA Grapalat" w:hAnsi="GHEA Grapalat" w:cs="Sylfaen"/>
          <w:sz w:val="20"/>
          <w:szCs w:val="24"/>
          <w:lang w:val="hy-AM" w:eastAsia="en-US"/>
        </w:rPr>
        <w:t>3</w:t>
      </w:r>
      <w:r w:rsidRPr="00DE1E5A">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024088" w:rsidRPr="002152AB" w:rsidRDefault="00B50893" w:rsidP="00024088">
      <w:pPr>
        <w:pStyle w:val="norm"/>
        <w:spacing w:line="240" w:lineRule="auto"/>
        <w:rPr>
          <w:rFonts w:ascii="GHEA Grapalat" w:hAnsi="GHEA Grapalat" w:cs="Sylfaen"/>
          <w:sz w:val="20"/>
          <w:szCs w:val="24"/>
          <w:lang w:val="hy-AM" w:eastAsia="en-US"/>
        </w:rPr>
      </w:pPr>
      <w:r w:rsidRPr="00B50893">
        <w:rPr>
          <w:rFonts w:ascii="GHEA Grapalat" w:hAnsi="GHEA Grapalat" w:cs="Sylfaen"/>
          <w:sz w:val="20"/>
          <w:szCs w:val="24"/>
          <w:lang w:val="hy-AM" w:eastAsia="en-US"/>
        </w:rPr>
        <w:t>4</w:t>
      </w:r>
      <w:r w:rsidR="00024088" w:rsidRPr="00DE1E5A">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r w:rsidR="00024088" w:rsidRPr="002152AB">
        <w:rPr>
          <w:rFonts w:ascii="GHEA Grapalat" w:hAnsi="GHEA Grapalat" w:cs="Sylfaen"/>
          <w:sz w:val="20"/>
          <w:szCs w:val="24"/>
          <w:lang w:val="hy-AM" w:eastAsia="en-US"/>
        </w:rPr>
        <w:t xml:space="preserve"> </w:t>
      </w:r>
    </w:p>
    <w:p w:rsidR="00024088" w:rsidRPr="002152AB" w:rsidRDefault="00024088" w:rsidP="00024088">
      <w:pPr>
        <w:pStyle w:val="norm"/>
        <w:spacing w:line="240" w:lineRule="auto"/>
        <w:rPr>
          <w:rFonts w:ascii="GHEA Grapalat" w:hAnsi="GHEA Grapalat" w:cs="Sylfaen"/>
          <w:sz w:val="20"/>
          <w:szCs w:val="24"/>
          <w:lang w:val="hy-AM" w:eastAsia="en-US"/>
        </w:rPr>
      </w:pPr>
      <w:bookmarkStart w:id="6" w:name="_Hlk9262052"/>
      <w:r w:rsidRPr="00403E97">
        <w:rPr>
          <w:rFonts w:ascii="GHEA Grapalat" w:hAnsi="GHEA Grapalat" w:cs="Sylfaen"/>
          <w:sz w:val="20"/>
          <w:szCs w:val="24"/>
          <w:lang w:val="hy-AM" w:eastAsia="en-US"/>
        </w:rPr>
        <w:t xml:space="preserve">Ընդ որում </w:t>
      </w:r>
      <w:r w:rsidRPr="002152AB">
        <w:rPr>
          <w:rFonts w:ascii="GHEA Grapalat" w:hAnsi="GHEA Grapalat" w:cs="Sylfaen"/>
          <w:sz w:val="20"/>
          <w:szCs w:val="24"/>
          <w:lang w:val="hy-AM" w:eastAsia="en-US"/>
        </w:rPr>
        <w:t xml:space="preserve">համատեղ </w:t>
      </w:r>
      <w:r w:rsidRPr="00403E97">
        <w:rPr>
          <w:rFonts w:ascii="GHEA Grapalat" w:hAnsi="GHEA Grapalat" w:cs="Sylfaen"/>
          <w:sz w:val="20"/>
          <w:szCs w:val="24"/>
          <w:lang w:val="hy-AM" w:eastAsia="en-US"/>
        </w:rPr>
        <w:t>գործունեության կարգով (կոնսորցիումով)</w:t>
      </w:r>
      <w:r w:rsidRPr="002152AB">
        <w:rPr>
          <w:rFonts w:ascii="GHEA Grapalat" w:hAnsi="GHEA Grapalat" w:cs="Sylfaen"/>
          <w:sz w:val="20"/>
          <w:szCs w:val="24"/>
          <w:lang w:val="hy-AM" w:eastAsia="en-US"/>
        </w:rPr>
        <w:t xml:space="preserve"> սույն ընթացակարգին մասնակցելու դեպքում՝</w:t>
      </w:r>
    </w:p>
    <w:p w:rsidR="00024088" w:rsidRDefault="00024088" w:rsidP="00024088">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024088" w:rsidRDefault="00024088" w:rsidP="00024088">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t xml:space="preserve">համատեղ գործունեության պայմանագրի կողմերից որևէ մեկը չի կարող </w:t>
      </w:r>
      <w:r w:rsidRPr="002152AB">
        <w:rPr>
          <w:rFonts w:ascii="GHEA Grapalat" w:hAnsi="GHEA Grapalat" w:cs="Sylfaen"/>
          <w:sz w:val="20"/>
          <w:szCs w:val="24"/>
          <w:lang w:val="hy-AM" w:eastAsia="en-US"/>
        </w:rPr>
        <w:t xml:space="preserve">սույն </w:t>
      </w:r>
      <w:r w:rsidRPr="00403E97">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024088" w:rsidRPr="00403E97" w:rsidRDefault="00024088" w:rsidP="00024088">
      <w:pPr>
        <w:pStyle w:val="norm"/>
        <w:numPr>
          <w:ilvl w:val="0"/>
          <w:numId w:val="18"/>
        </w:numPr>
        <w:spacing w:line="240" w:lineRule="auto"/>
        <w:ind w:left="0" w:firstLine="810"/>
        <w:rPr>
          <w:rFonts w:ascii="GHEA Grapalat" w:hAnsi="GHEA Grapalat" w:cs="Sylfaen"/>
          <w:sz w:val="20"/>
          <w:szCs w:val="24"/>
          <w:lang w:val="hy-AM" w:eastAsia="en-US"/>
        </w:rPr>
      </w:pPr>
      <w:r w:rsidRPr="00403E97">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152AB">
        <w:rPr>
          <w:rFonts w:ascii="GHEA Grapalat" w:hAnsi="GHEA Grapalat" w:cs="Sylfaen"/>
          <w:sz w:val="20"/>
          <w:szCs w:val="24"/>
          <w:lang w:val="hy-AM" w:eastAsia="en-US"/>
        </w:rPr>
        <w:t>:</w:t>
      </w:r>
    </w:p>
    <w:bookmarkEnd w:id="6"/>
    <w:p w:rsidR="00024088" w:rsidRPr="002152AB" w:rsidRDefault="00024088" w:rsidP="00024088">
      <w:pPr>
        <w:pStyle w:val="norm"/>
        <w:spacing w:line="240" w:lineRule="auto"/>
        <w:rPr>
          <w:rFonts w:ascii="GHEA Grapalat" w:hAnsi="GHEA Grapalat" w:cs="Sylfaen"/>
          <w:sz w:val="20"/>
          <w:szCs w:val="24"/>
          <w:lang w:val="hy-AM" w:eastAsia="en-US"/>
        </w:rPr>
      </w:pPr>
    </w:p>
    <w:p w:rsidR="00024088" w:rsidRPr="00DE1E5A" w:rsidRDefault="00024088" w:rsidP="00024088">
      <w:pPr>
        <w:pStyle w:val="norm"/>
        <w:spacing w:line="240" w:lineRule="auto"/>
        <w:rPr>
          <w:rFonts w:ascii="GHEA Grapalat" w:hAnsi="GHEA Grapalat" w:cs="Sylfaen"/>
          <w:sz w:val="20"/>
          <w:szCs w:val="24"/>
          <w:lang w:val="hy-AM" w:eastAsia="en-US"/>
        </w:rPr>
      </w:pPr>
    </w:p>
    <w:p w:rsidR="00024088" w:rsidRPr="00DE1E5A" w:rsidRDefault="00024088" w:rsidP="00024088">
      <w:pPr>
        <w:jc w:val="center"/>
        <w:rPr>
          <w:rFonts w:ascii="GHEA Grapalat" w:hAnsi="GHEA Grapalat" w:cs="Arial"/>
          <w:b/>
          <w:sz w:val="20"/>
          <w:lang w:val="es-ES"/>
        </w:rPr>
      </w:pPr>
      <w:r w:rsidRPr="00DE1E5A">
        <w:rPr>
          <w:rFonts w:ascii="GHEA Grapalat" w:hAnsi="GHEA Grapalat"/>
          <w:b/>
          <w:sz w:val="20"/>
          <w:lang w:val="es-ES"/>
        </w:rPr>
        <w:t xml:space="preserve">5.   </w:t>
      </w:r>
      <w:r w:rsidRPr="00DE1E5A">
        <w:rPr>
          <w:rFonts w:ascii="GHEA Grapalat" w:hAnsi="GHEA Grapalat" w:cs="Sylfaen"/>
          <w:b/>
          <w:sz w:val="20"/>
          <w:lang w:val="es-ES"/>
        </w:rPr>
        <w:t>ՀԱՅՏԻ</w:t>
      </w:r>
      <w:r w:rsidRPr="00DE1E5A">
        <w:rPr>
          <w:rFonts w:ascii="GHEA Grapalat" w:hAnsi="GHEA Grapalat" w:cs="Arial"/>
          <w:b/>
          <w:sz w:val="20"/>
          <w:lang w:val="es-ES"/>
        </w:rPr>
        <w:t xml:space="preserve">   </w:t>
      </w:r>
      <w:r w:rsidRPr="00DE1E5A">
        <w:rPr>
          <w:rFonts w:ascii="GHEA Grapalat" w:hAnsi="GHEA Grapalat" w:cs="Sylfaen"/>
          <w:b/>
          <w:sz w:val="20"/>
          <w:lang w:val="es-ES"/>
        </w:rPr>
        <w:t>ԳՆԱՅԻՆ</w:t>
      </w:r>
      <w:r w:rsidRPr="00DE1E5A">
        <w:rPr>
          <w:rFonts w:ascii="GHEA Grapalat" w:hAnsi="GHEA Grapalat" w:cs="Arial"/>
          <w:b/>
          <w:sz w:val="20"/>
          <w:lang w:val="es-ES"/>
        </w:rPr>
        <w:t xml:space="preserve">  </w:t>
      </w:r>
      <w:r w:rsidRPr="00DE1E5A">
        <w:rPr>
          <w:rFonts w:ascii="GHEA Grapalat" w:hAnsi="GHEA Grapalat" w:cs="Sylfaen"/>
          <w:b/>
          <w:sz w:val="20"/>
          <w:lang w:val="es-ES"/>
        </w:rPr>
        <w:t>ԱՌԱՋԱՐԿԸ</w:t>
      </w:r>
      <w:r w:rsidRPr="00DE1E5A">
        <w:rPr>
          <w:rFonts w:ascii="GHEA Grapalat" w:hAnsi="GHEA Grapalat" w:cs="Arial"/>
          <w:b/>
          <w:sz w:val="20"/>
          <w:lang w:val="es-ES"/>
        </w:rPr>
        <w:t xml:space="preserve"> </w:t>
      </w:r>
    </w:p>
    <w:p w:rsidR="00024088" w:rsidRPr="00DE1E5A" w:rsidRDefault="00024088" w:rsidP="00024088">
      <w:pPr>
        <w:jc w:val="center"/>
        <w:rPr>
          <w:rFonts w:ascii="GHEA Grapalat" w:hAnsi="GHEA Grapalat" w:cs="Arial"/>
          <w:b/>
          <w:sz w:val="20"/>
          <w:lang w:val="es-ES"/>
        </w:rPr>
      </w:pPr>
    </w:p>
    <w:p w:rsidR="00024088" w:rsidRPr="00DE1E5A" w:rsidRDefault="00024088" w:rsidP="00024088">
      <w:pPr>
        <w:ind w:firstLine="567"/>
        <w:jc w:val="both"/>
        <w:rPr>
          <w:rFonts w:ascii="GHEA Grapalat" w:hAnsi="GHEA Grapalat"/>
          <w:sz w:val="20"/>
          <w:lang w:val="es-ES"/>
        </w:rPr>
      </w:pPr>
      <w:r w:rsidRPr="00DE1E5A">
        <w:rPr>
          <w:rFonts w:ascii="GHEA Grapalat" w:hAnsi="GHEA Grapalat" w:cs="Sylfaen"/>
          <w:sz w:val="20"/>
          <w:lang w:val="es-ES"/>
        </w:rPr>
        <w:lastRenderedPageBreak/>
        <w:t xml:space="preserve">5.1 </w:t>
      </w:r>
      <w:r w:rsidRPr="002152AB">
        <w:rPr>
          <w:rFonts w:ascii="GHEA Grapalat" w:hAnsi="GHEA Grapalat" w:cs="Sylfaen"/>
          <w:sz w:val="20"/>
          <w:lang w:val="hy-AM"/>
        </w:rPr>
        <w:t>Առաջարկվող</w:t>
      </w:r>
      <w:r w:rsidRPr="00DE1E5A">
        <w:rPr>
          <w:rFonts w:ascii="GHEA Grapalat" w:hAnsi="GHEA Grapalat" w:cs="Sylfaen"/>
          <w:sz w:val="20"/>
          <w:lang w:val="es-ES"/>
        </w:rPr>
        <w:t xml:space="preserve"> </w:t>
      </w:r>
      <w:r w:rsidRPr="002152AB">
        <w:rPr>
          <w:rFonts w:ascii="GHEA Grapalat" w:hAnsi="GHEA Grapalat" w:cs="Sylfaen"/>
          <w:sz w:val="20"/>
          <w:lang w:val="hy-AM"/>
        </w:rPr>
        <w:t>գինը</w:t>
      </w:r>
      <w:r w:rsidRPr="00DE1E5A">
        <w:rPr>
          <w:rFonts w:ascii="GHEA Grapalat" w:hAnsi="GHEA Grapalat" w:cs="Sylfaen"/>
          <w:sz w:val="20"/>
          <w:lang w:val="es-ES"/>
        </w:rPr>
        <w:t xml:space="preserve"> </w:t>
      </w:r>
      <w:r w:rsidRPr="002152AB">
        <w:rPr>
          <w:rFonts w:ascii="GHEA Grapalat" w:hAnsi="GHEA Grapalat" w:cs="Sylfaen"/>
          <w:sz w:val="20"/>
          <w:lang w:val="hy-AM"/>
        </w:rPr>
        <w:t>ապրանքի</w:t>
      </w:r>
      <w:r w:rsidRPr="00DE1E5A">
        <w:rPr>
          <w:rFonts w:ascii="GHEA Grapalat" w:hAnsi="GHEA Grapalat" w:cs="Sylfaen"/>
          <w:sz w:val="20"/>
          <w:lang w:val="es-ES"/>
        </w:rPr>
        <w:t xml:space="preserve"> </w:t>
      </w:r>
      <w:r w:rsidRPr="002152AB">
        <w:rPr>
          <w:rFonts w:ascii="GHEA Grapalat" w:hAnsi="GHEA Grapalat" w:cs="Sylfaen"/>
          <w:sz w:val="20"/>
          <w:lang w:val="hy-AM"/>
        </w:rPr>
        <w:t>արժեքից</w:t>
      </w:r>
      <w:r w:rsidRPr="00DE1E5A">
        <w:rPr>
          <w:rFonts w:ascii="GHEA Grapalat" w:hAnsi="GHEA Grapalat" w:cs="Sylfaen"/>
          <w:sz w:val="20"/>
          <w:lang w:val="es-ES"/>
        </w:rPr>
        <w:t xml:space="preserve"> </w:t>
      </w:r>
      <w:r w:rsidRPr="002152AB">
        <w:rPr>
          <w:rFonts w:ascii="GHEA Grapalat" w:hAnsi="GHEA Grapalat" w:cs="Sylfaen"/>
          <w:sz w:val="20"/>
          <w:lang w:val="hy-AM"/>
        </w:rPr>
        <w:t>բացի</w:t>
      </w:r>
      <w:r w:rsidRPr="00DE1E5A">
        <w:rPr>
          <w:rFonts w:ascii="GHEA Grapalat" w:hAnsi="GHEA Grapalat" w:cs="Sylfaen"/>
          <w:sz w:val="20"/>
          <w:lang w:val="es-ES"/>
        </w:rPr>
        <w:t xml:space="preserve"> </w:t>
      </w:r>
      <w:r w:rsidRPr="002152AB">
        <w:rPr>
          <w:rFonts w:ascii="GHEA Grapalat" w:hAnsi="GHEA Grapalat" w:cs="Sylfaen"/>
          <w:sz w:val="20"/>
          <w:lang w:val="hy-AM"/>
        </w:rPr>
        <w:t>ներառում</w:t>
      </w:r>
      <w:r w:rsidRPr="00DE1E5A">
        <w:rPr>
          <w:rFonts w:ascii="GHEA Grapalat" w:hAnsi="GHEA Grapalat" w:cs="Sylfaen"/>
          <w:sz w:val="20"/>
          <w:lang w:val="es-ES"/>
        </w:rPr>
        <w:t xml:space="preserve"> </w:t>
      </w:r>
      <w:r w:rsidRPr="002152AB">
        <w:rPr>
          <w:rFonts w:ascii="GHEA Grapalat" w:hAnsi="GHEA Grapalat" w:cs="Sylfaen"/>
          <w:sz w:val="20"/>
          <w:lang w:val="hy-AM"/>
        </w:rPr>
        <w:t>է</w:t>
      </w:r>
      <w:r w:rsidRPr="00DE1E5A">
        <w:rPr>
          <w:rFonts w:ascii="GHEA Grapalat" w:hAnsi="GHEA Grapalat" w:cs="Sylfaen"/>
          <w:sz w:val="20"/>
          <w:lang w:val="es-ES"/>
        </w:rPr>
        <w:t xml:space="preserve"> </w:t>
      </w:r>
      <w:r w:rsidRPr="002152AB">
        <w:rPr>
          <w:rFonts w:ascii="GHEA Grapalat" w:hAnsi="GHEA Grapalat" w:cs="Sylfaen"/>
          <w:sz w:val="20"/>
          <w:lang w:val="hy-AM"/>
        </w:rPr>
        <w:t>փոխադրման</w:t>
      </w:r>
      <w:r w:rsidRPr="00DE1E5A">
        <w:rPr>
          <w:rFonts w:ascii="GHEA Grapalat" w:hAnsi="GHEA Grapalat" w:cs="Sylfaen"/>
          <w:sz w:val="20"/>
          <w:lang w:val="es-ES"/>
        </w:rPr>
        <w:t xml:space="preserve">, </w:t>
      </w:r>
      <w:r w:rsidRPr="002152AB">
        <w:rPr>
          <w:rFonts w:ascii="GHEA Grapalat" w:hAnsi="GHEA Grapalat" w:cs="Sylfaen"/>
          <w:sz w:val="20"/>
          <w:lang w:val="hy-AM"/>
        </w:rPr>
        <w:t>ապահովագրման</w:t>
      </w:r>
      <w:r w:rsidRPr="00DE1E5A">
        <w:rPr>
          <w:rFonts w:ascii="GHEA Grapalat" w:hAnsi="GHEA Grapalat" w:cs="Sylfaen"/>
          <w:sz w:val="20"/>
          <w:lang w:val="es-ES"/>
        </w:rPr>
        <w:t xml:space="preserve">, </w:t>
      </w:r>
      <w:r w:rsidRPr="002152AB">
        <w:rPr>
          <w:rFonts w:ascii="GHEA Grapalat" w:hAnsi="GHEA Grapalat" w:cs="Sylfaen"/>
          <w:sz w:val="20"/>
          <w:lang w:val="hy-AM"/>
        </w:rPr>
        <w:t>տուրքերի</w:t>
      </w:r>
      <w:r w:rsidRPr="00DE1E5A">
        <w:rPr>
          <w:rFonts w:ascii="GHEA Grapalat" w:hAnsi="GHEA Grapalat" w:cs="Sylfaen"/>
          <w:sz w:val="20"/>
          <w:lang w:val="es-ES"/>
        </w:rPr>
        <w:t xml:space="preserve">, </w:t>
      </w:r>
      <w:r w:rsidRPr="002152AB">
        <w:rPr>
          <w:rFonts w:ascii="GHEA Grapalat" w:hAnsi="GHEA Grapalat" w:cs="Sylfaen"/>
          <w:sz w:val="20"/>
          <w:lang w:val="hy-AM"/>
        </w:rPr>
        <w:t>հարկերի</w:t>
      </w:r>
      <w:r w:rsidRPr="00DE1E5A">
        <w:rPr>
          <w:rFonts w:ascii="GHEA Grapalat" w:hAnsi="GHEA Grapalat" w:cs="Sylfaen"/>
          <w:sz w:val="20"/>
          <w:lang w:val="es-ES"/>
        </w:rPr>
        <w:t xml:space="preserve">, </w:t>
      </w:r>
      <w:r w:rsidRPr="002152AB">
        <w:rPr>
          <w:rFonts w:ascii="GHEA Grapalat" w:hAnsi="GHEA Grapalat" w:cs="Sylfaen"/>
          <w:sz w:val="20"/>
          <w:lang w:val="hy-AM"/>
        </w:rPr>
        <w:t>այլ</w:t>
      </w:r>
      <w:r w:rsidRPr="00DE1E5A">
        <w:rPr>
          <w:rFonts w:ascii="GHEA Grapalat" w:hAnsi="GHEA Grapalat" w:cs="Sylfaen"/>
          <w:sz w:val="20"/>
          <w:lang w:val="es-ES"/>
        </w:rPr>
        <w:t xml:space="preserve"> </w:t>
      </w:r>
      <w:r w:rsidRPr="002152AB">
        <w:rPr>
          <w:rFonts w:ascii="GHEA Grapalat" w:hAnsi="GHEA Grapalat" w:cs="Sylfaen"/>
          <w:sz w:val="20"/>
          <w:lang w:val="hy-AM"/>
        </w:rPr>
        <w:t>վճարումների</w:t>
      </w:r>
      <w:r w:rsidRPr="00DE1E5A">
        <w:rPr>
          <w:rFonts w:ascii="GHEA Grapalat" w:hAnsi="GHEA Grapalat" w:cs="Sylfaen"/>
          <w:sz w:val="20"/>
          <w:lang w:val="es-ES"/>
        </w:rPr>
        <w:t xml:space="preserve"> </w:t>
      </w:r>
      <w:r w:rsidRPr="002152AB">
        <w:rPr>
          <w:rFonts w:ascii="GHEA Grapalat" w:hAnsi="GHEA Grapalat" w:cs="Sylfaen"/>
          <w:sz w:val="20"/>
          <w:lang w:val="hy-AM"/>
        </w:rPr>
        <w:t>գծով</w:t>
      </w:r>
      <w:r w:rsidRPr="00DE1E5A">
        <w:rPr>
          <w:rFonts w:ascii="GHEA Grapalat" w:hAnsi="GHEA Grapalat" w:cs="Sylfaen"/>
          <w:sz w:val="20"/>
          <w:lang w:val="es-ES"/>
        </w:rPr>
        <w:t xml:space="preserve"> </w:t>
      </w:r>
      <w:r w:rsidRPr="002152AB">
        <w:rPr>
          <w:rFonts w:ascii="GHEA Grapalat" w:hAnsi="GHEA Grapalat" w:cs="Sylfaen"/>
          <w:sz w:val="20"/>
          <w:lang w:val="hy-AM"/>
        </w:rPr>
        <w:t>ծախսերը</w:t>
      </w:r>
      <w:r w:rsidRPr="00DE1E5A">
        <w:rPr>
          <w:rFonts w:ascii="GHEA Grapalat" w:hAnsi="GHEA Grapalat" w:cs="Sylfaen"/>
          <w:sz w:val="20"/>
          <w:lang w:val="es-ES"/>
        </w:rPr>
        <w:t xml:space="preserve"> </w:t>
      </w:r>
      <w:r w:rsidRPr="002152AB">
        <w:rPr>
          <w:rFonts w:ascii="GHEA Grapalat" w:hAnsi="GHEA Grapalat" w:cs="Sylfaen"/>
          <w:sz w:val="20"/>
          <w:lang w:val="hy-AM"/>
        </w:rPr>
        <w:t>և</w:t>
      </w:r>
      <w:r w:rsidRPr="00DE1E5A">
        <w:rPr>
          <w:rFonts w:ascii="GHEA Grapalat" w:hAnsi="GHEA Grapalat" w:cs="Sylfaen"/>
          <w:sz w:val="20"/>
          <w:lang w:val="es-ES"/>
        </w:rPr>
        <w:t xml:space="preserve"> </w:t>
      </w:r>
      <w:r w:rsidRPr="002152AB">
        <w:rPr>
          <w:rFonts w:ascii="GHEA Grapalat" w:hAnsi="GHEA Grapalat" w:cs="Sylfaen"/>
          <w:sz w:val="20"/>
          <w:lang w:val="hy-AM"/>
        </w:rPr>
        <w:t>չի</w:t>
      </w:r>
      <w:r w:rsidRPr="00DE1E5A">
        <w:rPr>
          <w:rFonts w:ascii="GHEA Grapalat" w:hAnsi="GHEA Grapalat" w:cs="Sylfaen"/>
          <w:sz w:val="20"/>
          <w:lang w:val="es-ES"/>
        </w:rPr>
        <w:t xml:space="preserve"> </w:t>
      </w:r>
      <w:r w:rsidRPr="002152AB">
        <w:rPr>
          <w:rFonts w:ascii="GHEA Grapalat" w:hAnsi="GHEA Grapalat" w:cs="Sylfaen"/>
          <w:sz w:val="20"/>
          <w:lang w:val="hy-AM"/>
        </w:rPr>
        <w:t>կարող</w:t>
      </w:r>
      <w:r w:rsidRPr="00DE1E5A">
        <w:rPr>
          <w:rFonts w:ascii="GHEA Grapalat" w:hAnsi="GHEA Grapalat" w:cs="Sylfaen"/>
          <w:sz w:val="20"/>
          <w:lang w:val="es-ES"/>
        </w:rPr>
        <w:t xml:space="preserve"> </w:t>
      </w:r>
      <w:r w:rsidRPr="002152AB">
        <w:rPr>
          <w:rFonts w:ascii="GHEA Grapalat" w:hAnsi="GHEA Grapalat" w:cs="Sylfaen"/>
          <w:sz w:val="20"/>
          <w:lang w:val="hy-AM"/>
        </w:rPr>
        <w:t>պակաս</w:t>
      </w:r>
      <w:r w:rsidRPr="00DE1E5A">
        <w:rPr>
          <w:rFonts w:ascii="GHEA Grapalat" w:hAnsi="GHEA Grapalat" w:cs="Sylfaen"/>
          <w:sz w:val="20"/>
          <w:lang w:val="es-ES"/>
        </w:rPr>
        <w:t xml:space="preserve"> </w:t>
      </w:r>
      <w:r w:rsidRPr="002152AB">
        <w:rPr>
          <w:rFonts w:ascii="GHEA Grapalat" w:hAnsi="GHEA Grapalat" w:cs="Sylfaen"/>
          <w:sz w:val="20"/>
          <w:lang w:val="hy-AM"/>
        </w:rPr>
        <w:t>լինել</w:t>
      </w:r>
      <w:r w:rsidRPr="00DE1E5A">
        <w:rPr>
          <w:rFonts w:ascii="GHEA Grapalat" w:hAnsi="GHEA Grapalat" w:cs="Sylfaen"/>
          <w:sz w:val="20"/>
          <w:lang w:val="es-ES"/>
        </w:rPr>
        <w:t xml:space="preserve"> </w:t>
      </w:r>
      <w:r w:rsidRPr="002152AB">
        <w:rPr>
          <w:rFonts w:ascii="GHEA Grapalat" w:hAnsi="GHEA Grapalat" w:cs="Sylfaen"/>
          <w:sz w:val="20"/>
          <w:lang w:val="hy-AM"/>
        </w:rPr>
        <w:t>դրանց</w:t>
      </w:r>
      <w:r w:rsidRPr="00DE1E5A">
        <w:rPr>
          <w:rFonts w:ascii="GHEA Grapalat" w:hAnsi="GHEA Grapalat" w:cs="Sylfaen"/>
          <w:sz w:val="20"/>
          <w:lang w:val="es-ES"/>
        </w:rPr>
        <w:t xml:space="preserve"> </w:t>
      </w:r>
      <w:r w:rsidRPr="002152AB">
        <w:rPr>
          <w:rFonts w:ascii="GHEA Grapalat" w:hAnsi="GHEA Grapalat" w:cs="Sylfaen"/>
          <w:sz w:val="20"/>
          <w:lang w:val="hy-AM"/>
        </w:rPr>
        <w:t>ինքնարժեքից</w:t>
      </w:r>
      <w:r w:rsidRPr="00DE1E5A">
        <w:rPr>
          <w:rFonts w:ascii="GHEA Grapalat" w:hAnsi="GHEA Grapalat" w:cs="Sylfaen"/>
          <w:sz w:val="20"/>
          <w:lang w:val="es-ES"/>
        </w:rPr>
        <w:t xml:space="preserve">: </w:t>
      </w:r>
      <w:r w:rsidRPr="002152AB">
        <w:rPr>
          <w:rFonts w:ascii="GHEA Grapalat" w:hAnsi="GHEA Grapalat" w:cs="Sylfaen"/>
          <w:sz w:val="20"/>
          <w:lang w:val="hy-AM"/>
        </w:rPr>
        <w:t>Առաջարկվող</w:t>
      </w:r>
      <w:r w:rsidRPr="00DE1E5A">
        <w:rPr>
          <w:rFonts w:ascii="GHEA Grapalat" w:hAnsi="GHEA Grapalat" w:cs="Sylfaen"/>
          <w:sz w:val="20"/>
          <w:lang w:val="es-ES"/>
        </w:rPr>
        <w:t xml:space="preserve"> </w:t>
      </w:r>
      <w:r w:rsidRPr="002152AB">
        <w:rPr>
          <w:rFonts w:ascii="GHEA Grapalat" w:hAnsi="GHEA Grapalat" w:cs="Sylfaen"/>
          <w:sz w:val="20"/>
          <w:lang w:val="hy-AM"/>
        </w:rPr>
        <w:t>գնի</w:t>
      </w:r>
      <w:r w:rsidRPr="00DE1E5A">
        <w:rPr>
          <w:rFonts w:ascii="GHEA Grapalat" w:hAnsi="GHEA Grapalat" w:cs="Sylfaen"/>
          <w:sz w:val="20"/>
          <w:lang w:val="es-ES"/>
        </w:rPr>
        <w:t xml:space="preserve">  </w:t>
      </w:r>
      <w:r w:rsidRPr="002152AB">
        <w:rPr>
          <w:rFonts w:ascii="GHEA Grapalat" w:hAnsi="GHEA Grapalat" w:cs="Sylfaen"/>
          <w:sz w:val="20"/>
          <w:lang w:val="hy-AM"/>
        </w:rPr>
        <w:t>հաշվարկը</w:t>
      </w:r>
      <w:r w:rsidRPr="00DE1E5A">
        <w:rPr>
          <w:rFonts w:ascii="GHEA Grapalat" w:hAnsi="GHEA Grapalat" w:cs="Sylfaen"/>
          <w:sz w:val="20"/>
          <w:lang w:val="es-ES"/>
        </w:rPr>
        <w:t xml:space="preserve"> </w:t>
      </w:r>
      <w:r w:rsidRPr="002152AB">
        <w:rPr>
          <w:rFonts w:ascii="GHEA Grapalat" w:hAnsi="GHEA Grapalat" w:cs="Sylfaen"/>
          <w:sz w:val="20"/>
          <w:lang w:val="hy-AM"/>
        </w:rPr>
        <w:t>պետք</w:t>
      </w:r>
      <w:r w:rsidRPr="00DE1E5A">
        <w:rPr>
          <w:rFonts w:ascii="GHEA Grapalat" w:hAnsi="GHEA Grapalat" w:cs="Sylfaen"/>
          <w:sz w:val="20"/>
          <w:lang w:val="es-ES"/>
        </w:rPr>
        <w:t xml:space="preserve"> </w:t>
      </w:r>
      <w:r w:rsidRPr="002152AB">
        <w:rPr>
          <w:rFonts w:ascii="GHEA Grapalat" w:hAnsi="GHEA Grapalat" w:cs="Sylfaen"/>
          <w:sz w:val="20"/>
          <w:lang w:val="hy-AM"/>
        </w:rPr>
        <w:t>է</w:t>
      </w:r>
      <w:r w:rsidRPr="00DE1E5A">
        <w:rPr>
          <w:rFonts w:ascii="GHEA Grapalat" w:hAnsi="GHEA Grapalat" w:cs="Sylfaen"/>
          <w:sz w:val="20"/>
          <w:lang w:val="es-ES"/>
        </w:rPr>
        <w:t xml:space="preserve"> </w:t>
      </w:r>
      <w:r w:rsidRPr="002152AB">
        <w:rPr>
          <w:rFonts w:ascii="GHEA Grapalat" w:hAnsi="GHEA Grapalat" w:cs="Sylfaen"/>
          <w:sz w:val="20"/>
          <w:lang w:val="hy-AM"/>
        </w:rPr>
        <w:t>ներկայացվի</w:t>
      </w:r>
      <w:r w:rsidRPr="00DE1E5A">
        <w:rPr>
          <w:rFonts w:ascii="GHEA Grapalat" w:hAnsi="GHEA Grapalat" w:cs="Sylfaen"/>
          <w:sz w:val="20"/>
          <w:lang w:val="es-ES"/>
        </w:rPr>
        <w:t xml:space="preserve"> </w:t>
      </w:r>
      <w:r w:rsidRPr="002152AB">
        <w:rPr>
          <w:rFonts w:ascii="GHEA Grapalat" w:hAnsi="GHEA Grapalat" w:cs="Sylfaen"/>
          <w:sz w:val="20"/>
          <w:lang w:val="hy-AM"/>
        </w:rPr>
        <w:t>հայտով</w:t>
      </w:r>
      <w:r w:rsidRPr="00DE1E5A">
        <w:rPr>
          <w:rFonts w:ascii="GHEA Grapalat" w:hAnsi="GHEA Grapalat"/>
          <w:sz w:val="20"/>
          <w:lang w:val="es-ES"/>
        </w:rPr>
        <w:t>:</w:t>
      </w:r>
    </w:p>
    <w:p w:rsidR="00024088" w:rsidRPr="00DE1E5A" w:rsidRDefault="00024088" w:rsidP="00024088">
      <w:pPr>
        <w:pStyle w:val="norm"/>
        <w:spacing w:line="240" w:lineRule="auto"/>
        <w:ind w:firstLine="567"/>
        <w:rPr>
          <w:rFonts w:ascii="GHEA Grapalat" w:hAnsi="GHEA Grapalat" w:cs="Sylfaen"/>
          <w:sz w:val="20"/>
          <w:szCs w:val="24"/>
          <w:lang w:val="es-ES" w:eastAsia="en-US"/>
        </w:rPr>
      </w:pPr>
      <w:r w:rsidRPr="00DE1E5A">
        <w:rPr>
          <w:rFonts w:ascii="GHEA Grapalat" w:hAnsi="GHEA Grapalat"/>
          <w:sz w:val="20"/>
          <w:lang w:val="es-ES"/>
        </w:rPr>
        <w:t>5.</w:t>
      </w:r>
      <w:r w:rsidRPr="00DE1E5A">
        <w:rPr>
          <w:rFonts w:ascii="GHEA Grapalat" w:hAnsi="GHEA Grapalat"/>
          <w:sz w:val="20"/>
          <w:lang w:val="hy-AM"/>
        </w:rPr>
        <w:t>2</w:t>
      </w:r>
      <w:r w:rsidRPr="00DE1E5A">
        <w:rPr>
          <w:rFonts w:ascii="GHEA Grapalat" w:hAnsi="GHEA Grapalat" w:cs="Sylfaen"/>
          <w:sz w:val="20"/>
          <w:lang w:val="es-ES"/>
        </w:rPr>
        <w:t xml:space="preserve"> Մ</w:t>
      </w:r>
      <w:r w:rsidRPr="00DE1E5A">
        <w:rPr>
          <w:rFonts w:ascii="GHEA Grapalat" w:hAnsi="GHEA Grapalat" w:cs="Sylfaen"/>
          <w:sz w:val="20"/>
          <w:szCs w:val="24"/>
          <w:lang w:val="hy-AM" w:eastAsia="en-US"/>
        </w:rPr>
        <w:t xml:space="preserve">ասնակիցը գնային առաջարկը ներկայացնում է </w:t>
      </w:r>
      <w:r w:rsidRPr="00DE1E5A">
        <w:rPr>
          <w:rFonts w:ascii="GHEA Grapalat" w:hAnsi="GHEA Grapalat" w:cs="Sylfaen"/>
          <w:sz w:val="20"/>
        </w:rPr>
        <w:t>արժեք</w:t>
      </w:r>
      <w:r w:rsidRPr="00DE1E5A">
        <w:rPr>
          <w:rFonts w:ascii="GHEA Grapalat" w:hAnsi="GHEA Grapalat" w:cs="Sylfaen"/>
          <w:sz w:val="20"/>
          <w:lang w:val="es-ES"/>
        </w:rPr>
        <w:t xml:space="preserve"> (</w:t>
      </w:r>
      <w:r w:rsidRPr="00DE1E5A">
        <w:rPr>
          <w:rFonts w:ascii="GHEA Grapalat" w:hAnsi="GHEA Grapalat" w:cs="Sylfaen"/>
          <w:sz w:val="20"/>
        </w:rPr>
        <w:t>ինքնարժեքի</w:t>
      </w:r>
      <w:r w:rsidRPr="00DE1E5A">
        <w:rPr>
          <w:rFonts w:ascii="GHEA Grapalat" w:hAnsi="GHEA Grapalat" w:cs="Sylfaen"/>
          <w:sz w:val="20"/>
          <w:lang w:val="es-ES"/>
        </w:rPr>
        <w:t xml:space="preserve"> </w:t>
      </w:r>
      <w:r w:rsidRPr="00DE1E5A">
        <w:rPr>
          <w:rFonts w:ascii="GHEA Grapalat" w:hAnsi="GHEA Grapalat" w:cs="Sylfaen"/>
          <w:sz w:val="20"/>
        </w:rPr>
        <w:t>և</w:t>
      </w:r>
      <w:r w:rsidRPr="00DE1E5A">
        <w:rPr>
          <w:rFonts w:ascii="GHEA Grapalat" w:hAnsi="GHEA Grapalat" w:cs="Sylfaen"/>
          <w:sz w:val="20"/>
          <w:lang w:val="es-ES"/>
        </w:rPr>
        <w:t xml:space="preserve"> </w:t>
      </w:r>
      <w:r w:rsidRPr="00DE1E5A">
        <w:rPr>
          <w:rFonts w:ascii="GHEA Grapalat" w:hAnsi="GHEA Grapalat" w:cs="Sylfaen"/>
          <w:sz w:val="20"/>
        </w:rPr>
        <w:t>կանխատեսվող</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հանրագումարը</w:t>
      </w:r>
      <w:r w:rsidRPr="00DE1E5A">
        <w:rPr>
          <w:rFonts w:ascii="GHEA Grapalat" w:hAnsi="GHEA Grapalat" w:cs="Sylfaen"/>
          <w:sz w:val="20"/>
          <w:lang w:val="es-ES"/>
        </w:rPr>
        <w:t>)</w:t>
      </w:r>
      <w:r w:rsidRPr="00DE1E5A">
        <w:rPr>
          <w:rFonts w:ascii="GHEA Grapalat" w:hAnsi="GHEA Grapalat" w:cs="Sylfaen"/>
          <w:szCs w:val="22"/>
          <w:lang w:val="es-ES"/>
        </w:rPr>
        <w:t xml:space="preserve"> </w:t>
      </w:r>
      <w:r w:rsidRPr="00DE1E5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DE1E5A">
        <w:rPr>
          <w:rFonts w:ascii="GHEA Grapalat" w:hAnsi="GHEA Grapalat" w:cs="Sylfaen"/>
          <w:sz w:val="20"/>
          <w:szCs w:val="24"/>
          <w:lang w:eastAsia="en-US"/>
        </w:rPr>
        <w:t>Ա</w:t>
      </w:r>
      <w:r w:rsidRPr="00DE1E5A">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DE1E5A">
        <w:rPr>
          <w:rFonts w:ascii="GHEA Grapalat" w:hAnsi="GHEA Grapalat" w:cs="Sylfaen"/>
          <w:sz w:val="20"/>
          <w:szCs w:val="24"/>
          <w:lang w:eastAsia="en-US"/>
        </w:rPr>
        <w:t>մ</w:t>
      </w:r>
      <w:r w:rsidRPr="00DE1E5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DE1E5A">
        <w:rPr>
          <w:rFonts w:ascii="GHEA Grapalat" w:hAnsi="GHEA Grapalat" w:cs="Sylfaen"/>
          <w:sz w:val="20"/>
          <w:szCs w:val="24"/>
          <w:lang w:val="es-ES" w:eastAsia="en-US"/>
        </w:rPr>
        <w:t xml:space="preserve"> </w:t>
      </w:r>
      <w:r w:rsidRPr="00DE1E5A">
        <w:rPr>
          <w:rFonts w:ascii="GHEA Grapalat" w:hAnsi="GHEA Grapalat" w:cs="Sylfaen"/>
          <w:sz w:val="20"/>
          <w:lang w:val="ru-RU"/>
        </w:rPr>
        <w:t>ներկայաց</w:t>
      </w:r>
      <w:r w:rsidRPr="00DE1E5A">
        <w:rPr>
          <w:rFonts w:ascii="GHEA Grapalat" w:hAnsi="GHEA Grapalat" w:cs="Sylfaen"/>
          <w:sz w:val="20"/>
        </w:rPr>
        <w:t>վող</w:t>
      </w:r>
      <w:r w:rsidRPr="00DE1E5A">
        <w:rPr>
          <w:rFonts w:ascii="GHEA Grapalat" w:hAnsi="GHEA Grapalat" w:cs="Sylfaen"/>
          <w:sz w:val="20"/>
          <w:lang w:val="es-ES"/>
        </w:rPr>
        <w:t xml:space="preserve"> </w:t>
      </w:r>
      <w:r w:rsidRPr="00DE1E5A">
        <w:rPr>
          <w:rFonts w:ascii="GHEA Grapalat" w:hAnsi="GHEA Grapalat" w:cs="Sylfaen"/>
          <w:sz w:val="20"/>
          <w:lang w:val="ru-RU"/>
        </w:rPr>
        <w:t>գնային</w:t>
      </w:r>
      <w:r w:rsidRPr="00DE1E5A">
        <w:rPr>
          <w:rFonts w:ascii="GHEA Grapalat" w:hAnsi="GHEA Grapalat" w:cs="Sylfaen"/>
          <w:sz w:val="20"/>
          <w:lang w:val="es-ES"/>
        </w:rPr>
        <w:t xml:space="preserve"> </w:t>
      </w:r>
      <w:r w:rsidRPr="00DE1E5A">
        <w:rPr>
          <w:rFonts w:ascii="GHEA Grapalat" w:hAnsi="GHEA Grapalat" w:cs="Sylfaen"/>
          <w:sz w:val="20"/>
          <w:lang w:val="ru-RU"/>
        </w:rPr>
        <w:t>առաջարկում</w:t>
      </w:r>
      <w:r w:rsidRPr="00DE1E5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DE1E5A">
        <w:rPr>
          <w:rFonts w:ascii="GHEA Grapalat" w:hAnsi="GHEA Grapalat" w:cs="Sylfaen"/>
          <w:sz w:val="20"/>
          <w:szCs w:val="24"/>
          <w:lang w:val="es-ES" w:eastAsia="en-US"/>
        </w:rPr>
        <w:t xml:space="preserve"> </w:t>
      </w:r>
    </w:p>
    <w:p w:rsidR="00024088" w:rsidRPr="00DE1E5A" w:rsidRDefault="00024088" w:rsidP="00024088">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es-ES" w:eastAsia="en-US"/>
        </w:rPr>
        <w:t>Մ</w:t>
      </w:r>
      <w:r w:rsidRPr="00DE1E5A">
        <w:rPr>
          <w:rFonts w:ascii="GHEA Grapalat" w:hAnsi="GHEA Grapalat" w:cs="Sylfaen"/>
          <w:sz w:val="20"/>
          <w:szCs w:val="24"/>
          <w:lang w:val="hy-AM" w:eastAsia="en-US"/>
        </w:rPr>
        <w:t>ասնակիցների գնային առաջարկների գնահատում</w:t>
      </w:r>
      <w:r w:rsidRPr="00DE1E5A">
        <w:rPr>
          <w:rFonts w:ascii="GHEA Grapalat" w:hAnsi="GHEA Grapalat" w:cs="Sylfaen"/>
          <w:sz w:val="20"/>
          <w:szCs w:val="24"/>
          <w:lang w:eastAsia="en-US"/>
        </w:rPr>
        <w:t>ն</w:t>
      </w:r>
      <w:r w:rsidRPr="00DE1E5A">
        <w:rPr>
          <w:rFonts w:ascii="GHEA Grapalat" w:hAnsi="GHEA Grapalat" w:cs="Sylfaen"/>
          <w:sz w:val="20"/>
          <w:szCs w:val="24"/>
          <w:lang w:val="hy-AM" w:eastAsia="en-US"/>
        </w:rPr>
        <w:t xml:space="preserve"> </w:t>
      </w:r>
      <w:r w:rsidRPr="00DE1E5A">
        <w:rPr>
          <w:rFonts w:ascii="GHEA Grapalat" w:hAnsi="GHEA Grapalat" w:cs="Sylfaen"/>
          <w:sz w:val="20"/>
          <w:szCs w:val="24"/>
          <w:lang w:eastAsia="en-US"/>
        </w:rPr>
        <w:t>ու</w:t>
      </w:r>
      <w:r w:rsidRPr="00DE1E5A">
        <w:rPr>
          <w:rFonts w:ascii="GHEA Grapalat" w:hAnsi="GHEA Grapalat" w:cs="Sylfaen"/>
          <w:sz w:val="20"/>
          <w:szCs w:val="24"/>
          <w:lang w:val="hy-AM" w:eastAsia="en-US"/>
        </w:rPr>
        <w:t xml:space="preserve"> համեմատումն իրականացվում </w:t>
      </w:r>
      <w:r w:rsidRPr="00DE1E5A">
        <w:rPr>
          <w:rFonts w:ascii="GHEA Grapalat" w:hAnsi="GHEA Grapalat" w:cs="Sylfaen"/>
          <w:sz w:val="20"/>
          <w:szCs w:val="24"/>
          <w:lang w:eastAsia="en-US"/>
        </w:rPr>
        <w:t>են</w:t>
      </w:r>
      <w:r w:rsidRPr="00DE1E5A">
        <w:rPr>
          <w:rFonts w:ascii="GHEA Grapalat" w:hAnsi="GHEA Grapalat" w:cs="Sylfaen"/>
          <w:sz w:val="20"/>
          <w:szCs w:val="24"/>
          <w:lang w:val="hy-AM" w:eastAsia="en-US"/>
        </w:rPr>
        <w:t xml:space="preserve"> առանց սույն կետում նշված հարկի գումարի հաշվարկման</w:t>
      </w:r>
      <w:r w:rsidRPr="00DE1E5A">
        <w:rPr>
          <w:rFonts w:ascii="GHEA Grapalat" w:hAnsi="GHEA Grapalat" w:cs="Sylfaen"/>
          <w:sz w:val="20"/>
          <w:szCs w:val="24"/>
          <w:lang w:val="es-ES" w:eastAsia="en-US"/>
        </w:rPr>
        <w:t xml:space="preserve">: </w:t>
      </w:r>
      <w:r w:rsidRPr="00DE1E5A">
        <w:rPr>
          <w:rFonts w:ascii="GHEA Grapalat" w:hAnsi="GHEA Grapalat" w:cs="Sylfaen"/>
          <w:sz w:val="20"/>
          <w:szCs w:val="24"/>
          <w:lang w:val="hy-AM" w:eastAsia="en-US"/>
        </w:rPr>
        <w:t>Ընդ որում, մասնակցի հայտը ենթակա չէ մերժման, եթե`</w:t>
      </w:r>
    </w:p>
    <w:p w:rsidR="00024088" w:rsidRPr="00DE1E5A" w:rsidRDefault="00024088" w:rsidP="00024088">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024088" w:rsidRPr="00DE1E5A" w:rsidRDefault="00024088" w:rsidP="00024088">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024088" w:rsidRPr="00DE1E5A" w:rsidRDefault="00024088" w:rsidP="00024088">
      <w:pPr>
        <w:pStyle w:val="norm"/>
        <w:spacing w:line="240" w:lineRule="auto"/>
        <w:rPr>
          <w:rFonts w:ascii="GHEA Grapalat" w:hAnsi="GHEA Grapalat" w:cs="Sylfaen"/>
          <w:sz w:val="20"/>
          <w:szCs w:val="24"/>
          <w:lang w:val="hy-AM" w:eastAsia="en-US"/>
        </w:rPr>
      </w:pPr>
      <w:r w:rsidRPr="00DE1E5A">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024088" w:rsidRPr="00DE1E5A" w:rsidRDefault="00024088" w:rsidP="00024088">
      <w:pPr>
        <w:pStyle w:val="norm"/>
        <w:spacing w:line="240" w:lineRule="auto"/>
        <w:ind w:firstLine="567"/>
        <w:rPr>
          <w:rFonts w:ascii="GHEA Grapalat" w:hAnsi="GHEA Grapalat"/>
          <w:sz w:val="20"/>
          <w:lang w:val="es-ES"/>
        </w:rPr>
      </w:pPr>
      <w:r w:rsidRPr="00DE1E5A">
        <w:rPr>
          <w:rFonts w:ascii="GHEA Grapalat" w:hAnsi="GHEA Grapalat"/>
          <w:sz w:val="20"/>
          <w:lang w:val="es-ES"/>
        </w:rPr>
        <w:t>5.</w:t>
      </w:r>
      <w:r w:rsidRPr="00DE1E5A">
        <w:rPr>
          <w:rFonts w:ascii="GHEA Grapalat" w:hAnsi="GHEA Grapalat"/>
          <w:sz w:val="20"/>
          <w:lang w:val="hy-AM"/>
        </w:rPr>
        <w:t>3</w:t>
      </w:r>
      <w:r w:rsidRPr="00DE1E5A">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Pr>
          <w:rFonts w:ascii="GHEA Grapalat" w:hAnsi="GHEA Grapalat"/>
          <w:sz w:val="20"/>
          <w:lang w:val="es-ES"/>
        </w:rPr>
        <w:t>:</w:t>
      </w:r>
      <w:r w:rsidRPr="00DE1E5A">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024088" w:rsidRPr="00DE1E5A" w:rsidRDefault="00024088" w:rsidP="00024088">
      <w:pPr>
        <w:pStyle w:val="23"/>
        <w:spacing w:line="240" w:lineRule="auto"/>
        <w:ind w:firstLine="567"/>
        <w:rPr>
          <w:rFonts w:ascii="GHEA Grapalat" w:hAnsi="GHEA Grapalat"/>
          <w:lang w:val="es-ES"/>
        </w:rPr>
      </w:pPr>
    </w:p>
    <w:p w:rsidR="00024088" w:rsidRPr="00DE1E5A" w:rsidRDefault="00024088" w:rsidP="00024088">
      <w:pPr>
        <w:jc w:val="center"/>
        <w:rPr>
          <w:rFonts w:ascii="GHEA Grapalat" w:hAnsi="GHEA Grapalat"/>
          <w:b/>
          <w:sz w:val="20"/>
          <w:lang w:val="es-ES"/>
        </w:rPr>
      </w:pPr>
      <w:r w:rsidRPr="00DE1E5A">
        <w:rPr>
          <w:rFonts w:ascii="GHEA Grapalat" w:hAnsi="GHEA Grapalat"/>
          <w:b/>
          <w:sz w:val="20"/>
          <w:lang w:val="es-ES"/>
        </w:rPr>
        <w:t xml:space="preserve">6. </w:t>
      </w:r>
      <w:r w:rsidRPr="00DE1E5A">
        <w:rPr>
          <w:rFonts w:ascii="GHEA Grapalat" w:hAnsi="GHEA Grapalat"/>
          <w:b/>
          <w:sz w:val="20"/>
        </w:rPr>
        <w:t>ՀԱՅՏԻ</w:t>
      </w:r>
      <w:r w:rsidRPr="00DE1E5A">
        <w:rPr>
          <w:rFonts w:ascii="GHEA Grapalat" w:hAnsi="GHEA Grapalat"/>
          <w:b/>
          <w:sz w:val="20"/>
          <w:lang w:val="es-ES"/>
        </w:rPr>
        <w:t xml:space="preserve"> </w:t>
      </w:r>
      <w:r w:rsidRPr="00DE1E5A">
        <w:rPr>
          <w:rFonts w:ascii="GHEA Grapalat" w:hAnsi="GHEA Grapalat"/>
          <w:b/>
          <w:sz w:val="20"/>
        </w:rPr>
        <w:t>ԳՈՐԾՈՂՈՒԹՅԱՆ</w:t>
      </w:r>
      <w:r w:rsidRPr="00DE1E5A">
        <w:rPr>
          <w:rFonts w:ascii="GHEA Grapalat" w:hAnsi="GHEA Grapalat"/>
          <w:b/>
          <w:sz w:val="20"/>
          <w:lang w:val="es-ES"/>
        </w:rPr>
        <w:t xml:space="preserve"> </w:t>
      </w:r>
      <w:r w:rsidRPr="00DE1E5A">
        <w:rPr>
          <w:rFonts w:ascii="GHEA Grapalat" w:hAnsi="GHEA Grapalat"/>
          <w:b/>
          <w:sz w:val="20"/>
        </w:rPr>
        <w:t>ԺԱՄԿԵՏԸ</w:t>
      </w:r>
      <w:r w:rsidRPr="00DE1E5A">
        <w:rPr>
          <w:rFonts w:ascii="GHEA Grapalat" w:hAnsi="GHEA Grapalat"/>
          <w:b/>
          <w:sz w:val="20"/>
          <w:lang w:val="es-ES"/>
        </w:rPr>
        <w:t xml:space="preserve">, </w:t>
      </w:r>
      <w:r w:rsidRPr="00DE1E5A">
        <w:rPr>
          <w:rFonts w:ascii="GHEA Grapalat" w:hAnsi="GHEA Grapalat"/>
          <w:b/>
          <w:sz w:val="20"/>
        </w:rPr>
        <w:t>ՀԱՅՏԵՐՈՒՄ</w:t>
      </w:r>
      <w:r w:rsidRPr="00DE1E5A">
        <w:rPr>
          <w:rFonts w:ascii="GHEA Grapalat" w:hAnsi="GHEA Grapalat"/>
          <w:b/>
          <w:sz w:val="20"/>
          <w:lang w:val="es-ES"/>
        </w:rPr>
        <w:t xml:space="preserve"> </w:t>
      </w:r>
      <w:r w:rsidRPr="00DE1E5A">
        <w:rPr>
          <w:rFonts w:ascii="GHEA Grapalat" w:hAnsi="GHEA Grapalat"/>
          <w:b/>
          <w:sz w:val="20"/>
        </w:rPr>
        <w:t>ՓՈՓՈԽՈՒԹՅՈՒՆ</w:t>
      </w:r>
      <w:r w:rsidRPr="00DE1E5A">
        <w:rPr>
          <w:rFonts w:ascii="GHEA Grapalat" w:hAnsi="GHEA Grapalat"/>
          <w:b/>
          <w:sz w:val="20"/>
          <w:lang w:val="es-ES"/>
        </w:rPr>
        <w:t xml:space="preserve"> </w:t>
      </w:r>
      <w:r w:rsidRPr="00DE1E5A">
        <w:rPr>
          <w:rFonts w:ascii="GHEA Grapalat" w:hAnsi="GHEA Grapalat"/>
          <w:b/>
          <w:sz w:val="20"/>
        </w:rPr>
        <w:t>ԿԱՏԱՐԵԼՈՒ</w:t>
      </w:r>
    </w:p>
    <w:p w:rsidR="00024088" w:rsidRPr="00DE1E5A" w:rsidRDefault="00024088" w:rsidP="00024088">
      <w:pPr>
        <w:jc w:val="center"/>
        <w:rPr>
          <w:rFonts w:ascii="GHEA Grapalat" w:hAnsi="GHEA Grapalat"/>
          <w:b/>
          <w:sz w:val="20"/>
          <w:lang w:val="es-ES"/>
        </w:rPr>
      </w:pPr>
      <w:r w:rsidRPr="00DE1E5A">
        <w:rPr>
          <w:rFonts w:ascii="GHEA Grapalat" w:hAnsi="GHEA Grapalat"/>
          <w:b/>
          <w:sz w:val="20"/>
        </w:rPr>
        <w:t>ԵՎ</w:t>
      </w:r>
      <w:r w:rsidRPr="00DE1E5A">
        <w:rPr>
          <w:rFonts w:ascii="GHEA Grapalat" w:hAnsi="GHEA Grapalat"/>
          <w:b/>
          <w:sz w:val="20"/>
          <w:lang w:val="es-ES"/>
        </w:rPr>
        <w:t xml:space="preserve"> </w:t>
      </w:r>
      <w:r w:rsidRPr="00DE1E5A">
        <w:rPr>
          <w:rFonts w:ascii="GHEA Grapalat" w:hAnsi="GHEA Grapalat"/>
          <w:b/>
          <w:sz w:val="20"/>
        </w:rPr>
        <w:t>ԴՐԱՆՔ</w:t>
      </w:r>
      <w:r w:rsidRPr="00DE1E5A">
        <w:rPr>
          <w:rFonts w:ascii="GHEA Grapalat" w:hAnsi="GHEA Grapalat"/>
          <w:b/>
          <w:sz w:val="20"/>
          <w:lang w:val="es-ES"/>
        </w:rPr>
        <w:t xml:space="preserve"> </w:t>
      </w:r>
      <w:r w:rsidRPr="00DE1E5A">
        <w:rPr>
          <w:rFonts w:ascii="GHEA Grapalat" w:hAnsi="GHEA Grapalat"/>
          <w:b/>
          <w:sz w:val="20"/>
        </w:rPr>
        <w:t>ՀԵՏ</w:t>
      </w:r>
      <w:r w:rsidRPr="00DE1E5A">
        <w:rPr>
          <w:rFonts w:ascii="GHEA Grapalat" w:hAnsi="GHEA Grapalat"/>
          <w:b/>
          <w:sz w:val="20"/>
          <w:lang w:val="es-ES"/>
        </w:rPr>
        <w:t xml:space="preserve"> </w:t>
      </w:r>
      <w:r w:rsidRPr="00DE1E5A">
        <w:rPr>
          <w:rFonts w:ascii="GHEA Grapalat" w:hAnsi="GHEA Grapalat"/>
          <w:b/>
          <w:sz w:val="20"/>
        </w:rPr>
        <w:t>ՎԵՐՑՆԵԼՈՒ</w:t>
      </w:r>
      <w:r w:rsidRPr="00DE1E5A">
        <w:rPr>
          <w:rFonts w:ascii="GHEA Grapalat" w:hAnsi="GHEA Grapalat"/>
          <w:b/>
          <w:sz w:val="20"/>
          <w:lang w:val="es-ES"/>
        </w:rPr>
        <w:t xml:space="preserve"> </w:t>
      </w:r>
      <w:r w:rsidRPr="00DE1E5A">
        <w:rPr>
          <w:rFonts w:ascii="GHEA Grapalat" w:hAnsi="GHEA Grapalat"/>
          <w:b/>
          <w:sz w:val="20"/>
        </w:rPr>
        <w:t>ԿԱՐԳԸ</w:t>
      </w:r>
    </w:p>
    <w:p w:rsidR="00024088" w:rsidRPr="00DE1E5A" w:rsidRDefault="00024088" w:rsidP="00024088">
      <w:pPr>
        <w:pStyle w:val="a3"/>
        <w:spacing w:line="240" w:lineRule="auto"/>
        <w:ind w:firstLine="567"/>
        <w:rPr>
          <w:rFonts w:ascii="GHEA Grapalat" w:hAnsi="GHEA Grapalat"/>
          <w:b/>
          <w:lang w:val="af-ZA"/>
        </w:rPr>
      </w:pPr>
    </w:p>
    <w:p w:rsidR="00024088" w:rsidRPr="00DE1E5A" w:rsidRDefault="00024088" w:rsidP="00024088">
      <w:pPr>
        <w:pStyle w:val="a3"/>
        <w:spacing w:line="240" w:lineRule="auto"/>
        <w:ind w:firstLine="567"/>
        <w:rPr>
          <w:rFonts w:ascii="GHEA Grapalat" w:hAnsi="GHEA Grapalat" w:cs="Sylfaen"/>
          <w:i w:val="0"/>
          <w:szCs w:val="24"/>
          <w:lang w:val="af-ZA"/>
        </w:rPr>
      </w:pPr>
      <w:r w:rsidRPr="00DE1E5A">
        <w:rPr>
          <w:rFonts w:ascii="GHEA Grapalat" w:hAnsi="GHEA Grapalat"/>
          <w:i w:val="0"/>
          <w:lang w:val="af-ZA"/>
        </w:rPr>
        <w:t>6.1</w:t>
      </w:r>
      <w:r w:rsidRPr="00DE1E5A">
        <w:rPr>
          <w:rFonts w:ascii="GHEA Grapalat" w:hAnsi="GHEA Grapalat"/>
          <w:lang w:val="af-ZA"/>
        </w:rPr>
        <w:t xml:space="preserve">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31-</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վավեր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Օրենքին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կնքումը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կողմից</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վերցնելը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մերժումը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սույն </w:t>
      </w:r>
      <w:r w:rsidRPr="00DE1E5A">
        <w:rPr>
          <w:rFonts w:ascii="GHEA Grapalat" w:hAnsi="GHEA Grapalat" w:cs="Sylfaen"/>
          <w:i w:val="0"/>
          <w:szCs w:val="24"/>
          <w:lang w:val="ru-RU"/>
        </w:rPr>
        <w:t>ընթացակարգը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չկայացած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հայտարարվելը։</w:t>
      </w:r>
    </w:p>
    <w:p w:rsidR="00024088" w:rsidRPr="00DE1E5A" w:rsidRDefault="00024088" w:rsidP="00024088">
      <w:pPr>
        <w:pStyle w:val="a3"/>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 xml:space="preserve">6.2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31-</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ասնակիցը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1-ին մասի 4.2 </w:t>
      </w:r>
      <w:r w:rsidRPr="00DE1E5A">
        <w:rPr>
          <w:rFonts w:ascii="GHEA Grapalat" w:hAnsi="GHEA Grapalat" w:cs="Sylfaen"/>
          <w:i w:val="0"/>
          <w:szCs w:val="24"/>
          <w:lang w:val="ru-RU"/>
        </w:rPr>
        <w:t>կետում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նշված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վերջնաժամկետը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վերցնել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p>
    <w:p w:rsidR="00024088" w:rsidRPr="00DE1E5A" w:rsidRDefault="00024088" w:rsidP="00024088">
      <w:pPr>
        <w:ind w:firstLine="567"/>
        <w:jc w:val="center"/>
        <w:rPr>
          <w:rFonts w:ascii="GHEA Grapalat" w:hAnsi="GHEA Grapalat"/>
          <w:b/>
          <w:sz w:val="20"/>
          <w:lang w:val="af-ZA"/>
        </w:rPr>
      </w:pPr>
    </w:p>
    <w:p w:rsidR="00024088" w:rsidRPr="00DE1E5A" w:rsidRDefault="00024088" w:rsidP="00024088">
      <w:pPr>
        <w:ind w:firstLine="567"/>
        <w:jc w:val="center"/>
        <w:rPr>
          <w:rFonts w:ascii="GHEA Grapalat" w:hAnsi="GHEA Grapalat"/>
          <w:b/>
          <w:sz w:val="20"/>
          <w:lang w:val="af-ZA"/>
        </w:rPr>
      </w:pPr>
    </w:p>
    <w:p w:rsidR="00024088" w:rsidRPr="00DE1E5A" w:rsidRDefault="00024088" w:rsidP="00024088">
      <w:pPr>
        <w:ind w:firstLine="567"/>
        <w:jc w:val="center"/>
        <w:rPr>
          <w:rFonts w:ascii="GHEA Grapalat" w:hAnsi="GHEA Grapalat"/>
          <w:b/>
          <w:sz w:val="20"/>
          <w:lang w:val="hy-AM"/>
        </w:rPr>
      </w:pPr>
      <w:r w:rsidRPr="00DE1E5A">
        <w:rPr>
          <w:rFonts w:ascii="GHEA Grapalat" w:hAnsi="GHEA Grapalat"/>
          <w:b/>
          <w:sz w:val="20"/>
          <w:lang w:val="af-ZA"/>
        </w:rPr>
        <w:t>7.  ՀԱՅՏԵՐԻ ԲԱՑՈՒՄԸ</w:t>
      </w:r>
      <w:r w:rsidRPr="00DE1E5A">
        <w:rPr>
          <w:rFonts w:ascii="GHEA Grapalat" w:hAnsi="GHEA Grapalat"/>
          <w:b/>
          <w:sz w:val="20"/>
          <w:lang w:val="hy-AM"/>
        </w:rPr>
        <w:t xml:space="preserve">, </w:t>
      </w:r>
      <w:r w:rsidRPr="00DE1E5A">
        <w:rPr>
          <w:rFonts w:ascii="GHEA Grapalat" w:hAnsi="GHEA Grapalat"/>
          <w:b/>
          <w:sz w:val="20"/>
          <w:lang w:val="af-ZA"/>
        </w:rPr>
        <w:t xml:space="preserve">ԳՆԱՀԱՏՈՒՄԸ  ԵՎ  </w:t>
      </w:r>
    </w:p>
    <w:p w:rsidR="00024088" w:rsidRPr="00DE1E5A" w:rsidRDefault="00024088" w:rsidP="00024088">
      <w:pPr>
        <w:ind w:firstLine="567"/>
        <w:jc w:val="center"/>
        <w:rPr>
          <w:rFonts w:ascii="GHEA Grapalat" w:hAnsi="GHEA Grapalat"/>
          <w:b/>
          <w:sz w:val="20"/>
          <w:lang w:val="af-ZA"/>
        </w:rPr>
      </w:pPr>
      <w:r w:rsidRPr="00DE1E5A">
        <w:rPr>
          <w:rFonts w:ascii="GHEA Grapalat" w:hAnsi="GHEA Grapalat"/>
          <w:b/>
          <w:sz w:val="20"/>
          <w:lang w:val="af-ZA"/>
        </w:rPr>
        <w:t xml:space="preserve">ԱՐԴՅՈՒՆՔՆԵՐԻ ԱՄՓՈՓՈՒՄԸ </w:t>
      </w:r>
    </w:p>
    <w:p w:rsidR="00024088" w:rsidRPr="00DE1E5A" w:rsidRDefault="00024088" w:rsidP="00024088">
      <w:pPr>
        <w:ind w:firstLine="567"/>
        <w:jc w:val="both"/>
        <w:rPr>
          <w:rFonts w:ascii="GHEA Grapalat" w:hAnsi="GHEA Grapalat"/>
          <w:b/>
          <w:sz w:val="20"/>
          <w:lang w:val="af-ZA"/>
        </w:rPr>
      </w:pPr>
    </w:p>
    <w:p w:rsidR="00024088" w:rsidRPr="00DE1E5A" w:rsidRDefault="00024088" w:rsidP="00024088">
      <w:pPr>
        <w:pStyle w:val="23"/>
        <w:spacing w:line="240" w:lineRule="auto"/>
        <w:ind w:firstLine="567"/>
        <w:rPr>
          <w:rFonts w:ascii="GHEA Grapalat" w:hAnsi="GHEA Grapalat" w:cs="Tahoma"/>
        </w:rPr>
      </w:pPr>
      <w:r w:rsidRPr="00DE1E5A">
        <w:rPr>
          <w:rFonts w:ascii="GHEA Grapalat" w:hAnsi="GHEA Grapalat"/>
        </w:rPr>
        <w:t xml:space="preserve">7.1 </w:t>
      </w:r>
      <w:r w:rsidRPr="00DE1E5A">
        <w:rPr>
          <w:rFonts w:ascii="GHEA Grapalat" w:hAnsi="GHEA Grapalat" w:cs="Sylfaen"/>
          <w:lang w:val="ru-RU"/>
        </w:rPr>
        <w:t>Հայտերի</w:t>
      </w:r>
      <w:r w:rsidRPr="00DE1E5A">
        <w:rPr>
          <w:rFonts w:ascii="GHEA Grapalat" w:hAnsi="GHEA Grapalat" w:cs="Sylfaen"/>
        </w:rPr>
        <w:t xml:space="preserve"> </w:t>
      </w:r>
      <w:r w:rsidRPr="00DE1E5A">
        <w:rPr>
          <w:rFonts w:ascii="GHEA Grapalat" w:hAnsi="GHEA Grapalat" w:cs="Sylfaen"/>
          <w:lang w:val="ru-RU"/>
        </w:rPr>
        <w:t>բացումը</w:t>
      </w:r>
      <w:r w:rsidRPr="00DE1E5A">
        <w:rPr>
          <w:rFonts w:ascii="GHEA Grapalat" w:hAnsi="GHEA Grapalat" w:cs="Sylfaen"/>
        </w:rPr>
        <w:t xml:space="preserve"> </w:t>
      </w:r>
      <w:r w:rsidRPr="00DE1E5A">
        <w:rPr>
          <w:rFonts w:ascii="GHEA Grapalat" w:hAnsi="GHEA Grapalat" w:cs="Sylfaen"/>
          <w:lang w:val="ru-RU"/>
        </w:rPr>
        <w:t>կկատարվի</w:t>
      </w:r>
      <w:r w:rsidRPr="00DE1E5A">
        <w:rPr>
          <w:rFonts w:ascii="GHEA Grapalat" w:hAnsi="GHEA Grapalat" w:cs="Sylfaen"/>
        </w:rPr>
        <w:t xml:space="preserve"> </w:t>
      </w:r>
      <w:r>
        <w:rPr>
          <w:rFonts w:ascii="GHEA Grapalat" w:hAnsi="GHEA Grapalat" w:cs="Sylfaen"/>
        </w:rPr>
        <w:t>հանձնաժողովի հայտերի բացման նիստում՝</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հայտարարությունը</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հրավերը</w:t>
      </w:r>
      <w:r w:rsidRPr="00DE1E5A">
        <w:rPr>
          <w:rFonts w:ascii="GHEA Grapalat" w:hAnsi="GHEA Grapalat" w:cs="Sylfaen"/>
          <w:szCs w:val="24"/>
        </w:rPr>
        <w:t xml:space="preserve"> </w:t>
      </w:r>
      <w:r>
        <w:rPr>
          <w:rFonts w:ascii="GHEA Grapalat" w:hAnsi="GHEA Grapalat" w:cs="Sylfaen"/>
          <w:szCs w:val="24"/>
        </w:rPr>
        <w:t xml:space="preserve">տեղեկագրում </w:t>
      </w:r>
      <w:r w:rsidRPr="00DE1E5A">
        <w:rPr>
          <w:rFonts w:ascii="GHEA Grapalat" w:hAnsi="GHEA Grapalat" w:cs="Sylfaen"/>
          <w:szCs w:val="24"/>
          <w:lang w:val="en-US"/>
        </w:rPr>
        <w:t>հ</w:t>
      </w:r>
      <w:r w:rsidRPr="00DE1E5A">
        <w:rPr>
          <w:rFonts w:ascii="GHEA Grapalat" w:hAnsi="GHEA Grapalat" w:cs="Sylfaen"/>
          <w:szCs w:val="24"/>
          <w:lang w:val="ru-RU"/>
        </w:rPr>
        <w:t>րապարակվելու</w:t>
      </w:r>
      <w:r w:rsidRPr="00DE1E5A">
        <w:rPr>
          <w:rFonts w:ascii="GHEA Grapalat" w:hAnsi="GHEA Grapalat" w:cs="Sylfaen"/>
          <w:szCs w:val="24"/>
        </w:rPr>
        <w:t xml:space="preserve"> </w:t>
      </w:r>
      <w:r w:rsidRPr="00DE1E5A">
        <w:rPr>
          <w:rFonts w:ascii="GHEA Grapalat" w:hAnsi="GHEA Grapalat" w:cs="Sylfaen"/>
          <w:szCs w:val="24"/>
          <w:lang w:val="en-US"/>
        </w:rPr>
        <w:t>օրվանից</w:t>
      </w:r>
      <w:r w:rsidRPr="00DE1E5A">
        <w:rPr>
          <w:rFonts w:ascii="GHEA Grapalat" w:hAnsi="GHEA Grapalat" w:cs="Sylfaen"/>
          <w:szCs w:val="24"/>
        </w:rPr>
        <w:t xml:space="preserve"> </w:t>
      </w:r>
      <w:r w:rsidRPr="00DE1E5A">
        <w:rPr>
          <w:rFonts w:ascii="GHEA Grapalat" w:hAnsi="GHEA Grapalat" w:cs="Sylfaen"/>
          <w:szCs w:val="24"/>
          <w:lang w:val="ru-RU"/>
        </w:rPr>
        <w:t>հաշված</w:t>
      </w:r>
      <w:r w:rsidR="000502F1">
        <w:rPr>
          <w:rFonts w:ascii="GHEA Grapalat" w:hAnsi="GHEA Grapalat" w:cs="Sylfaen"/>
          <w:szCs w:val="24"/>
        </w:rPr>
        <w:t xml:space="preserve"> 7-</w:t>
      </w:r>
      <w:r w:rsidRPr="00DE1E5A">
        <w:rPr>
          <w:rFonts w:ascii="GHEA Grapalat" w:hAnsi="GHEA Grapalat" w:cs="Sylfaen"/>
          <w:szCs w:val="24"/>
          <w:lang w:val="ru-RU"/>
        </w:rPr>
        <w:t>րդ</w:t>
      </w:r>
      <w:r w:rsidRPr="00DE1E5A">
        <w:rPr>
          <w:rFonts w:ascii="GHEA Grapalat" w:hAnsi="GHEA Grapalat" w:cs="Sylfaen"/>
          <w:szCs w:val="24"/>
        </w:rPr>
        <w:t xml:space="preserve"> </w:t>
      </w:r>
      <w:r w:rsidRPr="00DE1E5A">
        <w:rPr>
          <w:rFonts w:ascii="GHEA Grapalat" w:hAnsi="GHEA Grapalat" w:cs="Sylfaen"/>
          <w:szCs w:val="24"/>
          <w:lang w:val="ru-RU"/>
        </w:rPr>
        <w:t>օրվա</w:t>
      </w:r>
      <w:r w:rsidRPr="00DE1E5A">
        <w:rPr>
          <w:rFonts w:ascii="GHEA Grapalat" w:hAnsi="GHEA Grapalat" w:cs="Sylfaen"/>
          <w:szCs w:val="24"/>
        </w:rPr>
        <w:t xml:space="preserve"> </w:t>
      </w:r>
      <w:r w:rsidRPr="00DE1E5A">
        <w:rPr>
          <w:rFonts w:ascii="GHEA Grapalat" w:hAnsi="GHEA Grapalat" w:cs="Sylfaen"/>
          <w:szCs w:val="24"/>
          <w:lang w:val="ru-RU"/>
        </w:rPr>
        <w:t>ժամը</w:t>
      </w:r>
      <w:r w:rsidR="00482615">
        <w:rPr>
          <w:rFonts w:ascii="GHEA Grapalat" w:hAnsi="GHEA Grapalat" w:cs="Sylfaen"/>
          <w:szCs w:val="24"/>
        </w:rPr>
        <w:t>14</w:t>
      </w:r>
      <w:r w:rsidR="000502F1">
        <w:rPr>
          <w:rFonts w:ascii="GHEA Grapalat" w:hAnsi="GHEA Grapalat" w:cs="Sylfaen"/>
          <w:szCs w:val="24"/>
        </w:rPr>
        <w:t>:00</w:t>
      </w:r>
      <w:r w:rsidRPr="00DE1E5A">
        <w:rPr>
          <w:rFonts w:ascii="GHEA Grapalat" w:hAnsi="GHEA Grapalat" w:cs="Sylfaen"/>
          <w:szCs w:val="24"/>
        </w:rPr>
        <w:t>-</w:t>
      </w:r>
      <w:r w:rsidRPr="00DE1E5A">
        <w:rPr>
          <w:rFonts w:ascii="GHEA Grapalat" w:hAnsi="GHEA Grapalat" w:cs="Sylfaen"/>
          <w:szCs w:val="24"/>
          <w:lang w:val="en-US"/>
        </w:rPr>
        <w:t>ի</w:t>
      </w:r>
      <w:r w:rsidRPr="00DE1E5A">
        <w:rPr>
          <w:rFonts w:ascii="GHEA Grapalat" w:hAnsi="GHEA Grapalat" w:cs="Sylfaen"/>
          <w:szCs w:val="24"/>
          <w:lang w:val="ru-RU"/>
        </w:rPr>
        <w:t>ն։</w:t>
      </w:r>
      <w:r w:rsidRPr="00DE1E5A">
        <w:rPr>
          <w:rFonts w:ascii="GHEA Grapalat" w:hAnsi="GHEA Grapalat" w:cs="Sylfaen"/>
          <w:szCs w:val="24"/>
        </w:rPr>
        <w:t xml:space="preserve"> </w:t>
      </w:r>
    </w:p>
    <w:p w:rsidR="00024088" w:rsidRPr="002152AB" w:rsidRDefault="00024088" w:rsidP="00024088">
      <w:pPr>
        <w:ind w:firstLine="567"/>
        <w:jc w:val="both"/>
        <w:rPr>
          <w:ins w:id="7" w:author="User" w:date="2019-06-02T21:54:00Z"/>
          <w:rFonts w:ascii="GHEA Grapalat" w:hAnsi="GHEA Grapalat" w:cs="Sylfaen"/>
          <w:sz w:val="20"/>
          <w:lang w:val="af-ZA"/>
        </w:rPr>
      </w:pPr>
      <w:r w:rsidRPr="00DE1E5A">
        <w:rPr>
          <w:rFonts w:ascii="GHEA Grapalat" w:hAnsi="GHEA Grapalat" w:cs="Sylfaen"/>
          <w:sz w:val="20"/>
          <w:lang w:val="ru-RU"/>
        </w:rPr>
        <w:t>Հայտերի</w:t>
      </w:r>
      <w:r w:rsidRPr="00DE1E5A">
        <w:rPr>
          <w:rFonts w:ascii="GHEA Grapalat" w:hAnsi="GHEA Grapalat" w:cs="Sylfaen"/>
          <w:sz w:val="20"/>
          <w:lang w:val="af-ZA"/>
        </w:rPr>
        <w:t xml:space="preserve"> </w:t>
      </w:r>
      <w:r w:rsidRPr="00DE1E5A">
        <w:rPr>
          <w:rFonts w:ascii="GHEA Grapalat" w:hAnsi="GHEA Grapalat" w:cs="Sylfaen"/>
          <w:sz w:val="20"/>
          <w:lang w:val="ru-RU"/>
        </w:rPr>
        <w:t>բացման</w:t>
      </w:r>
      <w:r w:rsidRPr="00DE1E5A">
        <w:rPr>
          <w:rFonts w:ascii="GHEA Grapalat" w:hAnsi="GHEA Grapalat" w:cs="Sylfaen"/>
          <w:sz w:val="20"/>
          <w:lang w:val="af-ZA"/>
        </w:rPr>
        <w:t xml:space="preserve"> </w:t>
      </w:r>
      <w:r w:rsidRPr="00DE1E5A">
        <w:rPr>
          <w:rFonts w:ascii="GHEA Grapalat" w:hAnsi="GHEA Grapalat" w:cs="Sylfaen"/>
          <w:sz w:val="20"/>
          <w:lang w:val="ru-RU"/>
        </w:rPr>
        <w:t>նիստում</w:t>
      </w:r>
      <w:ins w:id="8" w:author="User" w:date="2019-06-02T21:54:00Z">
        <w:r>
          <w:rPr>
            <w:rFonts w:ascii="GHEA Grapalat" w:hAnsi="GHEA Grapalat" w:cs="Sylfaen"/>
            <w:sz w:val="20"/>
          </w:rPr>
          <w:t>՝</w:t>
        </w:r>
      </w:ins>
    </w:p>
    <w:p w:rsidR="00024088" w:rsidRPr="00DE1E5A" w:rsidRDefault="00024088" w:rsidP="00024088">
      <w:pPr>
        <w:ind w:firstLine="567"/>
        <w:jc w:val="both"/>
        <w:rPr>
          <w:rFonts w:ascii="GHEA Grapalat" w:hAnsi="GHEA Grapalat" w:cs="Sylfaen"/>
          <w:sz w:val="20"/>
          <w:lang w:val="hy-AM"/>
        </w:rPr>
      </w:pPr>
      <w:r w:rsidRPr="002152AB">
        <w:rPr>
          <w:rFonts w:ascii="GHEA Grapalat" w:hAnsi="GHEA Grapalat" w:cs="Sylfaen"/>
          <w:sz w:val="20"/>
          <w:lang w:val="af-ZA"/>
        </w:rPr>
        <w:t>1)</w:t>
      </w:r>
      <w:r w:rsidRPr="00DE1E5A">
        <w:rPr>
          <w:rFonts w:ascii="GHEA Grapalat" w:hAnsi="GHEA Grapalat" w:cs="Sylfaen"/>
          <w:sz w:val="20"/>
          <w:lang w:val="af-ZA"/>
        </w:rPr>
        <w:t xml:space="preserve"> </w:t>
      </w:r>
      <w:r w:rsidRPr="00DE1E5A">
        <w:rPr>
          <w:rFonts w:ascii="GHEA Grapalat" w:hAnsi="GHEA Grapalat" w:cs="Sylfaen"/>
          <w:sz w:val="20"/>
        </w:rPr>
        <w:t>հանձնաժողովի</w:t>
      </w:r>
      <w:r w:rsidRPr="00DE1E5A">
        <w:rPr>
          <w:rFonts w:ascii="GHEA Grapalat" w:hAnsi="GHEA Grapalat" w:cs="Sylfaen"/>
          <w:sz w:val="20"/>
          <w:lang w:val="af-ZA"/>
        </w:rPr>
        <w:t xml:space="preserve"> </w:t>
      </w:r>
      <w:r w:rsidRPr="00DE1E5A">
        <w:rPr>
          <w:rFonts w:ascii="GHEA Grapalat" w:hAnsi="GHEA Grapalat" w:cs="Sylfaen"/>
          <w:sz w:val="20"/>
        </w:rPr>
        <w:t>նախագահը</w:t>
      </w:r>
      <w:r w:rsidRPr="00DE1E5A">
        <w:rPr>
          <w:rFonts w:ascii="GHEA Grapalat" w:hAnsi="GHEA Grapalat" w:cs="Sylfaen"/>
          <w:sz w:val="20"/>
          <w:lang w:val="af-ZA"/>
        </w:rPr>
        <w:t xml:space="preserve"> (</w:t>
      </w:r>
      <w:r w:rsidRPr="00DE1E5A">
        <w:rPr>
          <w:rFonts w:ascii="GHEA Grapalat" w:hAnsi="GHEA Grapalat" w:cs="Sylfaen"/>
          <w:sz w:val="20"/>
          <w:lang w:val="hy-AM"/>
        </w:rPr>
        <w:t>նիստը</w:t>
      </w:r>
      <w:r w:rsidRPr="00DE1E5A">
        <w:rPr>
          <w:rFonts w:ascii="GHEA Grapalat" w:hAnsi="GHEA Grapalat" w:cs="Sylfaen"/>
          <w:sz w:val="20"/>
          <w:lang w:val="af-ZA"/>
        </w:rPr>
        <w:t xml:space="preserve"> </w:t>
      </w:r>
      <w:r w:rsidRPr="00DE1E5A">
        <w:rPr>
          <w:rFonts w:ascii="GHEA Grapalat" w:hAnsi="GHEA Grapalat" w:cs="Sylfaen"/>
          <w:sz w:val="20"/>
          <w:lang w:val="hy-AM"/>
        </w:rPr>
        <w:t>նախագահողը</w:t>
      </w:r>
      <w:r w:rsidRPr="00DE1E5A">
        <w:rPr>
          <w:rFonts w:ascii="GHEA Grapalat" w:hAnsi="GHEA Grapalat" w:cs="Sylfaen"/>
          <w:sz w:val="20"/>
          <w:lang w:val="af-ZA"/>
        </w:rPr>
        <w:t xml:space="preserve">) </w:t>
      </w:r>
      <w:r w:rsidRPr="00DE1E5A">
        <w:rPr>
          <w:rFonts w:ascii="GHEA Grapalat" w:hAnsi="GHEA Grapalat" w:cs="Sylfaen"/>
          <w:sz w:val="20"/>
          <w:lang w:val="hy-AM"/>
        </w:rPr>
        <w:t>նիստը</w:t>
      </w:r>
      <w:r w:rsidRPr="00DE1E5A">
        <w:rPr>
          <w:rFonts w:ascii="GHEA Grapalat" w:hAnsi="GHEA Grapalat" w:cs="Sylfaen"/>
          <w:sz w:val="20"/>
          <w:lang w:val="af-ZA"/>
        </w:rPr>
        <w:t xml:space="preserve"> </w:t>
      </w:r>
      <w:r w:rsidRPr="00DE1E5A">
        <w:rPr>
          <w:rFonts w:ascii="GHEA Grapalat" w:hAnsi="GHEA Grapalat" w:cs="Sylfaen"/>
          <w:sz w:val="20"/>
          <w:lang w:val="hy-AM"/>
        </w:rPr>
        <w:t>հայտարարում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բացված</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հրապա</w:t>
      </w:r>
      <w:r w:rsidRPr="00DE1E5A">
        <w:rPr>
          <w:rFonts w:ascii="GHEA Grapalat" w:hAnsi="GHEA Grapalat" w:cs="Sylfaen"/>
          <w:sz w:val="20"/>
          <w:lang w:val="hy-AM"/>
        </w:rPr>
        <w:softHyphen/>
        <w:t>րակում է գնման հայտով սահմանված</w:t>
      </w:r>
      <w:r w:rsidRPr="00DE1E5A">
        <w:rPr>
          <w:rFonts w:ascii="GHEA Grapalat" w:hAnsi="GHEA Grapalat" w:cs="Sylfaen"/>
          <w:sz w:val="20"/>
          <w:lang w:val="af-ZA"/>
        </w:rPr>
        <w:t>`</w:t>
      </w:r>
      <w:r w:rsidRPr="00DE1E5A">
        <w:rPr>
          <w:rFonts w:ascii="GHEA Grapalat" w:hAnsi="GHEA Grapalat" w:cs="Sylfaen"/>
          <w:sz w:val="20"/>
          <w:lang w:val="hy-AM"/>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ընթացակարգի</w:t>
      </w:r>
      <w:r w:rsidRPr="00DE1E5A">
        <w:rPr>
          <w:rFonts w:ascii="GHEA Grapalat" w:hAnsi="GHEA Grapalat" w:cs="Sylfaen"/>
          <w:sz w:val="20"/>
          <w:lang w:val="af-ZA"/>
        </w:rPr>
        <w:t xml:space="preserve"> </w:t>
      </w:r>
      <w:r w:rsidRPr="00DE1E5A">
        <w:rPr>
          <w:rFonts w:ascii="GHEA Grapalat" w:hAnsi="GHEA Grapalat" w:cs="Sylfaen"/>
          <w:sz w:val="20"/>
        </w:rPr>
        <w:t>շրջանակում</w:t>
      </w:r>
      <w:r w:rsidRPr="00DE1E5A">
        <w:rPr>
          <w:rFonts w:ascii="GHEA Grapalat" w:hAnsi="GHEA Grapalat" w:cs="Sylfaen"/>
          <w:sz w:val="20"/>
          <w:lang w:val="af-ZA"/>
        </w:rPr>
        <w:t xml:space="preserve"> </w:t>
      </w:r>
      <w:r w:rsidRPr="00DE1E5A">
        <w:rPr>
          <w:rFonts w:ascii="GHEA Grapalat" w:hAnsi="GHEA Grapalat" w:cs="Sylfaen"/>
          <w:sz w:val="20"/>
        </w:rPr>
        <w:t>գնվելիք</w:t>
      </w:r>
      <w:r w:rsidRPr="00DE1E5A">
        <w:rPr>
          <w:rFonts w:ascii="GHEA Grapalat" w:hAnsi="GHEA Grapalat" w:cs="Sylfaen"/>
          <w:sz w:val="20"/>
          <w:lang w:val="af-ZA"/>
        </w:rPr>
        <w:t xml:space="preserve"> </w:t>
      </w:r>
      <w:r w:rsidRPr="00DE1E5A">
        <w:rPr>
          <w:rFonts w:ascii="GHEA Grapalat" w:hAnsi="GHEA Grapalat" w:cs="Sylfaen"/>
          <w:sz w:val="20"/>
        </w:rPr>
        <w:t>ապրանքների</w:t>
      </w:r>
      <w:r w:rsidRPr="00DE1E5A">
        <w:rPr>
          <w:rFonts w:ascii="GHEA Grapalat" w:hAnsi="GHEA Grapalat" w:cs="Sylfaen"/>
          <w:sz w:val="20"/>
          <w:lang w:val="af-ZA"/>
        </w:rPr>
        <w:t xml:space="preserve"> </w:t>
      </w:r>
      <w:r w:rsidRPr="00DE1E5A">
        <w:rPr>
          <w:rFonts w:ascii="GHEA Grapalat" w:hAnsi="GHEA Grapalat" w:cs="Sylfaen"/>
          <w:sz w:val="20"/>
          <w:lang w:val="hy-AM"/>
        </w:rPr>
        <w:t>գինը՝</w:t>
      </w:r>
      <w:r w:rsidRPr="00DE1E5A">
        <w:rPr>
          <w:rFonts w:ascii="GHEA Grapalat" w:hAnsi="GHEA Grapalat" w:cs="Sylfaen"/>
          <w:sz w:val="20"/>
          <w:lang w:val="af-ZA"/>
        </w:rPr>
        <w:t xml:space="preserve"> </w:t>
      </w:r>
      <w:r w:rsidRPr="00DE1E5A">
        <w:rPr>
          <w:rFonts w:ascii="GHEA Grapalat" w:hAnsi="GHEA Grapalat" w:cs="Sylfaen"/>
          <w:sz w:val="20"/>
          <w:lang w:val="hy-AM"/>
        </w:rPr>
        <w:t>մեկ</w:t>
      </w:r>
      <w:r w:rsidRPr="00DE1E5A">
        <w:rPr>
          <w:rFonts w:ascii="GHEA Grapalat" w:hAnsi="GHEA Grapalat" w:cs="Sylfaen"/>
          <w:sz w:val="20"/>
          <w:lang w:val="af-ZA"/>
        </w:rPr>
        <w:t xml:space="preserve"> </w:t>
      </w:r>
      <w:r w:rsidRPr="00DE1E5A">
        <w:rPr>
          <w:rFonts w:ascii="GHEA Grapalat" w:hAnsi="GHEA Grapalat" w:cs="Sylfaen"/>
          <w:sz w:val="20"/>
          <w:lang w:val="hy-AM"/>
        </w:rPr>
        <w:t>թվով</w:t>
      </w:r>
      <w:r w:rsidRPr="00DE1E5A">
        <w:rPr>
          <w:rFonts w:ascii="GHEA Grapalat" w:hAnsi="GHEA Grapalat" w:cs="Sylfaen"/>
          <w:sz w:val="20"/>
          <w:lang w:val="af-ZA"/>
        </w:rPr>
        <w:t xml:space="preserve"> </w:t>
      </w:r>
      <w:r w:rsidRPr="00DE1E5A">
        <w:rPr>
          <w:rFonts w:ascii="GHEA Grapalat" w:hAnsi="GHEA Grapalat" w:cs="Sylfaen"/>
          <w:sz w:val="20"/>
          <w:lang w:val="hy-AM"/>
        </w:rPr>
        <w:t>արտահայտված</w:t>
      </w:r>
      <w:r w:rsidRPr="00DE1E5A">
        <w:rPr>
          <w:rFonts w:ascii="GHEA Grapalat" w:hAnsi="GHEA Grapalat" w:cs="Sylfaen"/>
          <w:sz w:val="20"/>
          <w:lang w:val="af-ZA"/>
        </w:rPr>
        <w:t xml:space="preserve">, </w:t>
      </w:r>
      <w:r w:rsidRPr="00DE1E5A">
        <w:rPr>
          <w:rFonts w:ascii="GHEA Grapalat" w:hAnsi="GHEA Grapalat" w:cs="Sylfaen"/>
          <w:sz w:val="20"/>
        </w:rPr>
        <w:t>ինչպես</w:t>
      </w:r>
      <w:r w:rsidRPr="00DE1E5A">
        <w:rPr>
          <w:rFonts w:ascii="GHEA Grapalat" w:hAnsi="GHEA Grapalat" w:cs="Sylfaen"/>
          <w:sz w:val="20"/>
          <w:lang w:val="af-ZA"/>
        </w:rPr>
        <w:t xml:space="preserve"> </w:t>
      </w:r>
      <w:r w:rsidRPr="00DE1E5A">
        <w:rPr>
          <w:rFonts w:ascii="GHEA Grapalat" w:hAnsi="GHEA Grapalat" w:cs="Sylfaen"/>
          <w:sz w:val="20"/>
        </w:rPr>
        <w:t>նաև</w:t>
      </w:r>
      <w:r w:rsidRPr="00DE1E5A">
        <w:rPr>
          <w:rFonts w:ascii="GHEA Grapalat" w:hAnsi="GHEA Grapalat" w:cs="Sylfaen"/>
          <w:sz w:val="20"/>
          <w:lang w:val="af-ZA"/>
        </w:rPr>
        <w:t xml:space="preserve"> </w:t>
      </w:r>
      <w:r w:rsidRPr="00DE1E5A">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ins w:id="9" w:author="User" w:date="2019-06-02T22:29:00Z">
        <w:r>
          <w:rPr>
            <w:rFonts w:ascii="GHEA Grapalat" w:hAnsi="GHEA Grapalat" w:cs="Sylfaen"/>
            <w:sz w:val="20"/>
            <w:lang w:val="af-ZA"/>
          </w:rPr>
          <w:t>.</w:t>
        </w:r>
      </w:ins>
      <w:del w:id="10" w:author="User" w:date="2019-06-02T22:29:00Z">
        <w:r w:rsidRPr="00DE1E5A" w:rsidDel="00B1655B">
          <w:rPr>
            <w:rFonts w:ascii="GHEA Grapalat" w:hAnsi="GHEA Grapalat" w:cs="Sylfaen"/>
            <w:sz w:val="20"/>
            <w:lang w:val="af-ZA"/>
          </w:rPr>
          <w:delText>:</w:delText>
        </w:r>
      </w:del>
    </w:p>
    <w:p w:rsidR="00024088" w:rsidRPr="00595447" w:rsidRDefault="00024088" w:rsidP="00024088">
      <w:pPr>
        <w:ind w:firstLine="375"/>
        <w:jc w:val="both"/>
        <w:rPr>
          <w:rFonts w:ascii="GHEA Grapalat" w:hAnsi="GHEA Grapalat"/>
          <w:sz w:val="20"/>
          <w:szCs w:val="20"/>
          <w:lang w:val="hy-AM"/>
        </w:rPr>
      </w:pPr>
      <w:r w:rsidRPr="00595447">
        <w:rPr>
          <w:rFonts w:ascii="GHEA Grapalat" w:hAnsi="GHEA Grapalat"/>
          <w:sz w:val="20"/>
          <w:szCs w:val="20"/>
          <w:lang w:val="hy-AM"/>
        </w:rPr>
        <w:t xml:space="preserve">2) </w:t>
      </w:r>
      <w:r w:rsidRPr="00595447">
        <w:rPr>
          <w:rFonts w:ascii="GHEA Grapalat" w:hAnsi="GHEA Grapalat" w:cs="Sylfaen"/>
          <w:sz w:val="20"/>
          <w:szCs w:val="20"/>
          <w:lang w:val="hy-AM"/>
        </w:rPr>
        <w:t>սույն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կետի</w:t>
      </w:r>
      <w:r w:rsidRPr="00595447">
        <w:rPr>
          <w:rFonts w:ascii="GHEA Grapalat" w:hAnsi="GHEA Grapalat"/>
          <w:sz w:val="20"/>
          <w:szCs w:val="20"/>
          <w:lang w:val="hy-AM"/>
        </w:rPr>
        <w:t xml:space="preserve"> 1-</w:t>
      </w:r>
      <w:r w:rsidRPr="00595447">
        <w:rPr>
          <w:rFonts w:ascii="GHEA Grapalat" w:hAnsi="GHEA Grapalat" w:cs="Sylfaen"/>
          <w:sz w:val="20"/>
          <w:szCs w:val="20"/>
          <w:lang w:val="hy-AM"/>
        </w:rPr>
        <w:t>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ենթակետում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նշված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փաստաթղթերը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նախագահին</w:t>
      </w:r>
      <w:r w:rsidRPr="00595447">
        <w:rPr>
          <w:rFonts w:ascii="GHEA Grapalat" w:hAnsi="GHEA Grapalat"/>
          <w:sz w:val="20"/>
          <w:szCs w:val="20"/>
          <w:lang w:val="hy-AM"/>
        </w:rPr>
        <w:t xml:space="preserve"> (նիստը նախագահողին) </w:t>
      </w:r>
      <w:r w:rsidRPr="00595447">
        <w:rPr>
          <w:rFonts w:ascii="GHEA Grapalat" w:hAnsi="GHEA Grapalat" w:cs="Sylfaen"/>
          <w:sz w:val="20"/>
          <w:szCs w:val="20"/>
          <w:lang w:val="hy-AM"/>
        </w:rPr>
        <w:t>փոխանցվելուց</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հետո</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հանձնաժողովը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գնահատում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է</w:t>
      </w:r>
      <w:r w:rsidRPr="00595447">
        <w:rPr>
          <w:rFonts w:ascii="GHEA Grapalat" w:hAnsi="GHEA Grapalat"/>
          <w:sz w:val="20"/>
          <w:szCs w:val="20"/>
          <w:lang w:val="hy-AM"/>
        </w:rPr>
        <w:t>`</w:t>
      </w:r>
    </w:p>
    <w:p w:rsidR="00024088" w:rsidRPr="00595447" w:rsidRDefault="00024088" w:rsidP="00024088">
      <w:pPr>
        <w:ind w:firstLine="375"/>
        <w:jc w:val="both"/>
        <w:rPr>
          <w:rFonts w:ascii="GHEA Grapalat" w:hAnsi="GHEA Grapalat"/>
          <w:sz w:val="20"/>
          <w:szCs w:val="20"/>
          <w:lang w:val="hy-AM"/>
        </w:rPr>
      </w:pPr>
      <w:r w:rsidRPr="00595447">
        <w:rPr>
          <w:rFonts w:ascii="GHEA Grapalat" w:hAnsi="GHEA Grapalat" w:cs="Sylfaen"/>
          <w:sz w:val="20"/>
          <w:szCs w:val="20"/>
          <w:lang w:val="hy-AM"/>
        </w:rPr>
        <w:lastRenderedPageBreak/>
        <w:t>ա</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պարունակող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ծրարները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կազմելու</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ներկայացնելու</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սահմանված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կարգին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բացում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գնահատված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հայտերը</w:t>
      </w:r>
      <w:r w:rsidRPr="00595447">
        <w:rPr>
          <w:rFonts w:ascii="GHEA Grapalat" w:hAnsi="GHEA Grapalat"/>
          <w:sz w:val="20"/>
          <w:szCs w:val="20"/>
          <w:lang w:val="hy-AM"/>
        </w:rPr>
        <w:t>,</w:t>
      </w:r>
    </w:p>
    <w:p w:rsidR="00024088" w:rsidRPr="00595447" w:rsidRDefault="00024088" w:rsidP="00024088">
      <w:pPr>
        <w:ind w:firstLine="375"/>
        <w:jc w:val="both"/>
        <w:rPr>
          <w:rFonts w:ascii="GHEA Grapalat" w:hAnsi="GHEA Grapalat"/>
          <w:sz w:val="20"/>
          <w:szCs w:val="20"/>
          <w:lang w:val="hy-AM"/>
        </w:rPr>
      </w:pPr>
      <w:r w:rsidRPr="00595447">
        <w:rPr>
          <w:rFonts w:ascii="GHEA Grapalat" w:hAnsi="GHEA Grapalat" w:cs="Sylfaen"/>
          <w:sz w:val="20"/>
          <w:szCs w:val="20"/>
          <w:lang w:val="hy-AM"/>
        </w:rPr>
        <w:t>բ</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բացված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յուրաքանչյուր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ծրարում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պահանջվող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նախատեսված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փաստաթղթերի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առկայությունը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դրանց</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կազմման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հրավերով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սահմանված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վավերապայմաններին</w:t>
      </w:r>
      <w:r w:rsidRPr="00595447">
        <w:rPr>
          <w:rFonts w:ascii="GHEA Grapalat" w:hAnsi="GHEA Grapalat"/>
          <w:sz w:val="20"/>
          <w:szCs w:val="20"/>
          <w:lang w:val="hy-AM"/>
        </w:rPr>
        <w:t>.</w:t>
      </w:r>
    </w:p>
    <w:p w:rsidR="00024088" w:rsidRPr="00595447" w:rsidRDefault="00024088" w:rsidP="00024088">
      <w:pPr>
        <w:ind w:firstLine="375"/>
        <w:jc w:val="both"/>
        <w:rPr>
          <w:rFonts w:ascii="GHEA Grapalat" w:hAnsi="GHEA Grapalat" w:cs="Sylfaen"/>
          <w:sz w:val="20"/>
          <w:lang w:val="hy-AM"/>
        </w:rPr>
      </w:pPr>
      <w:r w:rsidRPr="00595447">
        <w:rPr>
          <w:rFonts w:ascii="GHEA Grapalat" w:hAnsi="GHEA Grapalat"/>
          <w:sz w:val="20"/>
          <w:szCs w:val="20"/>
          <w:lang w:val="hy-AM"/>
        </w:rPr>
        <w:t xml:space="preserve">3) </w:t>
      </w:r>
      <w:r w:rsidRPr="00595447">
        <w:rPr>
          <w:rFonts w:ascii="GHEA Grapalat" w:hAnsi="GHEA Grapalat" w:cs="Sylfaen"/>
          <w:sz w:val="20"/>
          <w:szCs w:val="20"/>
          <w:lang w:val="hy-AM"/>
        </w:rPr>
        <w:t>հանձնաժողովի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նախագահը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հայտարարում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է</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ներկայացրած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մասնակիցների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գնային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առաջարկները՝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մեկ</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թվով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արտահայտված,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հիմք</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ընդունելով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տառերով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գրվածը:</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 xml:space="preserve">7.2 </w:t>
      </w:r>
      <w:r w:rsidRPr="002152AB">
        <w:rPr>
          <w:rFonts w:ascii="GHEA Grapalat" w:hAnsi="GHEA Grapalat" w:cs="Sylfaen"/>
          <w:sz w:val="20"/>
          <w:lang w:val="hy-AM"/>
        </w:rPr>
        <w:t>Հայտերը</w:t>
      </w:r>
      <w:r w:rsidRPr="00DE1E5A">
        <w:rPr>
          <w:rFonts w:ascii="GHEA Grapalat" w:hAnsi="GHEA Grapalat" w:cs="Sylfaen"/>
          <w:sz w:val="20"/>
          <w:lang w:val="af-ZA"/>
        </w:rPr>
        <w:t xml:space="preserve"> </w:t>
      </w:r>
      <w:r w:rsidRPr="002152AB">
        <w:rPr>
          <w:rFonts w:ascii="GHEA Grapalat" w:hAnsi="GHEA Grapalat" w:cs="Sylfaen"/>
          <w:sz w:val="20"/>
          <w:lang w:val="hy-AM"/>
        </w:rPr>
        <w:t>գնահատվում</w:t>
      </w:r>
      <w:r w:rsidRPr="00DE1E5A">
        <w:rPr>
          <w:rFonts w:ascii="GHEA Grapalat" w:hAnsi="GHEA Grapalat" w:cs="Sylfaen"/>
          <w:sz w:val="20"/>
          <w:lang w:val="af-ZA"/>
        </w:rPr>
        <w:t xml:space="preserve"> </w:t>
      </w:r>
      <w:r w:rsidRPr="002152AB">
        <w:rPr>
          <w:rFonts w:ascii="GHEA Grapalat" w:hAnsi="GHEA Grapalat" w:cs="Sylfaen"/>
          <w:sz w:val="20"/>
          <w:lang w:val="hy-AM"/>
        </w:rPr>
        <w:t>են</w:t>
      </w:r>
      <w:r w:rsidRPr="00DE1E5A">
        <w:rPr>
          <w:rFonts w:ascii="GHEA Grapalat" w:hAnsi="GHEA Grapalat" w:cs="Sylfaen"/>
          <w:sz w:val="20"/>
          <w:lang w:val="af-ZA"/>
        </w:rPr>
        <w:t xml:space="preserve"> </w:t>
      </w:r>
      <w:r w:rsidRPr="002152AB">
        <w:rPr>
          <w:rFonts w:ascii="GHEA Grapalat" w:hAnsi="GHEA Grapalat" w:cs="Sylfaen"/>
          <w:sz w:val="20"/>
          <w:lang w:val="hy-AM"/>
        </w:rPr>
        <w:t>սույն</w:t>
      </w:r>
      <w:r w:rsidRPr="00DE1E5A">
        <w:rPr>
          <w:rFonts w:ascii="GHEA Grapalat" w:hAnsi="GHEA Grapalat" w:cs="Sylfaen"/>
          <w:sz w:val="20"/>
          <w:lang w:val="af-ZA"/>
        </w:rPr>
        <w:t xml:space="preserve"> </w:t>
      </w:r>
      <w:r w:rsidRPr="002152AB">
        <w:rPr>
          <w:rFonts w:ascii="GHEA Grapalat" w:hAnsi="GHEA Grapalat" w:cs="Sylfaen"/>
          <w:sz w:val="20"/>
          <w:lang w:val="hy-AM"/>
        </w:rPr>
        <w:t>հրավերով</w:t>
      </w:r>
      <w:r w:rsidRPr="00DE1E5A">
        <w:rPr>
          <w:rFonts w:ascii="GHEA Grapalat" w:hAnsi="GHEA Grapalat" w:cs="Sylfaen"/>
          <w:sz w:val="20"/>
          <w:lang w:val="af-ZA"/>
        </w:rPr>
        <w:t xml:space="preserve"> </w:t>
      </w:r>
      <w:r w:rsidRPr="002152AB">
        <w:rPr>
          <w:rFonts w:ascii="GHEA Grapalat" w:hAnsi="GHEA Grapalat" w:cs="Sylfaen"/>
          <w:sz w:val="20"/>
          <w:lang w:val="hy-AM"/>
        </w:rPr>
        <w:t>սահմանված</w:t>
      </w:r>
      <w:r w:rsidRPr="00DE1E5A">
        <w:rPr>
          <w:rFonts w:ascii="GHEA Grapalat" w:hAnsi="GHEA Grapalat" w:cs="Sylfaen"/>
          <w:sz w:val="20"/>
          <w:lang w:val="af-ZA"/>
        </w:rPr>
        <w:t xml:space="preserve"> </w:t>
      </w:r>
      <w:r w:rsidRPr="002152AB">
        <w:rPr>
          <w:rFonts w:ascii="GHEA Grapalat" w:hAnsi="GHEA Grapalat" w:cs="Sylfaen"/>
          <w:sz w:val="20"/>
          <w:lang w:val="hy-AM"/>
        </w:rPr>
        <w:t>կարգով</w:t>
      </w:r>
      <w:r w:rsidRPr="00DE1E5A">
        <w:rPr>
          <w:rFonts w:ascii="GHEA Grapalat" w:hAnsi="GHEA Grapalat" w:cs="Sylfaen"/>
          <w:sz w:val="20"/>
          <w:lang w:val="af-ZA"/>
        </w:rPr>
        <w:t xml:space="preserve">: </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rPr>
        <w:t>Հայտերի</w:t>
      </w:r>
      <w:r w:rsidRPr="00DE1E5A">
        <w:rPr>
          <w:rFonts w:ascii="GHEA Grapalat" w:hAnsi="GHEA Grapalat" w:cs="Sylfaen"/>
          <w:sz w:val="20"/>
          <w:lang w:val="af-ZA"/>
        </w:rPr>
        <w:t xml:space="preserve"> </w:t>
      </w:r>
      <w:r w:rsidRPr="00DE1E5A">
        <w:rPr>
          <w:rFonts w:ascii="GHEA Grapalat" w:hAnsi="GHEA Grapalat" w:cs="Sylfaen"/>
          <w:sz w:val="20"/>
        </w:rPr>
        <w:t>գնահատումն</w:t>
      </w:r>
      <w:r w:rsidRPr="00DE1E5A">
        <w:rPr>
          <w:rFonts w:ascii="GHEA Grapalat" w:hAnsi="GHEA Grapalat" w:cs="Sylfaen"/>
          <w:sz w:val="20"/>
          <w:lang w:val="af-ZA"/>
        </w:rPr>
        <w:t xml:space="preserve"> </w:t>
      </w:r>
      <w:r w:rsidRPr="00DE1E5A">
        <w:rPr>
          <w:rFonts w:ascii="GHEA Grapalat" w:hAnsi="GHEA Grapalat" w:cs="Sylfaen"/>
          <w:sz w:val="20"/>
        </w:rPr>
        <w:t>իրականացվում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դրանց</w:t>
      </w:r>
      <w:r w:rsidRPr="00DE1E5A">
        <w:rPr>
          <w:rFonts w:ascii="GHEA Grapalat" w:hAnsi="GHEA Grapalat" w:cs="Sylfaen"/>
          <w:sz w:val="20"/>
          <w:lang w:val="af-ZA"/>
        </w:rPr>
        <w:t xml:space="preserve"> </w:t>
      </w:r>
      <w:r w:rsidRPr="00DE1E5A">
        <w:rPr>
          <w:rFonts w:ascii="GHEA Grapalat" w:hAnsi="GHEA Grapalat" w:cs="Sylfaen"/>
          <w:sz w:val="20"/>
        </w:rPr>
        <w:t>ներկայացման</w:t>
      </w:r>
      <w:r w:rsidRPr="00DE1E5A">
        <w:rPr>
          <w:rFonts w:ascii="GHEA Grapalat" w:hAnsi="GHEA Grapalat" w:cs="Sylfaen"/>
          <w:sz w:val="20"/>
          <w:lang w:val="af-ZA"/>
        </w:rPr>
        <w:t xml:space="preserve"> </w:t>
      </w:r>
      <w:r w:rsidRPr="00DE1E5A">
        <w:rPr>
          <w:rFonts w:ascii="GHEA Grapalat" w:hAnsi="GHEA Grapalat" w:cs="Sylfaen"/>
          <w:sz w:val="20"/>
        </w:rPr>
        <w:t>վերջնաժամկետը</w:t>
      </w:r>
      <w:r w:rsidRPr="00DE1E5A">
        <w:rPr>
          <w:rFonts w:ascii="GHEA Grapalat" w:hAnsi="GHEA Grapalat" w:cs="Sylfaen"/>
          <w:sz w:val="20"/>
          <w:lang w:val="af-ZA"/>
        </w:rPr>
        <w:t xml:space="preserve"> </w:t>
      </w:r>
      <w:r w:rsidRPr="00DE1E5A">
        <w:rPr>
          <w:rFonts w:ascii="GHEA Grapalat" w:hAnsi="GHEA Grapalat" w:cs="Sylfaen"/>
          <w:sz w:val="20"/>
        </w:rPr>
        <w:t>լրանալու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w:t>
      </w:r>
      <w:r w:rsidRPr="00DE1E5A">
        <w:rPr>
          <w:rFonts w:ascii="GHEA Grapalat" w:hAnsi="GHEA Grapalat" w:cs="Sylfaen"/>
          <w:sz w:val="20"/>
        </w:rPr>
        <w:t>հաշված</w:t>
      </w:r>
      <w:r w:rsidRPr="00DE1E5A">
        <w:rPr>
          <w:rFonts w:ascii="GHEA Grapalat" w:hAnsi="GHEA Grapalat" w:cs="Sylfaen"/>
          <w:sz w:val="20"/>
          <w:lang w:val="af-ZA"/>
        </w:rPr>
        <w:t xml:space="preserve"> </w:t>
      </w:r>
      <w:r w:rsidRPr="00DE1E5A">
        <w:rPr>
          <w:rFonts w:ascii="GHEA Grapalat" w:hAnsi="GHEA Grapalat" w:cs="Sylfaen"/>
          <w:sz w:val="20"/>
        </w:rPr>
        <w:t>մինչև</w:t>
      </w:r>
      <w:r w:rsidRPr="00DE1E5A">
        <w:rPr>
          <w:rFonts w:ascii="GHEA Grapalat" w:hAnsi="GHEA Grapalat" w:cs="Sylfaen"/>
          <w:sz w:val="20"/>
          <w:lang w:val="af-ZA"/>
        </w:rPr>
        <w:t xml:space="preserve"> </w:t>
      </w:r>
      <w:r w:rsidRPr="00DE1E5A">
        <w:rPr>
          <w:rFonts w:ascii="GHEA Grapalat" w:hAnsi="GHEA Grapalat" w:cs="Sylfaen"/>
          <w:sz w:val="20"/>
        </w:rPr>
        <w:t>հինգ</w:t>
      </w:r>
      <w:r w:rsidRPr="00DE1E5A">
        <w:rPr>
          <w:rFonts w:ascii="GHEA Grapalat" w:hAnsi="GHEA Grapalat" w:cs="Sylfaen"/>
          <w:sz w:val="20"/>
          <w:lang w:val="af-ZA"/>
        </w:rPr>
        <w:t xml:space="preserve">, </w:t>
      </w:r>
      <w:r w:rsidRPr="00DE1E5A">
        <w:rPr>
          <w:rFonts w:ascii="GHEA Grapalat" w:hAnsi="GHEA Grapalat" w:cs="Sylfaen"/>
          <w:sz w:val="20"/>
        </w:rPr>
        <w:t>իսկ</w:t>
      </w:r>
      <w:r w:rsidRPr="00DE1E5A">
        <w:rPr>
          <w:rFonts w:ascii="GHEA Grapalat" w:hAnsi="GHEA Grapalat" w:cs="Sylfaen"/>
          <w:sz w:val="20"/>
          <w:lang w:val="af-ZA"/>
        </w:rPr>
        <w:t xml:space="preserve"> </w:t>
      </w:r>
      <w:r w:rsidRPr="00DE1E5A">
        <w:rPr>
          <w:rFonts w:ascii="GHEA Grapalat" w:hAnsi="GHEA Grapalat" w:cs="Sylfaen"/>
          <w:sz w:val="20"/>
        </w:rPr>
        <w:t>առաջին</w:t>
      </w:r>
      <w:r w:rsidRPr="00DE1E5A">
        <w:rPr>
          <w:rFonts w:ascii="GHEA Grapalat" w:hAnsi="GHEA Grapalat" w:cs="Sylfaen"/>
          <w:sz w:val="20"/>
          <w:lang w:val="af-ZA"/>
        </w:rPr>
        <w:t xml:space="preserve"> </w:t>
      </w:r>
      <w:r w:rsidRPr="00DE1E5A">
        <w:rPr>
          <w:rFonts w:ascii="GHEA Grapalat" w:hAnsi="GHEA Grapalat" w:cs="Sylfaen"/>
          <w:sz w:val="20"/>
        </w:rPr>
        <w:t>տեղը</w:t>
      </w:r>
      <w:r w:rsidRPr="00DE1E5A">
        <w:rPr>
          <w:rFonts w:ascii="GHEA Grapalat" w:hAnsi="GHEA Grapalat" w:cs="Sylfaen"/>
          <w:sz w:val="20"/>
          <w:lang w:val="af-ZA"/>
        </w:rPr>
        <w:t xml:space="preserve"> </w:t>
      </w:r>
      <w:r w:rsidRPr="00DE1E5A">
        <w:rPr>
          <w:rFonts w:ascii="GHEA Grapalat" w:hAnsi="GHEA Grapalat" w:cs="Sylfaen"/>
          <w:sz w:val="20"/>
        </w:rPr>
        <w:t>զբաղեցրած</w:t>
      </w:r>
      <w:r w:rsidRPr="00DE1E5A">
        <w:rPr>
          <w:rFonts w:ascii="GHEA Grapalat" w:hAnsi="GHEA Grapalat" w:cs="Sylfaen"/>
          <w:sz w:val="20"/>
          <w:lang w:val="af-ZA"/>
        </w:rPr>
        <w:t xml:space="preserve"> </w:t>
      </w:r>
      <w:r w:rsidRPr="00DE1E5A">
        <w:rPr>
          <w:rFonts w:ascii="GHEA Grapalat" w:hAnsi="GHEA Grapalat" w:cs="Sylfaen"/>
          <w:sz w:val="20"/>
        </w:rPr>
        <w:t>մասնակցի</w:t>
      </w:r>
      <w:r w:rsidRPr="00DE1E5A">
        <w:rPr>
          <w:rFonts w:ascii="GHEA Grapalat" w:hAnsi="GHEA Grapalat" w:cs="Sylfaen"/>
          <w:sz w:val="20"/>
          <w:lang w:val="af-ZA"/>
        </w:rPr>
        <w:t xml:space="preserve"> </w:t>
      </w:r>
      <w:r w:rsidRPr="00DE1E5A">
        <w:rPr>
          <w:rFonts w:ascii="GHEA Grapalat" w:hAnsi="GHEA Grapalat" w:cs="Sylfaen"/>
          <w:sz w:val="20"/>
        </w:rPr>
        <w:t>ներկայացրած</w:t>
      </w:r>
      <w:r w:rsidRPr="00DE1E5A">
        <w:rPr>
          <w:rFonts w:ascii="GHEA Grapalat" w:hAnsi="GHEA Grapalat" w:cs="Sylfaen"/>
          <w:sz w:val="20"/>
          <w:lang w:val="af-ZA"/>
        </w:rPr>
        <w:t xml:space="preserve"> </w:t>
      </w:r>
      <w:r w:rsidRPr="00DE1E5A">
        <w:rPr>
          <w:rFonts w:ascii="GHEA Grapalat" w:hAnsi="GHEA Grapalat" w:cs="Sylfaen"/>
          <w:sz w:val="20"/>
        </w:rPr>
        <w:t>փաստաթղթերի</w:t>
      </w:r>
      <w:r w:rsidRPr="00DE1E5A">
        <w:rPr>
          <w:rFonts w:ascii="GHEA Grapalat" w:hAnsi="GHEA Grapalat" w:cs="Sylfaen"/>
          <w:sz w:val="20"/>
          <w:lang w:val="af-ZA"/>
        </w:rPr>
        <w:t xml:space="preserve"> </w:t>
      </w:r>
      <w:r w:rsidRPr="00DE1E5A">
        <w:rPr>
          <w:rFonts w:ascii="GHEA Grapalat" w:hAnsi="GHEA Grapalat" w:cs="Sylfaen"/>
          <w:sz w:val="20"/>
        </w:rPr>
        <w:t>գնահատումը</w:t>
      </w:r>
      <w:r w:rsidRPr="00DE1E5A">
        <w:rPr>
          <w:rFonts w:ascii="GHEA Grapalat" w:hAnsi="GHEA Grapalat" w:cs="Sylfaen"/>
          <w:sz w:val="20"/>
          <w:lang w:val="af-ZA"/>
        </w:rPr>
        <w:t xml:space="preserve">` </w:t>
      </w:r>
      <w:r w:rsidRPr="00DE1E5A">
        <w:rPr>
          <w:rFonts w:ascii="GHEA Grapalat" w:hAnsi="GHEA Grapalat" w:cs="Sylfaen"/>
          <w:sz w:val="20"/>
        </w:rPr>
        <w:t>դրանք</w:t>
      </w:r>
      <w:r w:rsidRPr="00DE1E5A">
        <w:rPr>
          <w:rFonts w:ascii="GHEA Grapalat" w:hAnsi="GHEA Grapalat" w:cs="Sylfaen"/>
          <w:sz w:val="20"/>
          <w:lang w:val="af-ZA"/>
        </w:rPr>
        <w:t xml:space="preserve"> </w:t>
      </w:r>
      <w:r w:rsidRPr="00DE1E5A">
        <w:rPr>
          <w:rFonts w:ascii="GHEA Grapalat" w:hAnsi="GHEA Grapalat" w:cs="Sylfaen"/>
          <w:sz w:val="20"/>
        </w:rPr>
        <w:t>ներկայացվելու</w:t>
      </w:r>
      <w:r w:rsidRPr="00DE1E5A">
        <w:rPr>
          <w:rFonts w:ascii="GHEA Grapalat" w:hAnsi="GHEA Grapalat" w:cs="Sylfaen"/>
          <w:sz w:val="20"/>
          <w:lang w:val="af-ZA"/>
        </w:rPr>
        <w:t xml:space="preserve"> </w:t>
      </w:r>
      <w:r w:rsidRPr="00DE1E5A">
        <w:rPr>
          <w:rFonts w:ascii="GHEA Grapalat" w:hAnsi="GHEA Grapalat" w:cs="Sylfaen"/>
          <w:sz w:val="20"/>
        </w:rPr>
        <w:t>օրվանից</w:t>
      </w:r>
      <w:r w:rsidRPr="00DE1E5A">
        <w:rPr>
          <w:rFonts w:ascii="GHEA Grapalat" w:hAnsi="GHEA Grapalat" w:cs="Sylfaen"/>
          <w:sz w:val="20"/>
          <w:lang w:val="af-ZA"/>
        </w:rPr>
        <w:t xml:space="preserve"> </w:t>
      </w:r>
      <w:r w:rsidRPr="00DE1E5A">
        <w:rPr>
          <w:rFonts w:ascii="GHEA Grapalat" w:hAnsi="GHEA Grapalat" w:cs="Sylfaen"/>
          <w:sz w:val="20"/>
        </w:rPr>
        <w:t>հաշված</w:t>
      </w:r>
      <w:r w:rsidRPr="00DE1E5A">
        <w:rPr>
          <w:rFonts w:ascii="GHEA Grapalat" w:hAnsi="GHEA Grapalat" w:cs="Sylfaen"/>
          <w:sz w:val="20"/>
          <w:lang w:val="af-ZA"/>
        </w:rPr>
        <w:t xml:space="preserve"> </w:t>
      </w:r>
      <w:r w:rsidRPr="00DE1E5A">
        <w:rPr>
          <w:rFonts w:ascii="GHEA Grapalat" w:hAnsi="GHEA Grapalat" w:cs="Sylfaen"/>
          <w:sz w:val="20"/>
        </w:rPr>
        <w:t>մինչև</w:t>
      </w:r>
      <w:r w:rsidRPr="00DE1E5A">
        <w:rPr>
          <w:rFonts w:ascii="GHEA Grapalat" w:hAnsi="GHEA Grapalat" w:cs="Sylfaen"/>
          <w:sz w:val="20"/>
          <w:lang w:val="af-ZA"/>
        </w:rPr>
        <w:t xml:space="preserve"> </w:t>
      </w:r>
      <w:r w:rsidRPr="00DE1E5A">
        <w:rPr>
          <w:rFonts w:ascii="GHEA Grapalat" w:hAnsi="GHEA Grapalat" w:cs="Sylfaen"/>
          <w:sz w:val="20"/>
        </w:rPr>
        <w:t>տաս</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օրվա</w:t>
      </w:r>
      <w:r w:rsidRPr="00DE1E5A">
        <w:rPr>
          <w:rFonts w:ascii="GHEA Grapalat" w:hAnsi="GHEA Grapalat" w:cs="Sylfaen"/>
          <w:sz w:val="20"/>
          <w:lang w:val="af-ZA"/>
        </w:rPr>
        <w:t xml:space="preserve"> </w:t>
      </w:r>
      <w:r w:rsidRPr="00DE1E5A">
        <w:rPr>
          <w:rFonts w:ascii="GHEA Grapalat" w:hAnsi="GHEA Grapalat" w:cs="Sylfaen"/>
          <w:sz w:val="20"/>
        </w:rPr>
        <w:t>ընթացքում</w:t>
      </w:r>
      <w:r w:rsidRPr="00DE1E5A">
        <w:rPr>
          <w:rFonts w:ascii="GHEA Grapalat" w:hAnsi="GHEA Grapalat" w:cs="Sylfaen"/>
          <w:sz w:val="20"/>
          <w:lang w:val="af-ZA"/>
        </w:rPr>
        <w:t>:</w:t>
      </w:r>
      <w:r w:rsidRPr="00DE1E5A">
        <w:rPr>
          <w:rStyle w:val="af6"/>
          <w:rFonts w:ascii="GHEA Grapalat" w:hAnsi="GHEA Grapalat" w:cs="Sylfaen"/>
          <w:sz w:val="20"/>
        </w:rPr>
        <w:footnoteReference w:id="3"/>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rPr>
        <w:t>Բավարար</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սույն</w:t>
      </w:r>
      <w:r w:rsidRPr="00DE1E5A">
        <w:rPr>
          <w:rFonts w:ascii="GHEA Grapalat" w:hAnsi="GHEA Grapalat" w:cs="Sylfaen"/>
          <w:sz w:val="20"/>
          <w:lang w:val="af-ZA"/>
        </w:rPr>
        <w:t xml:space="preserve"> </w:t>
      </w:r>
      <w:r w:rsidRPr="00DE1E5A">
        <w:rPr>
          <w:rFonts w:ascii="GHEA Grapalat" w:hAnsi="GHEA Grapalat" w:cs="Sylfaen"/>
          <w:sz w:val="20"/>
        </w:rPr>
        <w:t>հրավերով</w:t>
      </w:r>
      <w:r w:rsidRPr="00DE1E5A">
        <w:rPr>
          <w:rFonts w:ascii="GHEA Grapalat" w:hAnsi="GHEA Grapalat" w:cs="Sylfaen"/>
          <w:sz w:val="20"/>
          <w:lang w:val="af-ZA"/>
        </w:rPr>
        <w:t xml:space="preserve"> </w:t>
      </w:r>
      <w:r w:rsidRPr="00DE1E5A">
        <w:rPr>
          <w:rFonts w:ascii="GHEA Grapalat" w:hAnsi="GHEA Grapalat" w:cs="Sylfaen"/>
          <w:sz w:val="20"/>
        </w:rPr>
        <w:t>նախատեսված</w:t>
      </w:r>
      <w:r w:rsidRPr="00DE1E5A">
        <w:rPr>
          <w:rFonts w:ascii="GHEA Grapalat" w:hAnsi="GHEA Grapalat" w:cs="Sylfaen"/>
          <w:sz w:val="20"/>
          <w:lang w:val="af-ZA"/>
        </w:rPr>
        <w:t xml:space="preserve"> </w:t>
      </w:r>
      <w:r w:rsidRPr="00DE1E5A">
        <w:rPr>
          <w:rFonts w:ascii="GHEA Grapalat" w:hAnsi="GHEA Grapalat" w:cs="Sylfaen"/>
          <w:sz w:val="20"/>
        </w:rPr>
        <w:t>պայմաններին</w:t>
      </w:r>
      <w:r w:rsidRPr="00DE1E5A">
        <w:rPr>
          <w:rFonts w:ascii="GHEA Grapalat" w:hAnsi="GHEA Grapalat" w:cs="Sylfaen"/>
          <w:sz w:val="20"/>
          <w:lang w:val="af-ZA"/>
        </w:rPr>
        <w:t xml:space="preserve"> </w:t>
      </w:r>
      <w:r w:rsidRPr="00DE1E5A">
        <w:rPr>
          <w:rFonts w:ascii="GHEA Grapalat" w:hAnsi="GHEA Grapalat" w:cs="Sylfaen"/>
          <w:sz w:val="20"/>
        </w:rPr>
        <w:t>համապատասխանող</w:t>
      </w:r>
      <w:r w:rsidRPr="00DE1E5A">
        <w:rPr>
          <w:rFonts w:ascii="GHEA Grapalat" w:hAnsi="GHEA Grapalat" w:cs="Sylfaen"/>
          <w:sz w:val="20"/>
          <w:lang w:val="af-ZA"/>
        </w:rPr>
        <w:t xml:space="preserve">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հակառակ</w:t>
      </w:r>
      <w:r w:rsidRPr="00DE1E5A">
        <w:rPr>
          <w:rFonts w:ascii="GHEA Grapalat" w:hAnsi="GHEA Grapalat" w:cs="Sylfaen"/>
          <w:sz w:val="20"/>
          <w:lang w:val="af-ZA"/>
        </w:rPr>
        <w:t xml:space="preserve"> </w:t>
      </w:r>
      <w:r w:rsidRPr="00DE1E5A">
        <w:rPr>
          <w:rFonts w:ascii="GHEA Grapalat" w:hAnsi="GHEA Grapalat" w:cs="Sylfaen"/>
          <w:sz w:val="20"/>
        </w:rPr>
        <w:t>դեպքում</w:t>
      </w:r>
      <w:r w:rsidRPr="00DE1E5A">
        <w:rPr>
          <w:rFonts w:ascii="GHEA Grapalat" w:hAnsi="GHEA Grapalat" w:cs="Sylfaen"/>
          <w:sz w:val="20"/>
          <w:lang w:val="af-ZA"/>
        </w:rPr>
        <w:t xml:space="preserve"> </w:t>
      </w:r>
      <w:r w:rsidRPr="00DE1E5A">
        <w:rPr>
          <w:rFonts w:ascii="GHEA Grapalat" w:hAnsi="GHEA Grapalat" w:cs="Sylfaen"/>
          <w:sz w:val="20"/>
        </w:rPr>
        <w:t>հայտերը</w:t>
      </w:r>
      <w:r w:rsidRPr="00DE1E5A">
        <w:rPr>
          <w:rFonts w:ascii="GHEA Grapalat" w:hAnsi="GHEA Grapalat" w:cs="Sylfaen"/>
          <w:sz w:val="20"/>
          <w:lang w:val="af-ZA"/>
        </w:rPr>
        <w:t xml:space="preserve"> </w:t>
      </w:r>
      <w:r w:rsidRPr="00DE1E5A">
        <w:rPr>
          <w:rFonts w:ascii="GHEA Grapalat" w:hAnsi="GHEA Grapalat" w:cs="Sylfaen"/>
          <w:sz w:val="20"/>
        </w:rPr>
        <w:t>գնահատվում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անբավարար</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մերժվում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Ընդ</w:t>
      </w:r>
      <w:r w:rsidRPr="00DE1E5A">
        <w:rPr>
          <w:rFonts w:ascii="GHEA Grapalat" w:hAnsi="GHEA Grapalat" w:cs="Sylfaen"/>
          <w:sz w:val="20"/>
          <w:lang w:val="af-ZA"/>
        </w:rPr>
        <w:t xml:space="preserve"> որում հայտերի բացման նիստում հանձնաժողովը մերժում է այն հայտերը, </w:t>
      </w:r>
      <w:r w:rsidRPr="00DE1E5A">
        <w:rPr>
          <w:rFonts w:ascii="GHEA Grapalat" w:hAnsi="GHEA Grapalat" w:cs="Sylfaen"/>
          <w:sz w:val="20"/>
        </w:rPr>
        <w:t>որոնցում</w:t>
      </w:r>
      <w:r w:rsidRPr="00DE1E5A">
        <w:rPr>
          <w:rFonts w:ascii="GHEA Grapalat" w:hAnsi="GHEA Grapalat" w:cs="Sylfaen"/>
          <w:sz w:val="20"/>
          <w:lang w:val="af-ZA"/>
        </w:rPr>
        <w:t xml:space="preserve"> </w:t>
      </w:r>
      <w:r w:rsidRPr="00DE1E5A">
        <w:rPr>
          <w:rFonts w:ascii="GHEA Grapalat" w:hAnsi="GHEA Grapalat" w:cs="Sylfaen"/>
          <w:sz w:val="20"/>
        </w:rPr>
        <w:t>բացակայում</w:t>
      </w:r>
      <w:r w:rsidRPr="00DE1E5A">
        <w:rPr>
          <w:rFonts w:ascii="GHEA Grapalat" w:hAnsi="GHEA Grapalat" w:cs="Sylfaen"/>
          <w:sz w:val="20"/>
          <w:lang w:val="af-ZA"/>
        </w:rPr>
        <w:t xml:space="preserve"> է </w:t>
      </w:r>
      <w:r w:rsidRPr="00DE1E5A">
        <w:rPr>
          <w:rFonts w:ascii="GHEA Grapalat" w:hAnsi="GHEA Grapalat" w:cs="Sylfaen"/>
          <w:sz w:val="20"/>
        </w:rPr>
        <w:t>գնային</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կամ</w:t>
      </w:r>
      <w:r w:rsidRPr="00DE1E5A">
        <w:rPr>
          <w:rFonts w:ascii="GHEA Grapalat" w:hAnsi="GHEA Grapalat" w:cs="Sylfaen"/>
          <w:sz w:val="20"/>
          <w:lang w:val="af-ZA"/>
        </w:rPr>
        <w:t xml:space="preserve"> </w:t>
      </w:r>
      <w:r w:rsidRPr="00DE1E5A">
        <w:rPr>
          <w:rFonts w:ascii="GHEA Grapalat" w:hAnsi="GHEA Grapalat" w:cs="Sylfaen"/>
          <w:sz w:val="20"/>
        </w:rPr>
        <w:t>գնային</w:t>
      </w:r>
      <w:r w:rsidRPr="00DE1E5A">
        <w:rPr>
          <w:rFonts w:ascii="GHEA Grapalat" w:hAnsi="GHEA Grapalat" w:cs="Sylfaen"/>
          <w:sz w:val="20"/>
          <w:lang w:val="af-ZA"/>
        </w:rPr>
        <w:t xml:space="preserve"> </w:t>
      </w:r>
      <w:r w:rsidRPr="00DE1E5A">
        <w:rPr>
          <w:rFonts w:ascii="GHEA Grapalat" w:hAnsi="GHEA Grapalat" w:cs="Sylfaen"/>
          <w:sz w:val="20"/>
        </w:rPr>
        <w:t>առաջարկը</w:t>
      </w:r>
      <w:r w:rsidRPr="00DE1E5A">
        <w:rPr>
          <w:rFonts w:ascii="GHEA Grapalat" w:hAnsi="GHEA Grapalat" w:cs="Sylfaen"/>
          <w:sz w:val="20"/>
          <w:lang w:val="af-ZA"/>
        </w:rPr>
        <w:t xml:space="preserve"> </w:t>
      </w:r>
      <w:r w:rsidRPr="00DE1E5A">
        <w:rPr>
          <w:rFonts w:ascii="GHEA Grapalat" w:hAnsi="GHEA Grapalat" w:cs="Sylfaen"/>
          <w:sz w:val="20"/>
        </w:rPr>
        <w:t>ներկայացված</w:t>
      </w:r>
      <w:r w:rsidRPr="00DE1E5A">
        <w:rPr>
          <w:rFonts w:ascii="GHEA Grapalat" w:hAnsi="GHEA Grapalat" w:cs="Sylfaen"/>
          <w:sz w:val="20"/>
          <w:lang w:val="af-ZA"/>
        </w:rPr>
        <w:t xml:space="preserve"> է </w:t>
      </w:r>
      <w:r w:rsidRPr="00DE1E5A">
        <w:rPr>
          <w:rFonts w:ascii="GHEA Grapalat" w:hAnsi="GHEA Grapalat" w:cs="Sylfaen"/>
          <w:sz w:val="20"/>
        </w:rPr>
        <w:t>հրավերի</w:t>
      </w:r>
      <w:r w:rsidRPr="00DE1E5A">
        <w:rPr>
          <w:rFonts w:ascii="GHEA Grapalat" w:hAnsi="GHEA Grapalat" w:cs="Sylfaen"/>
          <w:sz w:val="20"/>
          <w:lang w:val="af-ZA"/>
        </w:rPr>
        <w:t xml:space="preserve"> </w:t>
      </w:r>
      <w:r w:rsidRPr="00DE1E5A">
        <w:rPr>
          <w:rFonts w:ascii="GHEA Grapalat" w:hAnsi="GHEA Grapalat" w:cs="Sylfaen"/>
          <w:sz w:val="20"/>
        </w:rPr>
        <w:t>պահանջներին</w:t>
      </w:r>
      <w:r w:rsidRPr="00DE1E5A">
        <w:rPr>
          <w:rFonts w:ascii="GHEA Grapalat" w:hAnsi="GHEA Grapalat" w:cs="Sylfaen"/>
          <w:sz w:val="20"/>
          <w:lang w:val="af-ZA"/>
        </w:rPr>
        <w:t xml:space="preserve"> </w:t>
      </w:r>
      <w:r w:rsidRPr="00DE1E5A">
        <w:rPr>
          <w:rFonts w:ascii="GHEA Grapalat" w:hAnsi="GHEA Grapalat" w:cs="Sylfaen"/>
          <w:sz w:val="20"/>
        </w:rPr>
        <w:t>անհամապատասխան</w:t>
      </w:r>
      <w:r w:rsidRPr="00DE1E5A">
        <w:rPr>
          <w:rFonts w:ascii="GHEA Grapalat" w:hAnsi="GHEA Grapalat" w:cs="Sylfaen"/>
          <w:sz w:val="20"/>
          <w:lang w:val="af-ZA"/>
        </w:rPr>
        <w:t>:</w:t>
      </w:r>
    </w:p>
    <w:p w:rsidR="00024088" w:rsidRPr="00DE1E5A" w:rsidRDefault="00024088" w:rsidP="00024088">
      <w:pPr>
        <w:pStyle w:val="23"/>
        <w:spacing w:line="240" w:lineRule="auto"/>
        <w:ind w:firstLine="567"/>
        <w:rPr>
          <w:rFonts w:ascii="GHEA Grapalat" w:hAnsi="GHEA Grapalat" w:cs="Sylfaen"/>
          <w:szCs w:val="24"/>
          <w:lang w:val="hy-AM"/>
        </w:rPr>
      </w:pPr>
      <w:r w:rsidRPr="00DE1E5A">
        <w:rPr>
          <w:rFonts w:ascii="GHEA Grapalat" w:hAnsi="GHEA Grapalat" w:cs="Sylfaen"/>
          <w:szCs w:val="24"/>
        </w:rPr>
        <w:t>7.</w:t>
      </w:r>
      <w:r>
        <w:rPr>
          <w:rFonts w:ascii="GHEA Grapalat" w:hAnsi="GHEA Grapalat" w:cs="Sylfaen"/>
          <w:szCs w:val="24"/>
        </w:rPr>
        <w:t>3</w:t>
      </w:r>
      <w:r w:rsidRPr="00DE1E5A">
        <w:rPr>
          <w:rFonts w:ascii="GHEA Grapalat" w:hAnsi="GHEA Grapalat" w:cs="Sylfaen"/>
          <w:szCs w:val="24"/>
        </w:rPr>
        <w:t xml:space="preserve"> </w:t>
      </w:r>
      <w:r w:rsidRPr="00DE1E5A">
        <w:rPr>
          <w:rFonts w:ascii="GHEA Grapalat" w:hAnsi="GHEA Grapalat" w:cs="Sylfaen"/>
          <w:szCs w:val="24"/>
          <w:lang w:val="ru-RU"/>
        </w:rPr>
        <w:t>Առաջին</w:t>
      </w:r>
      <w:r w:rsidRPr="00DE1E5A">
        <w:rPr>
          <w:rFonts w:ascii="GHEA Grapalat" w:hAnsi="GHEA Grapalat" w:cs="Sylfaen"/>
          <w:szCs w:val="24"/>
        </w:rPr>
        <w:t xml:space="preserve"> </w:t>
      </w:r>
      <w:r w:rsidRPr="00DE1E5A">
        <w:rPr>
          <w:rFonts w:ascii="GHEA Grapalat" w:hAnsi="GHEA Grapalat" w:cs="Sylfaen"/>
          <w:szCs w:val="24"/>
          <w:lang w:val="ru-RU"/>
        </w:rPr>
        <w:t>տեղը</w:t>
      </w:r>
      <w:r w:rsidRPr="00DE1E5A">
        <w:rPr>
          <w:rFonts w:ascii="GHEA Grapalat" w:hAnsi="GHEA Grapalat" w:cs="Sylfaen"/>
          <w:szCs w:val="24"/>
        </w:rPr>
        <w:t xml:space="preserve"> </w:t>
      </w:r>
      <w:r w:rsidRPr="00DE1E5A">
        <w:rPr>
          <w:rFonts w:ascii="GHEA Grapalat" w:hAnsi="GHEA Grapalat" w:cs="Sylfaen"/>
          <w:szCs w:val="24"/>
          <w:lang w:val="ru-RU"/>
        </w:rPr>
        <w:t>զբաղեցրած</w:t>
      </w:r>
      <w:r w:rsidRPr="00DE1E5A">
        <w:rPr>
          <w:rFonts w:ascii="GHEA Grapalat" w:hAnsi="GHEA Grapalat" w:cs="Sylfaen"/>
          <w:szCs w:val="24"/>
        </w:rPr>
        <w:t xml:space="preserve"> </w:t>
      </w:r>
      <w:r w:rsidRPr="00DE1E5A">
        <w:rPr>
          <w:rFonts w:ascii="GHEA Grapalat" w:hAnsi="GHEA Grapalat" w:cs="Sylfaen"/>
          <w:szCs w:val="24"/>
          <w:lang w:val="ru-RU"/>
        </w:rPr>
        <w:t>մասնակիցը</w:t>
      </w:r>
      <w:r w:rsidRPr="00DE1E5A">
        <w:rPr>
          <w:rFonts w:ascii="GHEA Grapalat" w:hAnsi="GHEA Grapalat" w:cs="Sylfaen"/>
          <w:szCs w:val="24"/>
        </w:rPr>
        <w:t xml:space="preserve"> </w:t>
      </w:r>
      <w:r w:rsidRPr="00DE1E5A">
        <w:rPr>
          <w:rFonts w:ascii="GHEA Grapalat" w:hAnsi="GHEA Grapalat" w:cs="Sylfaen"/>
          <w:szCs w:val="24"/>
          <w:lang w:val="ru-RU"/>
        </w:rPr>
        <w:t>որոշվում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բավարար</w:t>
      </w:r>
      <w:r w:rsidRPr="00DE1E5A">
        <w:rPr>
          <w:rFonts w:ascii="GHEA Grapalat" w:hAnsi="GHEA Grapalat" w:cs="Sylfaen"/>
          <w:szCs w:val="24"/>
        </w:rPr>
        <w:t xml:space="preserve"> </w:t>
      </w:r>
      <w:r w:rsidRPr="00DE1E5A">
        <w:rPr>
          <w:rFonts w:ascii="GHEA Grapalat" w:hAnsi="GHEA Grapalat" w:cs="Sylfaen"/>
          <w:szCs w:val="24"/>
          <w:lang w:val="ru-RU"/>
        </w:rPr>
        <w:t>գնահատված</w:t>
      </w:r>
      <w:r w:rsidRPr="00DE1E5A">
        <w:rPr>
          <w:rFonts w:ascii="GHEA Grapalat" w:hAnsi="GHEA Grapalat" w:cs="Sylfaen"/>
          <w:szCs w:val="24"/>
        </w:rPr>
        <w:t xml:space="preserve"> </w:t>
      </w:r>
      <w:r w:rsidRPr="00DE1E5A">
        <w:rPr>
          <w:rFonts w:ascii="GHEA Grapalat" w:hAnsi="GHEA Grapalat" w:cs="Sylfaen"/>
          <w:szCs w:val="24"/>
          <w:lang w:val="ru-RU"/>
        </w:rPr>
        <w:t>հայտեր</w:t>
      </w:r>
      <w:r w:rsidRPr="00DE1E5A">
        <w:rPr>
          <w:rFonts w:ascii="GHEA Grapalat" w:hAnsi="GHEA Grapalat" w:cs="Sylfaen"/>
          <w:szCs w:val="24"/>
        </w:rPr>
        <w:t xml:space="preserve"> </w:t>
      </w:r>
      <w:r w:rsidRPr="00DE1E5A">
        <w:rPr>
          <w:rFonts w:ascii="GHEA Grapalat" w:hAnsi="GHEA Grapalat" w:cs="Sylfaen"/>
          <w:szCs w:val="24"/>
          <w:lang w:val="ru-RU"/>
        </w:rPr>
        <w:t>ներկայացրած</w:t>
      </w:r>
      <w:r w:rsidRPr="00DE1E5A">
        <w:rPr>
          <w:rFonts w:ascii="GHEA Grapalat" w:hAnsi="GHEA Grapalat" w:cs="Sylfaen"/>
          <w:szCs w:val="24"/>
        </w:rPr>
        <w:t xml:space="preserve"> </w:t>
      </w:r>
      <w:r w:rsidRPr="00DE1E5A">
        <w:rPr>
          <w:rFonts w:ascii="GHEA Grapalat" w:hAnsi="GHEA Grapalat" w:cs="Sylfaen"/>
          <w:szCs w:val="24"/>
          <w:lang w:val="ru-RU"/>
        </w:rPr>
        <w:t>մասնակիցների</w:t>
      </w:r>
      <w:r w:rsidRPr="00DE1E5A">
        <w:rPr>
          <w:rFonts w:ascii="GHEA Grapalat" w:hAnsi="GHEA Grapalat" w:cs="Sylfaen"/>
          <w:szCs w:val="24"/>
        </w:rPr>
        <w:t xml:space="preserve"> </w:t>
      </w:r>
      <w:r w:rsidRPr="00DE1E5A">
        <w:rPr>
          <w:rFonts w:ascii="GHEA Grapalat" w:hAnsi="GHEA Grapalat" w:cs="Sylfaen"/>
          <w:szCs w:val="24"/>
          <w:lang w:val="ru-RU"/>
        </w:rPr>
        <w:t>թվից</w:t>
      </w:r>
      <w:r w:rsidRPr="00DE1E5A">
        <w:rPr>
          <w:rFonts w:ascii="GHEA Grapalat" w:hAnsi="GHEA Grapalat" w:cs="Sylfaen"/>
          <w:szCs w:val="24"/>
        </w:rPr>
        <w:t xml:space="preserve">` </w:t>
      </w:r>
      <w:r w:rsidRPr="00DE1E5A">
        <w:rPr>
          <w:rFonts w:ascii="GHEA Grapalat" w:hAnsi="GHEA Grapalat" w:cs="Sylfaen"/>
          <w:szCs w:val="24"/>
          <w:lang w:val="ru-RU"/>
        </w:rPr>
        <w:t>նվազագույն</w:t>
      </w:r>
      <w:r w:rsidRPr="00DE1E5A">
        <w:rPr>
          <w:rFonts w:ascii="GHEA Grapalat" w:hAnsi="GHEA Grapalat" w:cs="Sylfaen"/>
          <w:szCs w:val="24"/>
        </w:rPr>
        <w:t xml:space="preserve"> </w:t>
      </w:r>
      <w:r w:rsidRPr="00DE1E5A">
        <w:rPr>
          <w:rFonts w:ascii="GHEA Grapalat" w:hAnsi="GHEA Grapalat" w:cs="Sylfaen"/>
          <w:szCs w:val="24"/>
          <w:lang w:val="ru-RU"/>
        </w:rPr>
        <w:t>գնային</w:t>
      </w:r>
      <w:r w:rsidRPr="00DE1E5A">
        <w:rPr>
          <w:rFonts w:ascii="GHEA Grapalat" w:hAnsi="GHEA Grapalat" w:cs="Sylfaen"/>
          <w:szCs w:val="24"/>
        </w:rPr>
        <w:t xml:space="preserve"> </w:t>
      </w:r>
      <w:r w:rsidRPr="00DE1E5A">
        <w:rPr>
          <w:rFonts w:ascii="GHEA Grapalat" w:hAnsi="GHEA Grapalat" w:cs="Sylfaen"/>
          <w:szCs w:val="24"/>
          <w:lang w:val="ru-RU"/>
        </w:rPr>
        <w:t>առաջարկ</w:t>
      </w:r>
      <w:r w:rsidRPr="00DE1E5A">
        <w:rPr>
          <w:rFonts w:ascii="GHEA Grapalat" w:hAnsi="GHEA Grapalat" w:cs="Sylfaen"/>
          <w:szCs w:val="24"/>
        </w:rPr>
        <w:t xml:space="preserve"> </w:t>
      </w:r>
      <w:r w:rsidRPr="00DE1E5A">
        <w:rPr>
          <w:rFonts w:ascii="GHEA Grapalat" w:hAnsi="GHEA Grapalat" w:cs="Sylfaen"/>
          <w:szCs w:val="24"/>
          <w:lang w:val="ru-RU"/>
        </w:rPr>
        <w:t>ներկայացրած</w:t>
      </w:r>
      <w:r w:rsidRPr="00DE1E5A">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ասնակցին</w:t>
      </w:r>
      <w:r w:rsidRPr="00DE1E5A">
        <w:rPr>
          <w:rFonts w:ascii="GHEA Grapalat" w:hAnsi="GHEA Grapalat" w:cs="Sylfaen"/>
          <w:szCs w:val="24"/>
        </w:rPr>
        <w:t xml:space="preserve"> </w:t>
      </w:r>
      <w:r w:rsidRPr="00DE1E5A">
        <w:rPr>
          <w:rFonts w:ascii="GHEA Grapalat" w:hAnsi="GHEA Grapalat" w:cs="Sylfaen"/>
          <w:szCs w:val="24"/>
          <w:lang w:val="ru-RU"/>
        </w:rPr>
        <w:t>նախապատվություն</w:t>
      </w:r>
      <w:r w:rsidRPr="00DE1E5A">
        <w:rPr>
          <w:rFonts w:ascii="GHEA Grapalat" w:hAnsi="GHEA Grapalat" w:cs="Sylfaen"/>
          <w:szCs w:val="24"/>
        </w:rPr>
        <w:t xml:space="preserve"> </w:t>
      </w:r>
      <w:r w:rsidRPr="00DE1E5A">
        <w:rPr>
          <w:rFonts w:ascii="GHEA Grapalat" w:hAnsi="GHEA Grapalat" w:cs="Sylfaen"/>
          <w:szCs w:val="24"/>
          <w:lang w:val="ru-RU"/>
        </w:rPr>
        <w:t>տալու</w:t>
      </w:r>
      <w:r w:rsidRPr="00DE1E5A">
        <w:rPr>
          <w:rFonts w:ascii="GHEA Grapalat" w:hAnsi="GHEA Grapalat" w:cs="Sylfaen"/>
          <w:szCs w:val="24"/>
        </w:rPr>
        <w:t xml:space="preserve"> </w:t>
      </w:r>
      <w:r w:rsidRPr="00DE1E5A">
        <w:rPr>
          <w:rFonts w:ascii="GHEA Grapalat" w:hAnsi="GHEA Grapalat" w:cs="Sylfaen"/>
          <w:szCs w:val="24"/>
          <w:lang w:val="ru-RU"/>
        </w:rPr>
        <w:t>սկզբունքով։</w:t>
      </w:r>
      <w:r w:rsidRPr="00DE1E5A">
        <w:rPr>
          <w:rFonts w:ascii="GHEA Grapalat" w:hAnsi="GHEA Grapalat" w:cs="Sylfaen"/>
          <w:szCs w:val="24"/>
        </w:rPr>
        <w:t xml:space="preserve"> </w:t>
      </w:r>
      <w:r w:rsidRPr="00DE1E5A">
        <w:rPr>
          <w:rFonts w:ascii="GHEA Grapalat" w:hAnsi="GHEA Grapalat" w:cs="Sylfaen"/>
          <w:szCs w:val="24"/>
          <w:lang w:val="ru-RU"/>
        </w:rPr>
        <w:t>Ընդ</w:t>
      </w:r>
      <w:r w:rsidRPr="00DE1E5A">
        <w:rPr>
          <w:rFonts w:ascii="GHEA Grapalat" w:hAnsi="GHEA Grapalat" w:cs="Sylfaen"/>
          <w:szCs w:val="24"/>
        </w:rPr>
        <w:t xml:space="preserve"> </w:t>
      </w:r>
      <w:r w:rsidRPr="00DE1E5A">
        <w:rPr>
          <w:rFonts w:ascii="GHEA Grapalat" w:hAnsi="GHEA Grapalat" w:cs="Sylfaen"/>
          <w:szCs w:val="24"/>
          <w:lang w:val="ru-RU"/>
        </w:rPr>
        <w:t>որում</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en-US"/>
        </w:rPr>
        <w:t>առաջին</w:t>
      </w:r>
      <w:r w:rsidRPr="00DE1E5A">
        <w:rPr>
          <w:rFonts w:ascii="GHEA Grapalat" w:hAnsi="GHEA Grapalat" w:cs="Sylfaen"/>
          <w:szCs w:val="24"/>
        </w:rPr>
        <w:t xml:space="preserve"> </w:t>
      </w:r>
      <w:r w:rsidRPr="00DE1E5A">
        <w:rPr>
          <w:rFonts w:ascii="GHEA Grapalat" w:hAnsi="GHEA Grapalat" w:cs="Sylfaen"/>
          <w:szCs w:val="24"/>
          <w:lang w:val="en-US"/>
        </w:rPr>
        <w:t>և</w:t>
      </w:r>
      <w:r w:rsidRPr="00DE1E5A">
        <w:rPr>
          <w:rFonts w:ascii="GHEA Grapalat" w:hAnsi="GHEA Grapalat" w:cs="Sylfaen"/>
          <w:szCs w:val="24"/>
        </w:rPr>
        <w:t xml:space="preserve"> </w:t>
      </w:r>
      <w:r w:rsidRPr="00DE1E5A">
        <w:rPr>
          <w:rFonts w:ascii="GHEA Grapalat" w:hAnsi="GHEA Grapalat" w:cs="Sylfaen"/>
          <w:szCs w:val="24"/>
          <w:lang w:val="en-US"/>
        </w:rPr>
        <w:t>հաջորդաբար</w:t>
      </w:r>
      <w:r w:rsidRPr="00DE1E5A">
        <w:rPr>
          <w:rFonts w:ascii="GHEA Grapalat" w:hAnsi="GHEA Grapalat" w:cs="Sylfaen"/>
          <w:szCs w:val="24"/>
        </w:rPr>
        <w:t xml:space="preserve"> </w:t>
      </w:r>
      <w:r w:rsidRPr="00DE1E5A">
        <w:rPr>
          <w:rFonts w:ascii="GHEA Grapalat" w:hAnsi="GHEA Grapalat" w:cs="Sylfaen"/>
          <w:szCs w:val="24"/>
          <w:lang w:val="en-US"/>
        </w:rPr>
        <w:t>տեղեր</w:t>
      </w:r>
      <w:r w:rsidRPr="00DE1E5A">
        <w:rPr>
          <w:rFonts w:ascii="GHEA Grapalat" w:hAnsi="GHEA Grapalat" w:cs="Sylfaen"/>
          <w:szCs w:val="24"/>
        </w:rPr>
        <w:t xml:space="preserve"> </w:t>
      </w:r>
      <w:r w:rsidRPr="00DE1E5A">
        <w:rPr>
          <w:rFonts w:ascii="GHEA Grapalat" w:hAnsi="GHEA Grapalat" w:cs="Sylfaen"/>
          <w:szCs w:val="24"/>
          <w:lang w:val="ru-RU"/>
        </w:rPr>
        <w:t>զբաղեցրած</w:t>
      </w:r>
      <w:r w:rsidRPr="00DE1E5A">
        <w:rPr>
          <w:rFonts w:ascii="GHEA Grapalat" w:hAnsi="GHEA Grapalat" w:cs="Sylfaen"/>
          <w:szCs w:val="24"/>
        </w:rPr>
        <w:t xml:space="preserve"> </w:t>
      </w:r>
      <w:r w:rsidRPr="00DE1E5A">
        <w:rPr>
          <w:rFonts w:ascii="GHEA Grapalat" w:hAnsi="GHEA Grapalat" w:cs="Sylfaen"/>
          <w:szCs w:val="24"/>
          <w:lang w:val="ru-RU"/>
        </w:rPr>
        <w:t>մասնակիցներին</w:t>
      </w:r>
      <w:r w:rsidRPr="00DE1E5A">
        <w:rPr>
          <w:rFonts w:ascii="GHEA Grapalat" w:hAnsi="GHEA Grapalat" w:cs="Sylfaen"/>
          <w:szCs w:val="24"/>
        </w:rPr>
        <w:t xml:space="preserve"> </w:t>
      </w:r>
      <w:r w:rsidRPr="00DE1E5A">
        <w:rPr>
          <w:rFonts w:ascii="GHEA Grapalat" w:hAnsi="GHEA Grapalat" w:cs="Sylfaen"/>
          <w:szCs w:val="24"/>
          <w:lang w:val="ru-RU"/>
        </w:rPr>
        <w:t>որոշելիս</w:t>
      </w:r>
      <w:r w:rsidRPr="00DE1E5A">
        <w:rPr>
          <w:rFonts w:ascii="GHEA Grapalat" w:hAnsi="GHEA Grapalat" w:cs="Sylfaen"/>
          <w:szCs w:val="24"/>
        </w:rPr>
        <w:t xml:space="preserve"> </w:t>
      </w:r>
      <w:r w:rsidRPr="00DE1E5A">
        <w:rPr>
          <w:rFonts w:ascii="GHEA Grapalat" w:hAnsi="GHEA Grapalat" w:cs="Sylfaen"/>
          <w:szCs w:val="24"/>
          <w:lang w:val="ru-RU"/>
        </w:rPr>
        <w:t>գնային</w:t>
      </w:r>
      <w:r w:rsidRPr="00DE1E5A">
        <w:rPr>
          <w:rFonts w:ascii="GHEA Grapalat" w:hAnsi="GHEA Grapalat" w:cs="Sylfaen"/>
          <w:szCs w:val="24"/>
        </w:rPr>
        <w:t xml:space="preserve"> </w:t>
      </w:r>
      <w:r w:rsidRPr="00DE1E5A">
        <w:rPr>
          <w:rFonts w:ascii="GHEA Grapalat" w:hAnsi="GHEA Grapalat" w:cs="Sylfaen"/>
          <w:szCs w:val="24"/>
          <w:lang w:val="ru-RU"/>
        </w:rPr>
        <w:t>առաջարկների</w:t>
      </w:r>
      <w:r w:rsidRPr="00DE1E5A">
        <w:rPr>
          <w:rFonts w:ascii="GHEA Grapalat" w:hAnsi="GHEA Grapalat" w:cs="Sylfaen"/>
          <w:szCs w:val="24"/>
        </w:rPr>
        <w:t xml:space="preserve"> գնահատումը և </w:t>
      </w:r>
      <w:r w:rsidRPr="00DE1E5A">
        <w:rPr>
          <w:rFonts w:ascii="GHEA Grapalat" w:hAnsi="GHEA Grapalat" w:cs="Sylfaen"/>
          <w:szCs w:val="24"/>
          <w:lang w:val="ru-RU"/>
        </w:rPr>
        <w:t>համեմատումն</w:t>
      </w:r>
      <w:r w:rsidRPr="00DE1E5A">
        <w:rPr>
          <w:rFonts w:ascii="GHEA Grapalat" w:hAnsi="GHEA Grapalat" w:cs="Sylfaen"/>
          <w:szCs w:val="24"/>
        </w:rPr>
        <w:t xml:space="preserve"> </w:t>
      </w:r>
      <w:r w:rsidRPr="00DE1E5A">
        <w:rPr>
          <w:rFonts w:ascii="GHEA Grapalat" w:hAnsi="GHEA Grapalat" w:cs="Sylfaen"/>
          <w:szCs w:val="24"/>
          <w:lang w:val="ru-RU"/>
        </w:rPr>
        <w:t>իրականացվում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առանց</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հրավերի</w:t>
      </w:r>
      <w:r w:rsidRPr="00DE1E5A">
        <w:rPr>
          <w:rFonts w:ascii="GHEA Grapalat" w:hAnsi="GHEA Grapalat" w:cs="Sylfaen"/>
          <w:szCs w:val="24"/>
        </w:rPr>
        <w:t xml:space="preserve"> 1-ին </w:t>
      </w:r>
      <w:r w:rsidRPr="00DE1E5A">
        <w:rPr>
          <w:rFonts w:ascii="GHEA Grapalat" w:hAnsi="GHEA Grapalat" w:cs="Sylfaen"/>
          <w:szCs w:val="24"/>
          <w:lang w:val="ru-RU"/>
        </w:rPr>
        <w:t>մասի</w:t>
      </w:r>
      <w:r w:rsidRPr="00DE1E5A">
        <w:rPr>
          <w:rFonts w:ascii="GHEA Grapalat" w:hAnsi="GHEA Grapalat" w:cs="Sylfaen"/>
          <w:szCs w:val="24"/>
        </w:rPr>
        <w:t xml:space="preserve"> 5.2-րդ </w:t>
      </w:r>
      <w:r w:rsidRPr="00DE1E5A">
        <w:rPr>
          <w:rFonts w:ascii="GHEA Grapalat" w:hAnsi="GHEA Grapalat" w:cs="Sylfaen"/>
          <w:szCs w:val="24"/>
          <w:lang w:val="ru-RU"/>
        </w:rPr>
        <w:t>կետում</w:t>
      </w:r>
      <w:r w:rsidRPr="00DE1E5A">
        <w:rPr>
          <w:rFonts w:ascii="GHEA Grapalat" w:hAnsi="GHEA Grapalat" w:cs="Sylfaen"/>
          <w:szCs w:val="24"/>
        </w:rPr>
        <w:t xml:space="preserve"> </w:t>
      </w:r>
      <w:r w:rsidRPr="00DE1E5A">
        <w:rPr>
          <w:rFonts w:ascii="GHEA Grapalat" w:hAnsi="GHEA Grapalat" w:cs="Sylfaen"/>
          <w:szCs w:val="24"/>
          <w:lang w:val="ru-RU"/>
        </w:rPr>
        <w:t>նշված</w:t>
      </w:r>
      <w:r w:rsidRPr="00DE1E5A">
        <w:rPr>
          <w:rFonts w:ascii="GHEA Grapalat" w:hAnsi="GHEA Grapalat" w:cs="Sylfaen"/>
          <w:szCs w:val="24"/>
        </w:rPr>
        <w:t xml:space="preserve"> </w:t>
      </w:r>
      <w:r w:rsidRPr="00DE1E5A">
        <w:rPr>
          <w:rFonts w:ascii="GHEA Grapalat" w:hAnsi="GHEA Grapalat" w:cs="Sylfaen"/>
          <w:szCs w:val="24"/>
          <w:lang w:val="ru-RU"/>
        </w:rPr>
        <w:t>հարկի</w:t>
      </w:r>
      <w:r w:rsidRPr="00DE1E5A">
        <w:rPr>
          <w:rFonts w:ascii="GHEA Grapalat" w:hAnsi="GHEA Grapalat" w:cs="Sylfaen"/>
          <w:szCs w:val="24"/>
        </w:rPr>
        <w:t xml:space="preserve"> </w:t>
      </w:r>
      <w:r w:rsidRPr="00DE1E5A">
        <w:rPr>
          <w:rFonts w:ascii="GHEA Grapalat" w:hAnsi="GHEA Grapalat" w:cs="Sylfaen"/>
          <w:szCs w:val="24"/>
          <w:lang w:val="ru-RU"/>
        </w:rPr>
        <w:t>գումարի</w:t>
      </w:r>
      <w:r w:rsidRPr="00DE1E5A">
        <w:rPr>
          <w:rFonts w:ascii="GHEA Grapalat" w:hAnsi="GHEA Grapalat" w:cs="Sylfaen"/>
          <w:szCs w:val="24"/>
        </w:rPr>
        <w:t xml:space="preserve"> </w:t>
      </w:r>
      <w:r w:rsidRPr="00DE1E5A">
        <w:rPr>
          <w:rFonts w:ascii="GHEA Grapalat" w:hAnsi="GHEA Grapalat" w:cs="Sylfaen"/>
          <w:szCs w:val="24"/>
          <w:lang w:val="ru-RU"/>
        </w:rPr>
        <w:t>հաշվարկման</w:t>
      </w:r>
      <w:r w:rsidRPr="00024088">
        <w:rPr>
          <w:rFonts w:ascii="GHEA Grapalat" w:hAnsi="GHEA Grapalat" w:cs="Sylfaen"/>
          <w:szCs w:val="24"/>
        </w:rPr>
        <w:t>:</w:t>
      </w:r>
    </w:p>
    <w:p w:rsidR="00024088" w:rsidRPr="00DE1E5A" w:rsidRDefault="00024088" w:rsidP="00024088">
      <w:pPr>
        <w:pStyle w:val="a3"/>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7.</w:t>
      </w:r>
      <w:r>
        <w:rPr>
          <w:rFonts w:ascii="GHEA Grapalat" w:hAnsi="GHEA Grapalat" w:cs="Sylfaen"/>
          <w:i w:val="0"/>
          <w:szCs w:val="24"/>
          <w:lang w:val="af-ZA"/>
        </w:rPr>
        <w:t>4</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հայտում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անհամապատասխանություն</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տեղ</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գտել</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տառերով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և</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թվերով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գումարների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միջև</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ապա</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հիմք</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ընդունվում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տառերով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hy-AM"/>
        </w:rPr>
        <w:t>գումարը։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երկու</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ավելի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արժույթներով</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ապա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դրանք</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համեմատվում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Հայաստանի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Հանրապետության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դրամով</w:t>
      </w:r>
      <w:r w:rsidR="005C6171">
        <w:rPr>
          <w:rFonts w:ascii="GHEA Grapalat" w:hAnsi="GHEA Grapalat" w:cs="Sylfaen"/>
          <w:i w:val="0"/>
          <w:szCs w:val="24"/>
          <w:lang w:val="af-ZA"/>
        </w:rPr>
        <w:t xml:space="preserve">` </w:t>
      </w:r>
      <w:r w:rsidR="00B37062">
        <w:rPr>
          <w:rFonts w:ascii="GHEA Grapalat" w:hAnsi="GHEA Grapalat" w:cs="Sylfaen"/>
          <w:i w:val="0"/>
          <w:szCs w:val="24"/>
          <w:lang w:val="af-ZA"/>
        </w:rPr>
        <w:t>480</w:t>
      </w:r>
      <w:r w:rsidR="00963747">
        <w:rPr>
          <w:rFonts w:ascii="GHEA Grapalat" w:hAnsi="GHEA Grapalat" w:cs="Sylfaen"/>
          <w:i w:val="0"/>
          <w:szCs w:val="24"/>
          <w:lang w:val="af-ZA"/>
        </w:rPr>
        <w:t xml:space="preserve"> դրամ </w:t>
      </w:r>
      <w:r w:rsidRPr="00DE1E5A">
        <w:rPr>
          <w:rFonts w:ascii="GHEA Grapalat" w:hAnsi="GHEA Grapalat" w:cs="Sylfaen"/>
          <w:i w:val="0"/>
          <w:szCs w:val="24"/>
          <w:lang w:val="ru-RU"/>
        </w:rPr>
        <w:t>փոխարժեքով։</w:t>
      </w:r>
      <w:r w:rsidRPr="00DE1E5A">
        <w:rPr>
          <w:rFonts w:ascii="GHEA Grapalat" w:hAnsi="GHEA Grapalat" w:cs="Sylfaen"/>
          <w:i w:val="0"/>
          <w:szCs w:val="24"/>
          <w:lang w:val="af-ZA"/>
        </w:rPr>
        <w:t xml:space="preserve"> </w:t>
      </w:r>
    </w:p>
    <w:p w:rsidR="00024088" w:rsidRPr="00DE1E5A" w:rsidRDefault="00024088" w:rsidP="00024088">
      <w:pPr>
        <w:pStyle w:val="a3"/>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7.</w:t>
      </w:r>
      <w:r>
        <w:rPr>
          <w:rFonts w:ascii="GHEA Grapalat" w:hAnsi="GHEA Grapalat" w:cs="Sylfaen"/>
          <w:i w:val="0"/>
          <w:szCs w:val="24"/>
          <w:lang w:val="af-ZA"/>
        </w:rPr>
        <w:t>5</w:t>
      </w:r>
      <w:r w:rsidRPr="00DE1E5A">
        <w:rPr>
          <w:rFonts w:ascii="GHEA Grapalat" w:hAnsi="GHEA Grapalat" w:cs="Sylfaen"/>
          <w:i w:val="0"/>
          <w:szCs w:val="24"/>
          <w:lang w:val="af-ZA"/>
        </w:rPr>
        <w:t xml:space="preserve"> Հ</w:t>
      </w:r>
      <w:r w:rsidRPr="00DE1E5A">
        <w:rPr>
          <w:rFonts w:ascii="GHEA Grapalat" w:hAnsi="GHEA Grapalat" w:cs="Sylfaen"/>
          <w:i w:val="0"/>
          <w:szCs w:val="24"/>
          <w:lang w:val="ru-RU"/>
        </w:rPr>
        <w:t>անձնաժողովի</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պ</w:t>
      </w:r>
      <w:r w:rsidRPr="00DE1E5A">
        <w:rPr>
          <w:rFonts w:ascii="GHEA Grapalat" w:hAnsi="GHEA Grapalat" w:cs="Sylfaen"/>
          <w:i w:val="0"/>
          <w:szCs w:val="24"/>
          <w:lang w:val="ru-RU"/>
        </w:rPr>
        <w:t>ատվիրատուի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և</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w:t>
      </w:r>
      <w:r w:rsidRPr="00DE1E5A">
        <w:rPr>
          <w:rFonts w:ascii="GHEA Grapalat" w:hAnsi="GHEA Grapalat" w:cs="Sylfaen"/>
          <w:i w:val="0"/>
          <w:szCs w:val="24"/>
          <w:lang w:val="ru-RU"/>
        </w:rPr>
        <w:t>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միջև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արգելվում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բացառությամբ</w:t>
      </w:r>
      <w:r w:rsidRPr="00DE1E5A">
        <w:rPr>
          <w:rFonts w:ascii="GHEA Grapalat" w:hAnsi="GHEA Grapalat" w:cs="Sylfaen"/>
          <w:i w:val="0"/>
          <w:szCs w:val="24"/>
          <w:lang w:val="af-ZA"/>
        </w:rPr>
        <w:t>`</w:t>
      </w:r>
    </w:p>
    <w:p w:rsidR="00024088" w:rsidRPr="00DE1E5A" w:rsidRDefault="00024088" w:rsidP="00024088">
      <w:pPr>
        <w:pStyle w:val="a3"/>
        <w:spacing w:line="240" w:lineRule="auto"/>
        <w:rPr>
          <w:rFonts w:ascii="GHEA Grapalat" w:hAnsi="GHEA Grapalat" w:cs="Sylfaen"/>
          <w:i w:val="0"/>
          <w:szCs w:val="24"/>
          <w:lang w:val="af-ZA"/>
        </w:rPr>
      </w:pPr>
      <w:r w:rsidRPr="00DE1E5A">
        <w:rPr>
          <w:rFonts w:ascii="GHEA Grapalat" w:hAnsi="GHEA Grapalat" w:cs="Sylfaen"/>
          <w:i w:val="0"/>
          <w:szCs w:val="24"/>
          <w:lang w:val="af-ZA"/>
        </w:rPr>
        <w:t xml:space="preserve">1) </w:t>
      </w:r>
      <w:r w:rsidRPr="00DE1E5A">
        <w:rPr>
          <w:rFonts w:ascii="GHEA Grapalat" w:hAnsi="GHEA Grapalat" w:cs="Sylfaen"/>
          <w:i w:val="0"/>
          <w:szCs w:val="24"/>
          <w:lang w:val="ru-RU"/>
        </w:rPr>
        <w:t>երբ</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ընթացակարգին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մասնակցել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մեկ</w:t>
      </w:r>
      <w:r w:rsidRPr="00DE1E5A">
        <w:rPr>
          <w:rFonts w:ascii="GHEA Grapalat" w:hAnsi="GHEA Grapalat" w:cs="Sylfaen"/>
          <w:i w:val="0"/>
          <w:szCs w:val="24"/>
          <w:lang w:val="af-ZA"/>
        </w:rPr>
        <w:t xml:space="preserve"> մ</w:t>
      </w:r>
      <w:r w:rsidRPr="00DE1E5A">
        <w:rPr>
          <w:rFonts w:ascii="GHEA Grapalat" w:hAnsi="GHEA Grapalat" w:cs="Sylfaen"/>
          <w:i w:val="0"/>
          <w:szCs w:val="24"/>
          <w:lang w:val="ru-RU"/>
        </w:rPr>
        <w:t>ասնակից</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որի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պահանջներին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արդյունքում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պահանջներին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համապատասխան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գնահատվել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մեկ</w:t>
      </w:r>
      <w:r w:rsidRPr="00DE1E5A">
        <w:rPr>
          <w:rFonts w:ascii="GHEA Grapalat" w:hAnsi="GHEA Grapalat" w:cs="Sylfaen"/>
          <w:i w:val="0"/>
          <w:szCs w:val="24"/>
          <w:lang w:val="af-ZA"/>
        </w:rPr>
        <w:t xml:space="preserve"> մ</w:t>
      </w:r>
      <w:r w:rsidRPr="00DE1E5A">
        <w:rPr>
          <w:rFonts w:ascii="GHEA Grapalat" w:hAnsi="GHEA Grapalat" w:cs="Sylfaen"/>
          <w:i w:val="0"/>
          <w:szCs w:val="24"/>
          <w:lang w:val="ru-RU"/>
        </w:rPr>
        <w:t>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նվազագույն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հավասարության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դեպքում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եթե</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ոչ</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բավարարող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գնահատված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հայտեր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բոլոր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ներկայացրած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գնային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գերազանցում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այդ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գնումը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կատարելու</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հրավերի</w:t>
      </w:r>
      <w:r w:rsidRPr="00DE1E5A">
        <w:rPr>
          <w:rFonts w:ascii="GHEA Grapalat" w:hAnsi="GHEA Grapalat" w:cs="Sylfaen"/>
          <w:i w:val="0"/>
          <w:szCs w:val="24"/>
          <w:lang w:val="af-ZA"/>
        </w:rPr>
        <w:t xml:space="preserve"> 1-</w:t>
      </w:r>
      <w:r w:rsidRPr="00DE1E5A">
        <w:rPr>
          <w:rFonts w:ascii="GHEA Grapalat" w:hAnsi="GHEA Grapalat" w:cs="Sylfaen"/>
          <w:i w:val="0"/>
          <w:szCs w:val="24"/>
          <w:lang w:val="en-US"/>
        </w:rPr>
        <w:t>ին</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մասի</w:t>
      </w:r>
      <w:r w:rsidRPr="00DE1E5A">
        <w:rPr>
          <w:rFonts w:ascii="GHEA Grapalat" w:hAnsi="GHEA Grapalat" w:cs="Sylfaen"/>
          <w:i w:val="0"/>
          <w:szCs w:val="24"/>
          <w:lang w:val="af-ZA"/>
        </w:rPr>
        <w:t xml:space="preserve"> 7.1 </w:t>
      </w:r>
      <w:r w:rsidRPr="00DE1E5A">
        <w:rPr>
          <w:rFonts w:ascii="GHEA Grapalat" w:hAnsi="GHEA Grapalat" w:cs="Sylfaen"/>
          <w:i w:val="0"/>
          <w:szCs w:val="24"/>
          <w:lang w:val="en-US"/>
        </w:rPr>
        <w:t>կետի</w:t>
      </w:r>
      <w:r w:rsidRPr="00DE1E5A">
        <w:rPr>
          <w:rFonts w:ascii="GHEA Grapalat" w:hAnsi="GHEA Grapalat" w:cs="Sylfaen"/>
          <w:i w:val="0"/>
          <w:szCs w:val="24"/>
          <w:lang w:val="af-ZA"/>
        </w:rPr>
        <w:t xml:space="preserve"> 2-</w:t>
      </w:r>
      <w:r w:rsidRPr="00DE1E5A">
        <w:rPr>
          <w:rFonts w:ascii="GHEA Grapalat" w:hAnsi="GHEA Grapalat" w:cs="Sylfaen"/>
          <w:i w:val="0"/>
          <w:szCs w:val="24"/>
          <w:lang w:val="en-US"/>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պարբերությամբ</w:t>
      </w:r>
      <w:r w:rsidRPr="00DE1E5A">
        <w:rPr>
          <w:rFonts w:ascii="GHEA Grapalat" w:hAnsi="GHEA Grapalat" w:cs="Sylfaen"/>
          <w:i w:val="0"/>
          <w:szCs w:val="24"/>
          <w:lang w:val="af-ZA"/>
        </w:rPr>
        <w:t xml:space="preserve"> </w:t>
      </w:r>
      <w:r w:rsidRPr="00DE1E5A">
        <w:rPr>
          <w:rFonts w:ascii="GHEA Grapalat" w:hAnsi="GHEA Grapalat" w:cs="Sylfaen"/>
          <w:i w:val="0"/>
          <w:szCs w:val="24"/>
          <w:lang w:val="en-US"/>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ֆինանսական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միջոցները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գնումն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իրականացվում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է</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Օրենքի</w:t>
      </w:r>
      <w:r w:rsidRPr="00DE1E5A">
        <w:rPr>
          <w:rFonts w:ascii="GHEA Grapalat" w:hAnsi="GHEA Grapalat" w:cs="Sylfaen"/>
          <w:i w:val="0"/>
          <w:szCs w:val="24"/>
          <w:lang w:val="af-ZA"/>
        </w:rPr>
        <w:t xml:space="preserve"> 15-</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հոդվածի</w:t>
      </w:r>
      <w:r w:rsidRPr="00DE1E5A">
        <w:rPr>
          <w:rFonts w:ascii="GHEA Grapalat" w:hAnsi="GHEA Grapalat" w:cs="Sylfaen"/>
          <w:i w:val="0"/>
          <w:szCs w:val="24"/>
          <w:lang w:val="af-ZA"/>
        </w:rPr>
        <w:t xml:space="preserve"> 6-</w:t>
      </w:r>
      <w:r w:rsidRPr="00DE1E5A">
        <w:rPr>
          <w:rFonts w:ascii="GHEA Grapalat" w:hAnsi="GHEA Grapalat" w:cs="Sylfaen"/>
          <w:i w:val="0"/>
          <w:szCs w:val="24"/>
          <w:lang w:val="ru-RU"/>
        </w:rPr>
        <w:t>րդ</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հիման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վրա։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կետի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վարվող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հանգեցնել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նվազեցմանը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վճարման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փոփոխությանը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իսկ</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բանակցությունները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վարվում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միաժամանակյա</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բոլոր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մասնակիցների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հետ</w:t>
      </w:r>
      <w:r w:rsidRPr="00DE1E5A">
        <w:rPr>
          <w:rFonts w:ascii="GHEA Grapalat" w:hAnsi="GHEA Grapalat" w:cs="Sylfaen"/>
          <w:i w:val="0"/>
          <w:szCs w:val="24"/>
          <w:lang w:val="af-ZA"/>
        </w:rPr>
        <w:t>.</w:t>
      </w:r>
    </w:p>
    <w:p w:rsidR="00024088" w:rsidRPr="00DE1E5A" w:rsidDel="00992C40"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rPr>
        <w:t xml:space="preserve">2)  </w:t>
      </w:r>
      <w:r w:rsidRPr="00DE1E5A">
        <w:rPr>
          <w:rFonts w:ascii="GHEA Grapalat" w:hAnsi="GHEA Grapalat" w:cs="Sylfaen"/>
          <w:szCs w:val="24"/>
          <w:lang w:val="ru-RU"/>
        </w:rPr>
        <w:t>Օրենքով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այլ</w:t>
      </w:r>
      <w:r w:rsidRPr="00DE1E5A">
        <w:rPr>
          <w:rFonts w:ascii="GHEA Grapalat" w:hAnsi="GHEA Grapalat" w:cs="Sylfaen"/>
          <w:szCs w:val="24"/>
        </w:rPr>
        <w:t xml:space="preserve"> </w:t>
      </w:r>
      <w:r w:rsidRPr="00DE1E5A">
        <w:rPr>
          <w:rFonts w:ascii="GHEA Grapalat" w:hAnsi="GHEA Grapalat" w:cs="Sylfaen"/>
          <w:szCs w:val="24"/>
          <w:lang w:val="ru-RU"/>
        </w:rPr>
        <w:t>դեպքերի։</w:t>
      </w:r>
    </w:p>
    <w:p w:rsidR="00024088" w:rsidRPr="00DE1E5A" w:rsidRDefault="00024088" w:rsidP="00024088">
      <w:pPr>
        <w:pStyle w:val="norm"/>
        <w:spacing w:line="240" w:lineRule="auto"/>
        <w:rPr>
          <w:rFonts w:ascii="GHEA Grapalat" w:hAnsi="GHEA Grapalat" w:cs="Sylfaen"/>
          <w:sz w:val="20"/>
          <w:szCs w:val="24"/>
          <w:lang w:val="af-ZA" w:eastAsia="en-US"/>
        </w:rPr>
      </w:pPr>
      <w:r w:rsidRPr="00DE1E5A">
        <w:rPr>
          <w:rFonts w:ascii="GHEA Grapalat" w:hAnsi="GHEA Grapalat"/>
          <w:sz w:val="20"/>
          <w:lang w:val="af-ZA"/>
        </w:rPr>
        <w:t>7.</w:t>
      </w:r>
      <w:r>
        <w:rPr>
          <w:rFonts w:ascii="GHEA Grapalat" w:hAnsi="GHEA Grapalat"/>
          <w:sz w:val="20"/>
          <w:lang w:val="af-ZA"/>
        </w:rPr>
        <w:t>6</w:t>
      </w:r>
      <w:r w:rsidRPr="00DE1E5A">
        <w:rPr>
          <w:rFonts w:ascii="GHEA Grapalat" w:hAnsi="GHEA Grapalat"/>
          <w:sz w:val="20"/>
          <w:lang w:val="af-ZA"/>
        </w:rPr>
        <w:t xml:space="preserve"> Հ</w:t>
      </w:r>
      <w:r w:rsidRPr="00DE1E5A">
        <w:rPr>
          <w:rFonts w:ascii="GHEA Grapalat" w:hAnsi="GHEA Grapalat" w:cs="Sylfaen"/>
          <w:sz w:val="20"/>
          <w:szCs w:val="24"/>
          <w:lang w:val="ru-RU" w:eastAsia="en-US"/>
        </w:rPr>
        <w:t>անձնաժողովը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պահանջների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նկատմամբ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w:t>
      </w:r>
      <w:r w:rsidRPr="00DE1E5A">
        <w:rPr>
          <w:rFonts w:ascii="GHEA Grapalat" w:hAnsi="GHEA Grapalat" w:cs="Sylfaen"/>
          <w:sz w:val="20"/>
          <w:szCs w:val="24"/>
          <w:lang w:val="ru-RU" w:eastAsia="en-US"/>
        </w:rPr>
        <w:t>ասնակիցներից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նվազագույն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հավասարության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պայմաններին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շրջանակում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գնվելիք</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ապրանքների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գնումն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իրականացվում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Օրենքի</w:t>
      </w:r>
      <w:r w:rsidRPr="00DE1E5A">
        <w:rPr>
          <w:rFonts w:ascii="GHEA Grapalat" w:hAnsi="GHEA Grapalat" w:cs="Sylfaen"/>
          <w:sz w:val="20"/>
          <w:szCs w:val="24"/>
          <w:lang w:val="af-ZA" w:eastAsia="en-US"/>
        </w:rPr>
        <w:t xml:space="preserve"> 15-</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հոդվածի</w:t>
      </w:r>
      <w:r w:rsidRPr="00DE1E5A">
        <w:rPr>
          <w:rFonts w:ascii="GHEA Grapalat" w:hAnsi="GHEA Grapalat" w:cs="Sylfaen"/>
          <w:sz w:val="20"/>
          <w:szCs w:val="24"/>
          <w:lang w:val="af-ZA" w:eastAsia="en-US"/>
        </w:rPr>
        <w:t xml:space="preserve"> 6-</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հիման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վրա՝</w:t>
      </w:r>
      <w:r w:rsidRPr="00DE1E5A">
        <w:rPr>
          <w:rFonts w:ascii="GHEA Grapalat" w:hAnsi="GHEA Grapalat" w:cs="Sylfaen"/>
          <w:sz w:val="20"/>
          <w:szCs w:val="24"/>
          <w:lang w:val="af-ZA" w:eastAsia="en-US"/>
        </w:rPr>
        <w:t xml:space="preserve"> </w:t>
      </w:r>
    </w:p>
    <w:p w:rsidR="00024088" w:rsidRPr="00DE1E5A" w:rsidRDefault="00024088" w:rsidP="00024088">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պայման</w:t>
      </w:r>
      <w:r w:rsidRPr="00DE1E5A">
        <w:rPr>
          <w:rFonts w:ascii="GHEA Grapalat" w:hAnsi="GHEA Grapalat" w:cs="Sylfaen"/>
          <w:sz w:val="20"/>
          <w:szCs w:val="24"/>
          <w:lang w:val="af-ZA" w:eastAsia="en-US"/>
        </w:rPr>
        <w:softHyphen/>
      </w:r>
      <w:r w:rsidRPr="00DE1E5A">
        <w:rPr>
          <w:rFonts w:ascii="GHEA Grapalat" w:hAnsi="GHEA Grapalat" w:cs="Sylfaen"/>
          <w:sz w:val="20"/>
          <w:szCs w:val="24"/>
          <w:lang w:val="ru-RU" w:eastAsia="en-US"/>
        </w:rPr>
        <w:t>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հետ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միաժամանակյա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համապատասխան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լիազորություն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ունեցող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ներկայացուցիչները</w:t>
      </w:r>
      <w:r w:rsidRPr="00DE1E5A">
        <w:rPr>
          <w:rFonts w:ascii="GHEA Grapalat" w:hAnsi="GHEA Grapalat" w:cs="Sylfaen"/>
          <w:sz w:val="20"/>
          <w:szCs w:val="24"/>
          <w:lang w:val="af-ZA" w:eastAsia="en-US"/>
        </w:rPr>
        <w:t>),</w:t>
      </w:r>
    </w:p>
    <w:p w:rsidR="00024088" w:rsidRPr="00DE1E5A" w:rsidRDefault="00024088" w:rsidP="00024088">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հակառակ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նիստը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կասեցվում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մեկ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քարտուղարը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գնահատված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բոլոր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մասնակիցներին</w:t>
      </w:r>
      <w:r w:rsidRPr="00DE1E5A">
        <w:rPr>
          <w:rFonts w:ascii="GHEA Grapalat" w:hAnsi="GHEA Grapalat" w:cs="Sylfaen"/>
          <w:sz w:val="20"/>
          <w:szCs w:val="24"/>
          <w:lang w:val="af-ZA" w:eastAsia="en-US"/>
        </w:rPr>
        <w:t xml:space="preserve"> </w:t>
      </w:r>
      <w:r>
        <w:rPr>
          <w:rFonts w:ascii="GHEA Grapalat" w:hAnsi="GHEA Grapalat" w:cs="Sylfaen"/>
          <w:sz w:val="20"/>
          <w:szCs w:val="24"/>
          <w:lang w:val="af-ZA" w:eastAsia="en-US"/>
        </w:rPr>
        <w:lastRenderedPageBreak/>
        <w:t xml:space="preserve">էլեկտրոնային եղանակով </w:t>
      </w:r>
      <w:r w:rsidRPr="00DE1E5A">
        <w:rPr>
          <w:rFonts w:ascii="GHEA Grapalat" w:hAnsi="GHEA Grapalat" w:cs="Sylfaen"/>
          <w:sz w:val="20"/>
          <w:szCs w:val="24"/>
          <w:lang w:val="ru-RU" w:eastAsia="en-US"/>
        </w:rPr>
        <w:t>միաժամանակ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ծանուցում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շուրջ</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միաժամանակյա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ժամի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վայրի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մասին</w:t>
      </w:r>
      <w:r w:rsidRPr="00DE1E5A">
        <w:rPr>
          <w:rFonts w:ascii="GHEA Grapalat" w:hAnsi="GHEA Grapalat" w:cs="Sylfaen"/>
          <w:sz w:val="20"/>
          <w:szCs w:val="24"/>
          <w:lang w:val="af-ZA" w:eastAsia="en-US"/>
        </w:rPr>
        <w:t>,</w:t>
      </w:r>
    </w:p>
    <w:p w:rsidR="00024088" w:rsidRPr="00DE1E5A" w:rsidRDefault="00024088" w:rsidP="00024088">
      <w:pPr>
        <w:pStyle w:val="norm"/>
        <w:spacing w:line="240" w:lineRule="auto"/>
        <w:rPr>
          <w:rFonts w:ascii="GHEA Grapalat" w:hAnsi="GHEA Grapalat" w:cs="Sylfaen"/>
          <w:color w:val="FF0000"/>
          <w:sz w:val="20"/>
          <w:szCs w:val="24"/>
          <w:lang w:val="af-ZA" w:eastAsia="en-US"/>
        </w:rPr>
      </w:pPr>
      <w:r w:rsidRPr="00DE1E5A">
        <w:rPr>
          <w:rFonts w:ascii="GHEA Grapalat" w:hAnsi="GHEA Grapalat" w:cs="Sylfaen"/>
          <w:sz w:val="20"/>
          <w:szCs w:val="24"/>
          <w:lang w:val="ru-RU" w:eastAsia="en-US"/>
        </w:rPr>
        <w:t>գ</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ոչ</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շուտ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քան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ծանուցումն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ուղարկվելու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օրվանից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երկրորդ</w:t>
      </w:r>
      <w:r w:rsidRPr="00DE1E5A">
        <w:rPr>
          <w:rFonts w:ascii="GHEA Grapalat" w:hAnsi="GHEA Grapalat" w:cs="Sylfaen"/>
          <w:sz w:val="20"/>
          <w:szCs w:val="24"/>
          <w:lang w:val="af-ZA" w:eastAsia="en-US"/>
        </w:rPr>
        <w:t xml:space="preserve"> և ոչ ուշ, քան տասներորդ </w:t>
      </w:r>
      <w:r w:rsidRPr="00DE1E5A">
        <w:rPr>
          <w:rFonts w:ascii="GHEA Grapalat" w:hAnsi="GHEA Grapalat" w:cs="Sylfaen"/>
          <w:sz w:val="20"/>
          <w:szCs w:val="24"/>
          <w:lang w:val="ru-RU"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օրը</w:t>
      </w:r>
      <w:r w:rsidRPr="00DE1E5A">
        <w:rPr>
          <w:rFonts w:ascii="GHEA Grapalat" w:hAnsi="GHEA Grapalat" w:cs="Sylfaen"/>
          <w:sz w:val="20"/>
          <w:szCs w:val="24"/>
          <w:lang w:val="af-ZA" w:eastAsia="en-US"/>
        </w:rPr>
        <w:t xml:space="preserve">, </w:t>
      </w:r>
    </w:p>
    <w:p w:rsidR="00024088" w:rsidRPr="00DE1E5A" w:rsidRDefault="00024088" w:rsidP="00024088">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յուրաքանչյուր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w:t>
      </w:r>
      <w:r w:rsidRPr="00DE1E5A">
        <w:rPr>
          <w:rFonts w:ascii="GHEA Grapalat" w:hAnsi="GHEA Grapalat" w:cs="Sylfaen"/>
          <w:sz w:val="20"/>
          <w:szCs w:val="24"/>
          <w:lang w:val="ru-RU" w:eastAsia="en-US"/>
        </w:rPr>
        <w:t>սնակցի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տվյալ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հրապարակվում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մյուս</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մինչև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նախատեսված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ավարտը</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վերանայել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իր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առաջարկը</w:t>
      </w:r>
      <w:r w:rsidRPr="00DE1E5A">
        <w:rPr>
          <w:rFonts w:ascii="GHEA Grapalat" w:hAnsi="GHEA Grapalat" w:cs="Sylfaen"/>
          <w:sz w:val="20"/>
          <w:szCs w:val="24"/>
          <w:lang w:val="af-ZA" w:eastAsia="en-US"/>
        </w:rPr>
        <w:t>,</w:t>
      </w:r>
    </w:p>
    <w:p w:rsidR="00024088" w:rsidRPr="00DE1E5A" w:rsidRDefault="00024088" w:rsidP="00024088">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լրանալու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ըստ</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որոնց</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այդ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գնումը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կատարելու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հատկացված  </w:t>
      </w:r>
      <w:r w:rsidRPr="00DE1E5A">
        <w:rPr>
          <w:rFonts w:ascii="GHEA Grapalat" w:hAnsi="GHEA Grapalat" w:cs="Sylfaen"/>
          <w:sz w:val="20"/>
          <w:szCs w:val="24"/>
          <w:lang w:val="ru-RU" w:eastAsia="en-US"/>
        </w:rPr>
        <w:t>ֆինանսական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միջոցների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չափը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որոշվում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առաջին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հաջորդաբար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տեղերը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զբաղեցրած</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ասնակիցները</w:t>
      </w:r>
      <w:r w:rsidRPr="00DE1E5A">
        <w:rPr>
          <w:rFonts w:ascii="GHEA Grapalat" w:hAnsi="GHEA Grapalat" w:cs="Sylfaen"/>
          <w:sz w:val="20"/>
          <w:szCs w:val="24"/>
          <w:lang w:val="af-ZA" w:eastAsia="en-US"/>
        </w:rPr>
        <w:t>,</w:t>
      </w:r>
    </w:p>
    <w:p w:rsidR="00024088" w:rsidRPr="00DE1E5A" w:rsidRDefault="00024088" w:rsidP="00024088">
      <w:pPr>
        <w:pStyle w:val="norm"/>
        <w:spacing w:line="240" w:lineRule="auto"/>
        <w:rPr>
          <w:rFonts w:ascii="GHEA Grapalat" w:hAnsi="GHEA Grapalat" w:cs="Sylfaen"/>
          <w:sz w:val="20"/>
          <w:szCs w:val="24"/>
          <w:lang w:val="af-ZA" w:eastAsia="en-US"/>
        </w:rPr>
      </w:pPr>
      <w:r w:rsidRPr="00DE1E5A">
        <w:rPr>
          <w:rFonts w:ascii="GHEA Grapalat" w:hAnsi="GHEA Grapalat" w:cs="Sylfaen"/>
          <w:sz w:val="20"/>
          <w:szCs w:val="24"/>
          <w:lang w:val="ru-RU" w:eastAsia="en-US"/>
        </w:rPr>
        <w:t>զ</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բանակցությունների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վերջնաժամկետը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լրանալու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պահին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եթե</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ru-RU" w:eastAsia="en-US"/>
        </w:rPr>
        <w:t>ասնակիցների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գերազանցում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շրջանակում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գնվելիք</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ապրանքների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համար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գինը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նվազագույն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հավասար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ընթացակարգը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Օրենքի</w:t>
      </w:r>
      <w:r w:rsidRPr="00DE1E5A">
        <w:rPr>
          <w:rFonts w:ascii="GHEA Grapalat" w:hAnsi="GHEA Grapalat" w:cs="Sylfaen"/>
          <w:sz w:val="20"/>
          <w:szCs w:val="24"/>
          <w:lang w:val="af-ZA" w:eastAsia="en-US"/>
        </w:rPr>
        <w:t xml:space="preserve"> 37-</w:t>
      </w:r>
      <w:r w:rsidRPr="00DE1E5A">
        <w:rPr>
          <w:rFonts w:ascii="GHEA Grapalat" w:hAnsi="GHEA Grapalat" w:cs="Sylfaen"/>
          <w:sz w:val="20"/>
          <w:szCs w:val="24"/>
          <w:lang w:val="ru-RU"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հոդվածի</w:t>
      </w:r>
      <w:r w:rsidRPr="00DE1E5A">
        <w:rPr>
          <w:rFonts w:ascii="GHEA Grapalat" w:hAnsi="GHEA Grapalat" w:cs="Sylfaen"/>
          <w:sz w:val="20"/>
          <w:szCs w:val="24"/>
          <w:lang w:val="af-ZA" w:eastAsia="en-US"/>
        </w:rPr>
        <w:t xml:space="preserve"> 1-</w:t>
      </w:r>
      <w:r w:rsidRPr="00DE1E5A">
        <w:rPr>
          <w:rFonts w:ascii="GHEA Grapalat" w:hAnsi="GHEA Grapalat" w:cs="Sylfaen"/>
          <w:sz w:val="20"/>
          <w:szCs w:val="24"/>
          <w:lang w:val="ru-RU" w:eastAsia="en-US"/>
        </w:rPr>
        <w:t>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մասի</w:t>
      </w:r>
      <w:r w:rsidRPr="00DE1E5A">
        <w:rPr>
          <w:rFonts w:ascii="GHEA Grapalat" w:hAnsi="GHEA Grapalat" w:cs="Sylfaen"/>
          <w:sz w:val="20"/>
          <w:szCs w:val="24"/>
          <w:lang w:val="af-ZA" w:eastAsia="en-US"/>
        </w:rPr>
        <w:t xml:space="preserve"> 1-</w:t>
      </w:r>
      <w:r w:rsidRPr="00DE1E5A">
        <w:rPr>
          <w:rFonts w:ascii="GHEA Grapalat" w:hAnsi="GHEA Grapalat" w:cs="Sylfaen"/>
          <w:sz w:val="20"/>
          <w:szCs w:val="24"/>
          <w:lang w:val="ru-RU" w:eastAsia="en-US"/>
        </w:rPr>
        <w:t>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հիման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վրա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հայտարարվում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ru-RU" w:eastAsia="en-US"/>
        </w:rPr>
        <w:t>չկայացած</w:t>
      </w:r>
      <w:r w:rsidRPr="00DE1E5A">
        <w:rPr>
          <w:rFonts w:ascii="GHEA Grapalat" w:hAnsi="GHEA Grapalat" w:cs="Sylfaen"/>
          <w:sz w:val="20"/>
          <w:szCs w:val="24"/>
          <w:lang w:val="af-ZA" w:eastAsia="en-US"/>
        </w:rPr>
        <w:t xml:space="preserve">: </w:t>
      </w:r>
    </w:p>
    <w:p w:rsidR="00024088" w:rsidRPr="00DE1E5A" w:rsidRDefault="00024088" w:rsidP="00024088">
      <w:pPr>
        <w:ind w:firstLine="708"/>
        <w:jc w:val="both"/>
        <w:rPr>
          <w:rFonts w:ascii="GHEA Grapalat" w:hAnsi="GHEA Grapalat"/>
          <w:sz w:val="20"/>
          <w:szCs w:val="20"/>
          <w:lang w:val="hy-AM"/>
        </w:rPr>
      </w:pPr>
      <w:r w:rsidRPr="00DE1E5A">
        <w:rPr>
          <w:rFonts w:ascii="GHEA Grapalat" w:hAnsi="GHEA Grapalat"/>
          <w:sz w:val="20"/>
          <w:szCs w:val="20"/>
          <w:lang w:val="af-ZA"/>
        </w:rPr>
        <w:t>7.</w:t>
      </w:r>
      <w:r>
        <w:rPr>
          <w:rFonts w:ascii="GHEA Grapalat" w:hAnsi="GHEA Grapalat"/>
          <w:sz w:val="20"/>
          <w:szCs w:val="20"/>
          <w:lang w:val="af-ZA"/>
        </w:rPr>
        <w:t>7</w:t>
      </w:r>
      <w:r w:rsidRPr="00DE1E5A">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DE1E5A">
        <w:rPr>
          <w:rFonts w:ascii="GHEA Grapalat" w:hAnsi="GHEA Grapalat"/>
          <w:sz w:val="20"/>
          <w:szCs w:val="20"/>
          <w:lang w:val="hy-AM"/>
        </w:rPr>
        <w:t>ամբողջական նկարագիրը</w:t>
      </w:r>
      <w:r w:rsidRPr="00DE1E5A">
        <w:rPr>
          <w:rFonts w:ascii="GHEA Grapalat" w:hAnsi="GHEA Grapalat"/>
          <w:sz w:val="20"/>
          <w:szCs w:val="20"/>
          <w:lang w:val="af-ZA"/>
        </w:rPr>
        <w:t xml:space="preserve"> պարունակող փաստաթղթի (փաստաթղթերի)</w:t>
      </w:r>
      <w:r w:rsidRPr="00DE1E5A">
        <w:rPr>
          <w:rFonts w:ascii="GHEA Grapalat" w:hAnsi="GHEA Grapalat"/>
          <w:lang w:val="af-ZA"/>
        </w:rPr>
        <w:t xml:space="preserve"> </w:t>
      </w:r>
      <w:r w:rsidRPr="00DE1E5A">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DE1E5A">
        <w:rPr>
          <w:rFonts w:ascii="GHEA Grapalat" w:hAnsi="GHEA Grapalat"/>
          <w:sz w:val="20"/>
          <w:szCs w:val="20"/>
          <w:lang w:val="hy-AM"/>
        </w:rPr>
        <w:t xml:space="preserve"> </w:t>
      </w:r>
      <w:r w:rsidRPr="00DE1E5A">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E1E5A">
        <w:rPr>
          <w:rFonts w:ascii="GHEA Grapalat" w:hAnsi="GHEA Grapalat"/>
          <w:sz w:val="20"/>
          <w:szCs w:val="20"/>
          <w:lang w:val="hy-AM"/>
        </w:rPr>
        <w:t>:</w:t>
      </w:r>
    </w:p>
    <w:p w:rsidR="00024088" w:rsidRPr="00DE1E5A" w:rsidRDefault="00024088" w:rsidP="00024088">
      <w:pPr>
        <w:pStyle w:val="norm"/>
        <w:spacing w:line="240" w:lineRule="auto"/>
        <w:rPr>
          <w:rFonts w:ascii="GHEA Grapalat" w:hAnsi="GHEA Grapalat" w:cs="Sylfaen"/>
          <w:sz w:val="20"/>
          <w:szCs w:val="24"/>
          <w:lang w:val="af-ZA" w:eastAsia="en-US"/>
        </w:rPr>
      </w:pPr>
      <w:r w:rsidRPr="00DE1E5A">
        <w:rPr>
          <w:rFonts w:ascii="GHEA Grapalat" w:hAnsi="GHEA Grapalat"/>
          <w:sz w:val="20"/>
          <w:lang w:val="af-ZA"/>
        </w:rPr>
        <w:t>7.</w:t>
      </w:r>
      <w:r>
        <w:rPr>
          <w:rFonts w:ascii="GHEA Grapalat" w:hAnsi="GHEA Grapalat"/>
          <w:sz w:val="20"/>
          <w:lang w:val="af-ZA"/>
        </w:rPr>
        <w:t>8</w:t>
      </w:r>
      <w:r w:rsidRPr="00DE1E5A">
        <w:rPr>
          <w:rFonts w:ascii="GHEA Grapalat" w:hAnsi="GHEA Grapalat"/>
          <w:sz w:val="20"/>
          <w:lang w:val="af-ZA"/>
        </w:rPr>
        <w:t xml:space="preserve"> Եթե հայտերի բացման նիստի ընթացքում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իրականացված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գնահատման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արդյուն</w:t>
      </w:r>
      <w:r w:rsidRPr="00DE1E5A">
        <w:rPr>
          <w:rFonts w:ascii="GHEA Grapalat" w:hAnsi="GHEA Grapalat" w:cs="Sylfaen"/>
          <w:sz w:val="20"/>
          <w:szCs w:val="24"/>
          <w:lang w:val="af-ZA" w:eastAsia="en-US"/>
        </w:rPr>
        <w:softHyphen/>
      </w:r>
      <w:r w:rsidRPr="00DE1E5A">
        <w:rPr>
          <w:rFonts w:ascii="GHEA Grapalat" w:hAnsi="GHEA Grapalat" w:cs="Sylfaen"/>
          <w:sz w:val="20"/>
          <w:szCs w:val="24"/>
          <w:lang w:val="hy-AM" w:eastAsia="en-US"/>
        </w:rPr>
        <w:t>քում</w:t>
      </w:r>
      <w:r w:rsidRPr="00DE1E5A">
        <w:rPr>
          <w:rFonts w:ascii="GHEA Grapalat" w:hAnsi="GHEA Grapalat" w:cs="Sylfaen"/>
          <w:sz w:val="20"/>
          <w:szCs w:val="24"/>
          <w:lang w:val="af-ZA" w:eastAsia="en-US"/>
        </w:rPr>
        <w:t xml:space="preserve"> մասնակցի </w:t>
      </w:r>
      <w:r w:rsidRPr="00DE1E5A">
        <w:rPr>
          <w:rFonts w:ascii="GHEA Grapalat" w:hAnsi="GHEA Grapalat" w:cs="Sylfaen"/>
          <w:sz w:val="20"/>
          <w:szCs w:val="24"/>
          <w:lang w:val="hy-AM" w:eastAsia="en-US"/>
        </w:rPr>
        <w:t>հայտում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արձանագրվում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անհամապատասխանություններ՝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պահանջների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նկատմամբ</w:t>
      </w:r>
      <w:r w:rsidRPr="002152AB">
        <w:rPr>
          <w:rFonts w:ascii="GHEA Grapalat" w:hAnsi="GHEA Grapalat" w:cs="Sylfaen"/>
          <w:sz w:val="20"/>
          <w:szCs w:val="24"/>
          <w:lang w:val="hy-AM" w:eastAsia="en-US"/>
        </w:rPr>
        <w:t>,</w:t>
      </w:r>
      <w:bookmarkStart w:id="12" w:name="_Hlk9262487"/>
      <w:r w:rsidRPr="002152AB">
        <w:rPr>
          <w:rFonts w:ascii="GHEA Grapalat" w:hAnsi="GHEA Grapalat" w:cs="Sylfaen"/>
          <w:sz w:val="20"/>
          <w:szCs w:val="24"/>
          <w:lang w:val="hy-AM" w:eastAsia="en-US"/>
        </w:rPr>
        <w:t>,</w:t>
      </w:r>
      <w:bookmarkEnd w:id="12"/>
      <w:r w:rsidRPr="002152AB">
        <w:rPr>
          <w:rFonts w:ascii="GHEA Grapalat" w:hAnsi="GHEA Grapalat" w:cs="Sylfaen"/>
          <w:sz w:val="20"/>
          <w:szCs w:val="24"/>
          <w:lang w:val="hy-AM" w:eastAsia="en-US"/>
        </w:rPr>
        <w:t xml:space="preserve"> </w:t>
      </w:r>
      <w:r w:rsidRPr="00DE1E5A">
        <w:rPr>
          <w:rFonts w:ascii="GHEA Grapalat" w:hAnsi="GHEA Grapalat" w:cs="Sylfaen"/>
          <w:sz w:val="20"/>
          <w:szCs w:val="24"/>
          <w:lang w:val="hy-AM" w:eastAsia="en-US"/>
        </w:rPr>
        <w:t>բացառությամբ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դեպքերի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երբ</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հայտում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բացակայում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գնային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ներկայացված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հրավերի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պահանջներին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ապա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հանձնաժողովը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մեկ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աշխատանքային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օրով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կասեցնում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նիստը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իսկ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հանձնաժողովի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նույն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օրը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մասին</w:t>
      </w:r>
      <w:r w:rsidRPr="00DE1E5A">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էլեկտրոնային եղանակով </w:t>
      </w:r>
      <w:r w:rsidRPr="00DE1E5A">
        <w:rPr>
          <w:rFonts w:ascii="GHEA Grapalat" w:hAnsi="GHEA Grapalat" w:cs="Sylfaen"/>
          <w:sz w:val="20"/>
          <w:szCs w:val="24"/>
          <w:lang w:val="hy-AM" w:eastAsia="en-US"/>
        </w:rPr>
        <w:t>տեղեկացնում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է</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val="hy-AM" w:eastAsia="en-US"/>
        </w:rPr>
        <w:t>ասնակցին՝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առաջարկելով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մինչև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կասեցման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ժամկետի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ավարտը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շտկել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անհամապատասխանությունը</w:t>
      </w:r>
      <w:r w:rsidRPr="00DE1E5A">
        <w:rPr>
          <w:rFonts w:ascii="GHEA Grapalat" w:hAnsi="GHEA Grapalat" w:cs="Sylfaen"/>
          <w:sz w:val="20"/>
          <w:szCs w:val="24"/>
          <w:lang w:val="af-ZA" w:eastAsia="en-US"/>
        </w:rPr>
        <w:t xml:space="preserve">:   </w:t>
      </w:r>
    </w:p>
    <w:p w:rsidR="00024088" w:rsidRPr="00DE1E5A" w:rsidRDefault="00024088" w:rsidP="00024088">
      <w:pPr>
        <w:pStyle w:val="norm"/>
        <w:spacing w:line="240" w:lineRule="auto"/>
        <w:ind w:firstLine="567"/>
        <w:rPr>
          <w:rFonts w:ascii="GHEA Grapalat" w:hAnsi="GHEA Grapalat" w:cs="Sylfaen"/>
          <w:sz w:val="20"/>
          <w:szCs w:val="24"/>
          <w:lang w:val="af-ZA" w:eastAsia="en-US"/>
        </w:rPr>
      </w:pPr>
      <w:r w:rsidRPr="00DE1E5A">
        <w:rPr>
          <w:rFonts w:ascii="GHEA Grapalat" w:hAnsi="GHEA Grapalat" w:cs="Sylfaen"/>
          <w:sz w:val="20"/>
          <w:szCs w:val="24"/>
          <w:lang w:val="af-ZA" w:eastAsia="en-US"/>
        </w:rPr>
        <w:t>7.</w:t>
      </w:r>
      <w:r>
        <w:rPr>
          <w:rFonts w:ascii="GHEA Grapalat" w:hAnsi="GHEA Grapalat" w:cs="Sylfaen"/>
          <w:sz w:val="20"/>
          <w:szCs w:val="24"/>
          <w:lang w:val="af-ZA" w:eastAsia="en-US"/>
        </w:rPr>
        <w:t>9</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հրավերի</w:t>
      </w:r>
      <w:r w:rsidRPr="00DE1E5A">
        <w:rPr>
          <w:rFonts w:ascii="GHEA Grapalat" w:hAnsi="GHEA Grapalat" w:cs="Sylfaen"/>
          <w:sz w:val="20"/>
          <w:szCs w:val="24"/>
          <w:lang w:val="af-ZA" w:eastAsia="en-US"/>
        </w:rPr>
        <w:t xml:space="preserve"> 7.</w:t>
      </w:r>
      <w:r>
        <w:rPr>
          <w:rFonts w:ascii="GHEA Grapalat" w:hAnsi="GHEA Grapalat" w:cs="Sylfaen"/>
          <w:sz w:val="20"/>
          <w:szCs w:val="24"/>
          <w:lang w:val="af-ZA" w:eastAsia="en-US"/>
        </w:rPr>
        <w:t>8</w:t>
      </w:r>
      <w:r w:rsidRPr="00DE1E5A">
        <w:rPr>
          <w:rFonts w:ascii="GHEA Grapalat" w:hAnsi="GHEA Grapalat" w:cs="Sylfaen"/>
          <w:sz w:val="20"/>
          <w:szCs w:val="24"/>
          <w:lang w:val="af-ZA" w:eastAsia="en-US"/>
        </w:rPr>
        <w:t>-</w:t>
      </w:r>
      <w:r w:rsidRPr="00DE1E5A">
        <w:rPr>
          <w:rFonts w:ascii="GHEA Grapalat" w:hAnsi="GHEA Grapalat" w:cs="Sylfaen"/>
          <w:sz w:val="20"/>
          <w:szCs w:val="24"/>
          <w:lang w:eastAsia="en-US"/>
        </w:rPr>
        <w:t>րդ</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կետով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սահմանված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ժամկետում</w:t>
      </w:r>
      <w:r w:rsidRPr="00DE1E5A">
        <w:rPr>
          <w:rFonts w:ascii="GHEA Grapalat" w:hAnsi="GHEA Grapalat" w:cs="Sylfaen"/>
          <w:sz w:val="20"/>
          <w:szCs w:val="24"/>
          <w:lang w:val="af-ZA" w:eastAsia="en-US"/>
        </w:rPr>
        <w:t xml:space="preserve"> մ</w:t>
      </w:r>
      <w:r w:rsidRPr="00DE1E5A">
        <w:rPr>
          <w:rFonts w:ascii="GHEA Grapalat" w:hAnsi="GHEA Grapalat" w:cs="Sylfaen"/>
          <w:sz w:val="20"/>
          <w:szCs w:val="24"/>
          <w:lang w:eastAsia="en-US"/>
        </w:rPr>
        <w:t>ասնակիցը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շտկում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արձանագրված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անհամապատասխանությունը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ապա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վերջինիս</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գնահատվում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Հակառակ</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դեպքում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գնահատվում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անբավարար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մերժվում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p>
    <w:p w:rsidR="00024088" w:rsidRPr="00DE1E5A" w:rsidRDefault="00024088" w:rsidP="00024088">
      <w:pPr>
        <w:pStyle w:val="23"/>
        <w:spacing w:line="240" w:lineRule="auto"/>
        <w:ind w:firstLine="567"/>
        <w:rPr>
          <w:rFonts w:ascii="GHEA Grapalat" w:hAnsi="GHEA Grapalat" w:cs="Sylfaen"/>
          <w:szCs w:val="24"/>
          <w:lang w:val="hy-AM"/>
        </w:rPr>
      </w:pPr>
      <w:r w:rsidRPr="00DE1E5A">
        <w:rPr>
          <w:rFonts w:ascii="GHEA Grapalat" w:hAnsi="GHEA Grapalat" w:cs="Sylfaen"/>
          <w:szCs w:val="24"/>
        </w:rPr>
        <w:t>7.</w:t>
      </w:r>
      <w:r w:rsidRPr="00DE1E5A">
        <w:rPr>
          <w:rFonts w:ascii="GHEA Grapalat" w:hAnsi="GHEA Grapalat" w:cs="Sylfaen"/>
          <w:szCs w:val="24"/>
          <w:lang w:val="hy-AM"/>
        </w:rPr>
        <w:t>1</w:t>
      </w:r>
      <w:r w:rsidRPr="002152AB">
        <w:rPr>
          <w:rFonts w:ascii="GHEA Grapalat" w:hAnsi="GHEA Grapalat" w:cs="Sylfaen"/>
          <w:szCs w:val="24"/>
        </w:rPr>
        <w:t>0</w:t>
      </w:r>
      <w:r w:rsidRPr="00DE1E5A">
        <w:rPr>
          <w:rFonts w:ascii="GHEA Grapalat" w:hAnsi="GHEA Grapalat" w:cs="Sylfaen"/>
          <w:szCs w:val="24"/>
        </w:rPr>
        <w:t xml:space="preserve"> </w:t>
      </w:r>
      <w:r w:rsidRPr="00DE1E5A">
        <w:rPr>
          <w:rFonts w:ascii="GHEA Grapalat" w:hAnsi="GHEA Grapalat" w:cs="Sylfaen"/>
          <w:szCs w:val="24"/>
          <w:lang w:val="en-US"/>
        </w:rPr>
        <w:t>Հ</w:t>
      </w:r>
      <w:r w:rsidRPr="00DE1E5A">
        <w:rPr>
          <w:rFonts w:ascii="GHEA Grapalat" w:hAnsi="GHEA Grapalat" w:cs="Sylfaen"/>
          <w:szCs w:val="24"/>
          <w:lang w:val="ru-RU"/>
        </w:rPr>
        <w:t>անձնաժողովի</w:t>
      </w:r>
      <w:r w:rsidRPr="00DE1E5A">
        <w:rPr>
          <w:rFonts w:ascii="GHEA Grapalat" w:hAnsi="GHEA Grapalat" w:cs="Sylfaen"/>
          <w:szCs w:val="24"/>
        </w:rPr>
        <w:t xml:space="preserve"> </w:t>
      </w:r>
      <w:r w:rsidRPr="00DE1E5A">
        <w:rPr>
          <w:rFonts w:ascii="GHEA Grapalat" w:hAnsi="GHEA Grapalat" w:cs="Sylfaen"/>
          <w:szCs w:val="24"/>
          <w:lang w:val="ru-RU"/>
        </w:rPr>
        <w:t>անդամը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քարտուղարը</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մասնակցել</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աշխատանքներին</w:t>
      </w:r>
      <w:r w:rsidRPr="00DE1E5A">
        <w:rPr>
          <w:rFonts w:ascii="GHEA Grapalat" w:hAnsi="GHEA Grapalat" w:cs="Sylfaen"/>
          <w:szCs w:val="24"/>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w:t>
      </w:r>
      <w:r w:rsidRPr="00DE1E5A">
        <w:rPr>
          <w:rFonts w:ascii="GHEA Grapalat" w:hAnsi="GHEA Grapalat" w:cs="Sylfaen"/>
          <w:szCs w:val="24"/>
          <w:lang w:val="en-US"/>
        </w:rPr>
        <w:t>ում</w:t>
      </w:r>
      <w:r w:rsidRPr="00DE1E5A">
        <w:rPr>
          <w:rFonts w:ascii="GHEA Grapalat" w:hAnsi="GHEA Grapalat" w:cs="Sylfaen"/>
          <w:szCs w:val="24"/>
        </w:rPr>
        <w:t xml:space="preserve"> </w:t>
      </w:r>
      <w:r w:rsidRPr="00DE1E5A">
        <w:rPr>
          <w:rFonts w:ascii="GHEA Grapalat" w:hAnsi="GHEA Grapalat" w:cs="Sylfaen"/>
          <w:szCs w:val="24"/>
          <w:lang w:val="ru-RU"/>
        </w:rPr>
        <w:t>պարզվում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որ</w:t>
      </w:r>
      <w:r w:rsidRPr="00DE1E5A">
        <w:rPr>
          <w:rFonts w:ascii="GHEA Grapalat" w:hAnsi="GHEA Grapalat" w:cs="Sylfaen"/>
          <w:szCs w:val="24"/>
        </w:rPr>
        <w:t xml:space="preserve"> </w:t>
      </w:r>
      <w:r w:rsidRPr="00DE1E5A">
        <w:rPr>
          <w:rFonts w:ascii="GHEA Grapalat" w:hAnsi="GHEA Grapalat" w:cs="Sylfaen"/>
          <w:szCs w:val="24"/>
          <w:lang w:val="ru-RU"/>
        </w:rPr>
        <w:t>վերջիններիս</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ru-RU"/>
        </w:rPr>
        <w:t>հիմնադրված</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բաժնեմաս</w:t>
      </w:r>
      <w:r w:rsidRPr="00DE1E5A">
        <w:rPr>
          <w:rFonts w:ascii="GHEA Grapalat" w:hAnsi="GHEA Grapalat" w:cs="Sylfaen"/>
          <w:szCs w:val="24"/>
        </w:rPr>
        <w:t xml:space="preserve"> (</w:t>
      </w:r>
      <w:r w:rsidRPr="00DE1E5A">
        <w:rPr>
          <w:rFonts w:ascii="GHEA Grapalat" w:hAnsi="GHEA Grapalat" w:cs="Sylfaen"/>
          <w:szCs w:val="24"/>
          <w:lang w:val="ru-RU"/>
        </w:rPr>
        <w:t>փայաբաժին</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կազմակերպությունը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իրենց</w:t>
      </w:r>
      <w:r w:rsidRPr="00DE1E5A">
        <w:rPr>
          <w:rFonts w:ascii="GHEA Grapalat" w:hAnsi="GHEA Grapalat" w:cs="Sylfaen"/>
          <w:szCs w:val="24"/>
        </w:rPr>
        <w:t xml:space="preserve"> </w:t>
      </w:r>
      <w:r w:rsidRPr="00DE1E5A">
        <w:rPr>
          <w:rFonts w:ascii="GHEA Grapalat" w:hAnsi="GHEA Grapalat" w:cs="Sylfaen"/>
          <w:szCs w:val="24"/>
          <w:lang w:val="ru-RU"/>
        </w:rPr>
        <w:t>մերձավոր</w:t>
      </w:r>
      <w:r w:rsidRPr="00DE1E5A">
        <w:rPr>
          <w:rFonts w:ascii="GHEA Grapalat" w:hAnsi="GHEA Grapalat" w:cs="Sylfaen"/>
          <w:szCs w:val="24"/>
        </w:rPr>
        <w:t xml:space="preserve"> </w:t>
      </w:r>
      <w:r w:rsidRPr="00DE1E5A">
        <w:rPr>
          <w:rFonts w:ascii="GHEA Grapalat" w:hAnsi="GHEA Grapalat" w:cs="Sylfaen"/>
          <w:szCs w:val="24"/>
          <w:lang w:val="ru-RU"/>
        </w:rPr>
        <w:t>ազգակցությամբ</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խնամիությամբ</w:t>
      </w:r>
      <w:r w:rsidRPr="00DE1E5A">
        <w:rPr>
          <w:rFonts w:ascii="GHEA Grapalat" w:hAnsi="GHEA Grapalat" w:cs="Sylfaen"/>
          <w:szCs w:val="24"/>
        </w:rPr>
        <w:t xml:space="preserve"> </w:t>
      </w:r>
      <w:r w:rsidRPr="00DE1E5A">
        <w:rPr>
          <w:rFonts w:ascii="GHEA Grapalat" w:hAnsi="GHEA Grapalat" w:cs="Sylfaen"/>
          <w:szCs w:val="24"/>
          <w:lang w:val="ru-RU"/>
        </w:rPr>
        <w:t>կապված</w:t>
      </w:r>
      <w:r w:rsidRPr="00DE1E5A">
        <w:rPr>
          <w:rFonts w:ascii="GHEA Grapalat" w:hAnsi="GHEA Grapalat" w:cs="Sylfaen"/>
          <w:szCs w:val="24"/>
        </w:rPr>
        <w:t xml:space="preserve"> </w:t>
      </w:r>
      <w:r w:rsidRPr="00DE1E5A">
        <w:rPr>
          <w:rFonts w:ascii="GHEA Grapalat" w:hAnsi="GHEA Grapalat" w:cs="Sylfaen"/>
          <w:szCs w:val="24"/>
          <w:lang w:val="ru-RU"/>
        </w:rPr>
        <w:t>անձը</w:t>
      </w:r>
      <w:r w:rsidRPr="00DE1E5A">
        <w:rPr>
          <w:rFonts w:ascii="GHEA Grapalat" w:hAnsi="GHEA Grapalat" w:cs="Sylfaen"/>
          <w:szCs w:val="24"/>
        </w:rPr>
        <w:t xml:space="preserve"> (</w:t>
      </w:r>
      <w:r w:rsidRPr="00DE1E5A">
        <w:rPr>
          <w:rFonts w:ascii="GHEA Grapalat" w:hAnsi="GHEA Grapalat" w:cs="Sylfaen"/>
          <w:szCs w:val="24"/>
          <w:lang w:val="ru-RU"/>
        </w:rPr>
        <w:t>ծնող</w:t>
      </w:r>
      <w:r w:rsidRPr="00DE1E5A">
        <w:rPr>
          <w:rFonts w:ascii="GHEA Grapalat" w:hAnsi="GHEA Grapalat" w:cs="Sylfaen"/>
          <w:szCs w:val="24"/>
        </w:rPr>
        <w:t xml:space="preserve">, </w:t>
      </w:r>
      <w:r w:rsidRPr="00DE1E5A">
        <w:rPr>
          <w:rFonts w:ascii="GHEA Grapalat" w:hAnsi="GHEA Grapalat" w:cs="Sylfaen"/>
          <w:szCs w:val="24"/>
          <w:lang w:val="ru-RU"/>
        </w:rPr>
        <w:t>ամուսին</w:t>
      </w:r>
      <w:r w:rsidRPr="00DE1E5A">
        <w:rPr>
          <w:rFonts w:ascii="GHEA Grapalat" w:hAnsi="GHEA Grapalat" w:cs="Sylfaen"/>
          <w:szCs w:val="24"/>
        </w:rPr>
        <w:t xml:space="preserve">, </w:t>
      </w:r>
      <w:r w:rsidRPr="00DE1E5A">
        <w:rPr>
          <w:rFonts w:ascii="GHEA Grapalat" w:hAnsi="GHEA Grapalat" w:cs="Sylfaen"/>
          <w:szCs w:val="24"/>
          <w:lang w:val="ru-RU"/>
        </w:rPr>
        <w:t>երեխա</w:t>
      </w:r>
      <w:r w:rsidRPr="00DE1E5A">
        <w:rPr>
          <w:rFonts w:ascii="GHEA Grapalat" w:hAnsi="GHEA Grapalat" w:cs="Sylfaen"/>
          <w:szCs w:val="24"/>
        </w:rPr>
        <w:t xml:space="preserve">, </w:t>
      </w:r>
      <w:r w:rsidRPr="00DE1E5A">
        <w:rPr>
          <w:rFonts w:ascii="GHEA Grapalat" w:hAnsi="GHEA Grapalat" w:cs="Sylfaen"/>
          <w:szCs w:val="24"/>
          <w:lang w:val="ru-RU"/>
        </w:rPr>
        <w:t>եղբայր</w:t>
      </w:r>
      <w:r w:rsidRPr="00DE1E5A">
        <w:rPr>
          <w:rFonts w:ascii="GHEA Grapalat" w:hAnsi="GHEA Grapalat" w:cs="Sylfaen"/>
          <w:szCs w:val="24"/>
        </w:rPr>
        <w:t xml:space="preserve">, </w:t>
      </w:r>
      <w:r w:rsidRPr="00DE1E5A">
        <w:rPr>
          <w:rFonts w:ascii="GHEA Grapalat" w:hAnsi="GHEA Grapalat" w:cs="Sylfaen"/>
          <w:szCs w:val="24"/>
          <w:lang w:val="ru-RU"/>
        </w:rPr>
        <w:t>քույր</w:t>
      </w:r>
      <w:r w:rsidRPr="00DE1E5A">
        <w:rPr>
          <w:rFonts w:ascii="GHEA Grapalat" w:hAnsi="GHEA Grapalat" w:cs="Sylfaen"/>
          <w:szCs w:val="24"/>
        </w:rPr>
        <w:t xml:space="preserve">, </w:t>
      </w:r>
      <w:r w:rsidRPr="00DE1E5A">
        <w:rPr>
          <w:rFonts w:ascii="GHEA Grapalat" w:hAnsi="GHEA Grapalat" w:cs="Sylfaen"/>
          <w:szCs w:val="24"/>
          <w:lang w:val="ru-RU"/>
        </w:rPr>
        <w:t>ինչպես</w:t>
      </w:r>
      <w:r w:rsidRPr="00DE1E5A">
        <w:rPr>
          <w:rFonts w:ascii="GHEA Grapalat" w:hAnsi="GHEA Grapalat" w:cs="Sylfaen"/>
          <w:szCs w:val="24"/>
        </w:rPr>
        <w:t xml:space="preserve"> </w:t>
      </w:r>
      <w:r w:rsidRPr="00DE1E5A">
        <w:rPr>
          <w:rFonts w:ascii="GHEA Grapalat" w:hAnsi="GHEA Grapalat" w:cs="Sylfaen"/>
          <w:szCs w:val="24"/>
          <w:lang w:val="ru-RU"/>
        </w:rPr>
        <w:t>նաև</w:t>
      </w:r>
      <w:r w:rsidRPr="00DE1E5A">
        <w:rPr>
          <w:rFonts w:ascii="GHEA Grapalat" w:hAnsi="GHEA Grapalat" w:cs="Sylfaen"/>
          <w:szCs w:val="24"/>
        </w:rPr>
        <w:t xml:space="preserve"> </w:t>
      </w:r>
      <w:r w:rsidRPr="00DE1E5A">
        <w:rPr>
          <w:rFonts w:ascii="GHEA Grapalat" w:hAnsi="GHEA Grapalat" w:cs="Sylfaen"/>
          <w:szCs w:val="24"/>
          <w:lang w:val="ru-RU"/>
        </w:rPr>
        <w:t>ամուսնու</w:t>
      </w:r>
      <w:r w:rsidRPr="00DE1E5A">
        <w:rPr>
          <w:rFonts w:ascii="GHEA Grapalat" w:hAnsi="GHEA Grapalat" w:cs="Sylfaen"/>
          <w:szCs w:val="24"/>
        </w:rPr>
        <w:t xml:space="preserve"> </w:t>
      </w:r>
      <w:r w:rsidRPr="00DE1E5A">
        <w:rPr>
          <w:rFonts w:ascii="GHEA Grapalat" w:hAnsi="GHEA Grapalat" w:cs="Sylfaen"/>
          <w:szCs w:val="24"/>
          <w:lang w:val="ru-RU"/>
        </w:rPr>
        <w:t>ծնող</w:t>
      </w:r>
      <w:r w:rsidRPr="00DE1E5A">
        <w:rPr>
          <w:rFonts w:ascii="GHEA Grapalat" w:hAnsi="GHEA Grapalat" w:cs="Sylfaen"/>
          <w:szCs w:val="24"/>
        </w:rPr>
        <w:t xml:space="preserve">, </w:t>
      </w:r>
      <w:r w:rsidRPr="00DE1E5A">
        <w:rPr>
          <w:rFonts w:ascii="GHEA Grapalat" w:hAnsi="GHEA Grapalat" w:cs="Sylfaen"/>
          <w:szCs w:val="24"/>
          <w:lang w:val="ru-RU"/>
        </w:rPr>
        <w:t>երեխա</w:t>
      </w:r>
      <w:r w:rsidRPr="00DE1E5A">
        <w:rPr>
          <w:rFonts w:ascii="GHEA Grapalat" w:hAnsi="GHEA Grapalat" w:cs="Sylfaen"/>
          <w:szCs w:val="24"/>
        </w:rPr>
        <w:t xml:space="preserve">, </w:t>
      </w:r>
      <w:r w:rsidRPr="00DE1E5A">
        <w:rPr>
          <w:rFonts w:ascii="GHEA Grapalat" w:hAnsi="GHEA Grapalat" w:cs="Sylfaen"/>
          <w:szCs w:val="24"/>
          <w:lang w:val="ru-RU"/>
        </w:rPr>
        <w:t>եղբայր</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քույր</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այդ</w:t>
      </w:r>
      <w:r w:rsidRPr="00DE1E5A">
        <w:rPr>
          <w:rFonts w:ascii="GHEA Grapalat" w:hAnsi="GHEA Grapalat" w:cs="Sylfaen"/>
          <w:szCs w:val="24"/>
        </w:rPr>
        <w:t xml:space="preserve"> </w:t>
      </w:r>
      <w:r w:rsidRPr="00DE1E5A">
        <w:rPr>
          <w:rFonts w:ascii="GHEA Grapalat" w:hAnsi="GHEA Grapalat" w:cs="Sylfaen"/>
          <w:szCs w:val="24"/>
          <w:lang w:val="ru-RU"/>
        </w:rPr>
        <w:t>անձի</w:t>
      </w:r>
      <w:r w:rsidRPr="00DE1E5A">
        <w:rPr>
          <w:rFonts w:ascii="GHEA Grapalat" w:hAnsi="GHEA Grapalat" w:cs="Sylfaen"/>
          <w:szCs w:val="24"/>
        </w:rPr>
        <w:t xml:space="preserve"> </w:t>
      </w:r>
      <w:r w:rsidRPr="00DE1E5A">
        <w:rPr>
          <w:rFonts w:ascii="GHEA Grapalat" w:hAnsi="GHEA Grapalat" w:cs="Sylfaen"/>
          <w:szCs w:val="24"/>
          <w:lang w:val="ru-RU"/>
        </w:rPr>
        <w:t>կողմից</w:t>
      </w:r>
      <w:r w:rsidRPr="00DE1E5A">
        <w:rPr>
          <w:rFonts w:ascii="GHEA Grapalat" w:hAnsi="GHEA Grapalat" w:cs="Sylfaen"/>
          <w:szCs w:val="24"/>
        </w:rPr>
        <w:t xml:space="preserve"> </w:t>
      </w:r>
      <w:r w:rsidRPr="00DE1E5A">
        <w:rPr>
          <w:rFonts w:ascii="GHEA Grapalat" w:hAnsi="GHEA Grapalat" w:cs="Sylfaen"/>
          <w:szCs w:val="24"/>
          <w:lang w:val="ru-RU"/>
        </w:rPr>
        <w:t>հիմնադրված</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բաժնեմաս</w:t>
      </w:r>
      <w:r w:rsidRPr="00DE1E5A">
        <w:rPr>
          <w:rFonts w:ascii="GHEA Grapalat" w:hAnsi="GHEA Grapalat" w:cs="Sylfaen"/>
          <w:szCs w:val="24"/>
        </w:rPr>
        <w:t xml:space="preserve"> (</w:t>
      </w:r>
      <w:r w:rsidRPr="00DE1E5A">
        <w:rPr>
          <w:rFonts w:ascii="GHEA Grapalat" w:hAnsi="GHEA Grapalat" w:cs="Sylfaen"/>
          <w:szCs w:val="24"/>
          <w:lang w:val="ru-RU"/>
        </w:rPr>
        <w:t>փայաբաժին</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կազմակերպությունը</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մասնակցելու</w:t>
      </w:r>
      <w:r w:rsidRPr="00DE1E5A">
        <w:rPr>
          <w:rFonts w:ascii="GHEA Grapalat" w:hAnsi="GHEA Grapalat" w:cs="Sylfaen"/>
          <w:szCs w:val="24"/>
        </w:rPr>
        <w:t xml:space="preserve"> </w:t>
      </w:r>
      <w:r w:rsidRPr="00DE1E5A">
        <w:rPr>
          <w:rFonts w:ascii="GHEA Grapalat" w:hAnsi="GHEA Grapalat" w:cs="Sylfaen"/>
          <w:szCs w:val="24"/>
          <w:lang w:val="ru-RU"/>
        </w:rPr>
        <w:t>համար</w:t>
      </w:r>
      <w:r w:rsidRPr="00DE1E5A">
        <w:rPr>
          <w:rFonts w:ascii="GHEA Grapalat" w:hAnsi="GHEA Grapalat" w:cs="Sylfaen"/>
          <w:szCs w:val="24"/>
        </w:rPr>
        <w:t xml:space="preserve"> </w:t>
      </w:r>
      <w:r w:rsidRPr="00DE1E5A">
        <w:rPr>
          <w:rFonts w:ascii="GHEA Grapalat" w:hAnsi="GHEA Grapalat" w:cs="Sylfaen"/>
          <w:szCs w:val="24"/>
          <w:lang w:val="ru-RU"/>
        </w:rPr>
        <w:t>ներկայացրել</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w:t>
      </w:r>
      <w:r w:rsidRPr="00DE1E5A">
        <w:rPr>
          <w:rFonts w:ascii="GHEA Grapalat" w:hAnsi="GHEA Grapalat" w:cs="Sylfaen"/>
          <w:szCs w:val="24"/>
        </w:rPr>
        <w:t>:</w:t>
      </w:r>
      <w:r w:rsidRPr="00DE1E5A">
        <w:rPr>
          <w:rFonts w:ascii="GHEA Grapalat" w:hAnsi="GHEA Grapalat" w:cs="Sylfaen"/>
          <w:szCs w:val="24"/>
          <w:lang w:val="hy-AM"/>
        </w:rPr>
        <w:t xml:space="preserve"> </w:t>
      </w:r>
      <w:r w:rsidRPr="00DE1E5A">
        <w:rPr>
          <w:rFonts w:ascii="GHEA Grapalat" w:hAnsi="GHEA Grapalat" w:cs="Sylfaen"/>
          <w:szCs w:val="24"/>
          <w:lang w:val="ru-RU"/>
        </w:rPr>
        <w:t>Եթե</w:t>
      </w:r>
      <w:r w:rsidRPr="00DE1E5A">
        <w:rPr>
          <w:rFonts w:ascii="GHEA Grapalat" w:hAnsi="GHEA Grapalat" w:cs="Sylfaen"/>
          <w:szCs w:val="24"/>
        </w:rPr>
        <w:t xml:space="preserve"> </w:t>
      </w:r>
      <w:r w:rsidRPr="00DE1E5A">
        <w:rPr>
          <w:rFonts w:ascii="GHEA Grapalat" w:hAnsi="GHEA Grapalat" w:cs="Sylfaen"/>
          <w:szCs w:val="24"/>
          <w:lang w:val="ru-RU"/>
        </w:rPr>
        <w:t>առկա</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en-US"/>
        </w:rPr>
        <w:t>կետ</w:t>
      </w:r>
      <w:r w:rsidRPr="00DE1E5A">
        <w:rPr>
          <w:rFonts w:ascii="GHEA Grapalat" w:hAnsi="GHEA Grapalat" w:cs="Sylfaen"/>
          <w:szCs w:val="24"/>
          <w:lang w:val="ru-RU"/>
        </w:rPr>
        <w:t>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պայմանը</w:t>
      </w:r>
      <w:r w:rsidRPr="00DE1E5A">
        <w:rPr>
          <w:rFonts w:ascii="GHEA Grapalat" w:hAnsi="GHEA Grapalat" w:cs="Sylfaen"/>
          <w:szCs w:val="24"/>
        </w:rPr>
        <w:t xml:space="preserve">, </w:t>
      </w:r>
      <w:r w:rsidRPr="00DE1E5A">
        <w:rPr>
          <w:rFonts w:ascii="GHEA Grapalat" w:hAnsi="GHEA Grapalat" w:cs="Sylfaen"/>
          <w:szCs w:val="24"/>
          <w:lang w:val="ru-RU"/>
        </w:rPr>
        <w:t>ապա</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նիստից</w:t>
      </w:r>
      <w:r w:rsidRPr="00DE1E5A">
        <w:rPr>
          <w:rFonts w:ascii="GHEA Grapalat" w:hAnsi="GHEA Grapalat" w:cs="Sylfaen"/>
          <w:szCs w:val="24"/>
        </w:rPr>
        <w:t xml:space="preserve"> </w:t>
      </w:r>
      <w:r w:rsidRPr="00DE1E5A">
        <w:rPr>
          <w:rFonts w:ascii="GHEA Grapalat" w:hAnsi="GHEA Grapalat" w:cs="Sylfaen"/>
          <w:szCs w:val="24"/>
          <w:lang w:val="ru-RU"/>
        </w:rPr>
        <w:t>անմիջապես</w:t>
      </w:r>
      <w:r w:rsidRPr="00DE1E5A">
        <w:rPr>
          <w:rFonts w:ascii="GHEA Grapalat" w:hAnsi="GHEA Grapalat" w:cs="Sylfaen"/>
          <w:szCs w:val="24"/>
        </w:rPr>
        <w:t xml:space="preserve"> </w:t>
      </w:r>
      <w:r w:rsidRPr="00DE1E5A">
        <w:rPr>
          <w:rFonts w:ascii="GHEA Grapalat" w:hAnsi="GHEA Grapalat" w:cs="Sylfaen"/>
          <w:szCs w:val="24"/>
          <w:lang w:val="ru-RU"/>
        </w:rPr>
        <w:t>հետո</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առնչությամբ</w:t>
      </w:r>
      <w:r w:rsidRPr="00DE1E5A">
        <w:rPr>
          <w:rFonts w:ascii="GHEA Grapalat" w:hAnsi="GHEA Grapalat" w:cs="Sylfaen"/>
          <w:szCs w:val="24"/>
        </w:rPr>
        <w:t xml:space="preserve"> </w:t>
      </w:r>
      <w:r w:rsidRPr="00DE1E5A">
        <w:rPr>
          <w:rFonts w:ascii="GHEA Grapalat" w:hAnsi="GHEA Grapalat" w:cs="Sylfaen"/>
          <w:szCs w:val="24"/>
          <w:lang w:val="ru-RU"/>
        </w:rPr>
        <w:t>շահերի</w:t>
      </w:r>
      <w:r w:rsidRPr="00DE1E5A">
        <w:rPr>
          <w:rFonts w:ascii="GHEA Grapalat" w:hAnsi="GHEA Grapalat" w:cs="Sylfaen"/>
          <w:szCs w:val="24"/>
        </w:rPr>
        <w:t xml:space="preserve"> </w:t>
      </w:r>
      <w:r w:rsidRPr="00DE1E5A">
        <w:rPr>
          <w:rFonts w:ascii="GHEA Grapalat" w:hAnsi="GHEA Grapalat" w:cs="Sylfaen"/>
          <w:szCs w:val="24"/>
          <w:lang w:val="ru-RU"/>
        </w:rPr>
        <w:t>բախում</w:t>
      </w:r>
      <w:r w:rsidRPr="00DE1E5A">
        <w:rPr>
          <w:rFonts w:ascii="GHEA Grapalat" w:hAnsi="GHEA Grapalat" w:cs="Sylfaen"/>
          <w:szCs w:val="24"/>
        </w:rPr>
        <w:t xml:space="preserve"> </w:t>
      </w:r>
      <w:r w:rsidRPr="00DE1E5A">
        <w:rPr>
          <w:rFonts w:ascii="GHEA Grapalat" w:hAnsi="GHEA Grapalat" w:cs="Sylfaen"/>
          <w:szCs w:val="24"/>
          <w:lang w:val="ru-RU"/>
        </w:rPr>
        <w:t>ունեցող</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անդամը</w:t>
      </w:r>
      <w:r w:rsidRPr="00DE1E5A">
        <w:rPr>
          <w:rFonts w:ascii="GHEA Grapalat" w:hAnsi="GHEA Grapalat" w:cs="Sylfaen"/>
          <w:szCs w:val="24"/>
        </w:rPr>
        <w:t xml:space="preserve"> </w:t>
      </w:r>
      <w:r w:rsidRPr="00DE1E5A">
        <w:rPr>
          <w:rFonts w:ascii="GHEA Grapalat" w:hAnsi="GHEA Grapalat" w:cs="Sylfaen"/>
          <w:szCs w:val="24"/>
          <w:lang w:val="ru-RU"/>
        </w:rPr>
        <w:t>կամ</w:t>
      </w:r>
      <w:r w:rsidRPr="00DE1E5A">
        <w:rPr>
          <w:rFonts w:ascii="GHEA Grapalat" w:hAnsi="GHEA Grapalat" w:cs="Sylfaen"/>
          <w:szCs w:val="24"/>
        </w:rPr>
        <w:t xml:space="preserve"> </w:t>
      </w:r>
      <w:r w:rsidRPr="00DE1E5A">
        <w:rPr>
          <w:rFonts w:ascii="GHEA Grapalat" w:hAnsi="GHEA Grapalat" w:cs="Sylfaen"/>
          <w:szCs w:val="24"/>
          <w:lang w:val="ru-RU"/>
        </w:rPr>
        <w:t>քարտուղարը</w:t>
      </w:r>
      <w:r w:rsidRPr="00DE1E5A">
        <w:rPr>
          <w:rFonts w:ascii="GHEA Grapalat" w:hAnsi="GHEA Grapalat" w:cs="Sylfaen"/>
          <w:szCs w:val="24"/>
        </w:rPr>
        <w:t xml:space="preserve"> </w:t>
      </w:r>
      <w:r w:rsidRPr="00DE1E5A">
        <w:rPr>
          <w:rFonts w:ascii="GHEA Grapalat" w:hAnsi="GHEA Grapalat" w:cs="Sylfaen"/>
          <w:szCs w:val="24"/>
          <w:lang w:val="ru-RU"/>
        </w:rPr>
        <w:t>ինքնաբացարկ</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հայտնում</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ընթացակարգից</w:t>
      </w:r>
      <w:r w:rsidRPr="00DE1E5A">
        <w:rPr>
          <w:rFonts w:ascii="GHEA Grapalat" w:hAnsi="GHEA Grapalat" w:cs="Sylfaen"/>
          <w:szCs w:val="24"/>
        </w:rPr>
        <w:t xml:space="preserve">: </w:t>
      </w:r>
    </w:p>
    <w:p w:rsidR="00024088" w:rsidRPr="00DE1E5A" w:rsidRDefault="00024088" w:rsidP="00024088">
      <w:pPr>
        <w:pStyle w:val="23"/>
        <w:spacing w:line="240" w:lineRule="auto"/>
        <w:ind w:firstLine="567"/>
        <w:rPr>
          <w:rFonts w:ascii="GHEA Grapalat" w:hAnsi="GHEA Grapalat" w:cs="Sylfaen"/>
          <w:lang w:val="hy-AM"/>
        </w:rPr>
      </w:pPr>
      <w:r w:rsidRPr="00DE1E5A">
        <w:rPr>
          <w:rFonts w:ascii="GHEA Grapalat" w:hAnsi="GHEA Grapalat" w:cs="Sylfaen"/>
          <w:szCs w:val="24"/>
          <w:lang w:val="hy-AM"/>
        </w:rPr>
        <w:t>7.1</w:t>
      </w:r>
      <w:r w:rsidRPr="002152AB">
        <w:rPr>
          <w:rFonts w:ascii="GHEA Grapalat" w:hAnsi="GHEA Grapalat" w:cs="Sylfaen"/>
          <w:szCs w:val="24"/>
          <w:lang w:val="hy-AM"/>
        </w:rPr>
        <w:t>1</w:t>
      </w:r>
      <w:r w:rsidRPr="00DE1E5A">
        <w:rPr>
          <w:rFonts w:ascii="GHEA Grapalat" w:hAnsi="GHEA Grapalat" w:cs="Sylfaen"/>
          <w:szCs w:val="24"/>
          <w:lang w:val="hy-AM"/>
        </w:rPr>
        <w:t xml:space="preserve"> </w:t>
      </w:r>
      <w:r w:rsidRPr="00DE1E5A">
        <w:rPr>
          <w:rFonts w:ascii="GHEA Grapalat" w:hAnsi="GHEA Grapalat" w:cs="Sylfaen"/>
          <w:szCs w:val="24"/>
          <w:lang w:val="es-ES"/>
        </w:rPr>
        <w:t>Հայտերը բացվելուց հետո կազմվում է արձանագրություն`</w:t>
      </w:r>
      <w:r w:rsidRPr="00DE1E5A">
        <w:rPr>
          <w:rFonts w:ascii="GHEA Grapalat" w:hAnsi="GHEA Grapalat" w:cs="Sylfaen"/>
        </w:rPr>
        <w:t xml:space="preserve"> գնումների մասին ՀՀ օրենսդրությամբ սահմանված կարգով</w:t>
      </w:r>
      <w:r w:rsidRPr="00DE1E5A">
        <w:rPr>
          <w:rFonts w:ascii="GHEA Grapalat" w:hAnsi="GHEA Grapalat" w:cs="Sylfaen"/>
          <w:lang w:val="hy-AM"/>
        </w:rPr>
        <w:t>:</w:t>
      </w:r>
    </w:p>
    <w:p w:rsidR="00024088" w:rsidRPr="00DE1E5A" w:rsidRDefault="00024088" w:rsidP="00024088">
      <w:pPr>
        <w:pStyle w:val="23"/>
        <w:spacing w:line="240" w:lineRule="auto"/>
        <w:ind w:firstLine="567"/>
        <w:rPr>
          <w:rFonts w:ascii="GHEA Grapalat" w:hAnsi="GHEA Grapalat" w:cs="Sylfaen"/>
          <w:szCs w:val="24"/>
          <w:lang w:val="hy-AM"/>
        </w:rPr>
      </w:pPr>
      <w:r w:rsidRPr="00DE1E5A">
        <w:rPr>
          <w:rFonts w:ascii="GHEA Grapalat" w:hAnsi="GHEA Grapalat" w:cs="Sylfaen"/>
          <w:szCs w:val="24"/>
          <w:lang w:val="hy-AM"/>
        </w:rPr>
        <w:t>7.1</w:t>
      </w:r>
      <w:r w:rsidRPr="002152AB">
        <w:rPr>
          <w:rFonts w:ascii="GHEA Grapalat" w:hAnsi="GHEA Grapalat" w:cs="Sylfaen"/>
          <w:szCs w:val="24"/>
          <w:lang w:val="hy-AM"/>
        </w:rPr>
        <w:t>2</w:t>
      </w:r>
      <w:r w:rsidRPr="00DE1E5A">
        <w:rPr>
          <w:rFonts w:ascii="GHEA Grapalat" w:hAnsi="GHEA Grapalat" w:cs="Sylfaen"/>
          <w:szCs w:val="24"/>
          <w:lang w:val="hy-AM"/>
        </w:rPr>
        <w:t xml:space="preserve"> </w:t>
      </w:r>
      <w:r w:rsidRPr="00DE1E5A">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024088" w:rsidRPr="00DE1E5A"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024088" w:rsidRPr="00DE1E5A"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024088" w:rsidRPr="00DE1E5A"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rPr>
        <w:t xml:space="preserve">3) </w:t>
      </w:r>
      <w:r>
        <w:rPr>
          <w:rFonts w:ascii="GHEA Grapalat" w:hAnsi="GHEA Grapalat" w:cs="Sylfaen"/>
          <w:szCs w:val="24"/>
        </w:rPr>
        <w:t xml:space="preserve">սույն հրավերում նշված իր </w:t>
      </w:r>
      <w:r w:rsidRPr="00DE1E5A">
        <w:rPr>
          <w:rFonts w:ascii="GHEA Grapalat" w:hAnsi="GHEA Grapalat" w:cs="Sylfaen"/>
          <w:szCs w:val="24"/>
        </w:rPr>
        <w:t xml:space="preserve">էլեկտրոնային փոստի միջոցով Հայաստանի Հանրապետության պետական եկամուտների կոմիտե (այսուհետ` կոմիտե) հարցում է ներկայացնում առաջին տեղ զբաղեցրած </w:t>
      </w:r>
      <w:r w:rsidRPr="00DE1E5A">
        <w:rPr>
          <w:rFonts w:ascii="GHEA Grapalat" w:hAnsi="GHEA Grapalat" w:cs="Sylfaen"/>
          <w:szCs w:val="24"/>
        </w:rPr>
        <w:lastRenderedPageBreak/>
        <w:t xml:space="preserve">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DE1E5A">
        <w:rPr>
          <w:rFonts w:ascii="GHEA Grapalat" w:hAnsi="GHEA Grapalat" w:cs="Sylfaen"/>
        </w:rPr>
        <w:t xml:space="preserve">է </w:t>
      </w:r>
      <w:hyperlink r:id="rId10" w:history="1">
        <w:r w:rsidRPr="00DE1E5A">
          <w:rPr>
            <w:rFonts w:ascii="GHEA Grapalat" w:hAnsi="GHEA Grapalat"/>
          </w:rPr>
          <w:t>Lena_Najaryan@taxservice.am</w:t>
        </w:r>
      </w:hyperlink>
      <w:r w:rsidRPr="00DE1E5A">
        <w:rPr>
          <w:rFonts w:ascii="GHEA Grapalat" w:hAnsi="GHEA Grapalat" w:cs="Sylfaen"/>
        </w:rPr>
        <w:t xml:space="preserve"> էլեկտրոնային փոստի հասցեին սույն հրավերի </w:t>
      </w:r>
      <w:r>
        <w:rPr>
          <w:rFonts w:ascii="GHEA Grapalat" w:hAnsi="GHEA Grapalat" w:cs="Sylfaen"/>
        </w:rPr>
        <w:t>5</w:t>
      </w:r>
      <w:r w:rsidRPr="00DE1E5A">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1" w:history="1">
        <w:r w:rsidRPr="00DE1E5A">
          <w:rPr>
            <w:rFonts w:ascii="GHEA Grapalat" w:hAnsi="GHEA Grapalat"/>
          </w:rPr>
          <w:t>karine_sargsyan@taxservice.am</w:t>
        </w:r>
      </w:hyperlink>
      <w:r w:rsidRPr="00DE1E5A">
        <w:rPr>
          <w:rFonts w:ascii="GHEA Grapalat" w:hAnsi="GHEA Grapalat"/>
        </w:rPr>
        <w:t xml:space="preserve">, </w:t>
      </w:r>
      <w:hyperlink r:id="rId12" w:history="1">
        <w:r w:rsidRPr="00DE1E5A">
          <w:rPr>
            <w:rFonts w:ascii="GHEA Grapalat" w:hAnsi="GHEA Grapalat"/>
          </w:rPr>
          <w:t>gor_mkrtchyan@taxservice.am</w:t>
        </w:r>
      </w:hyperlink>
      <w:r w:rsidRPr="00DE1E5A">
        <w:rPr>
          <w:rFonts w:ascii="GHEA Grapalat" w:hAnsi="GHEA Grapalat" w:cs="Sylfaen"/>
        </w:rPr>
        <w:t xml:space="preserve"> և </w:t>
      </w:r>
      <w:hyperlink r:id="rId13" w:history="1">
        <w:r w:rsidRPr="00DE1E5A">
          <w:rPr>
            <w:rFonts w:ascii="GHEA Grapalat" w:hAnsi="GHEA Grapalat"/>
          </w:rPr>
          <w:t>procurement@minfin.am</w:t>
        </w:r>
      </w:hyperlink>
      <w:r w:rsidRPr="00DE1E5A">
        <w:rPr>
          <w:rFonts w:ascii="GHEA Grapalat" w:hAnsi="GHEA Grapalat" w:cs="Sylfaen"/>
        </w:rPr>
        <w:t xml:space="preserve"> էլեկտրոնային փոստի հասցեներին</w:t>
      </w:r>
    </w:p>
    <w:p w:rsidR="00024088" w:rsidRPr="00DE1E5A" w:rsidRDefault="00024088" w:rsidP="00024088">
      <w:pPr>
        <w:ind w:firstLine="567"/>
        <w:jc w:val="both"/>
        <w:rPr>
          <w:rFonts w:ascii="GHEA Grapalat" w:hAnsi="GHEA Grapalat" w:cs="Sylfaen"/>
          <w:sz w:val="20"/>
          <w:lang w:val="hy-AM"/>
        </w:rPr>
      </w:pPr>
      <w:r w:rsidRPr="00DE1E5A">
        <w:rPr>
          <w:rFonts w:ascii="GHEA Grapalat" w:hAnsi="GHEA Grapalat" w:cs="Sylfaen"/>
          <w:sz w:val="20"/>
          <w:lang w:val="hy-AM"/>
        </w:rPr>
        <w:t xml:space="preserve">4) </w:t>
      </w:r>
      <w:r>
        <w:rPr>
          <w:rFonts w:ascii="GHEA Grapalat" w:hAnsi="GHEA Grapalat" w:cs="Sylfaen"/>
          <w:sz w:val="20"/>
        </w:rPr>
        <w:t>էլեկտրոնային</w:t>
      </w:r>
      <w:r w:rsidRPr="002152AB">
        <w:rPr>
          <w:rFonts w:ascii="GHEA Grapalat" w:hAnsi="GHEA Grapalat" w:cs="Sylfaen"/>
          <w:sz w:val="20"/>
          <w:lang w:val="af-ZA"/>
        </w:rPr>
        <w:t xml:space="preserve"> </w:t>
      </w:r>
      <w:r>
        <w:rPr>
          <w:rFonts w:ascii="GHEA Grapalat" w:hAnsi="GHEA Grapalat" w:cs="Sylfaen"/>
          <w:sz w:val="20"/>
        </w:rPr>
        <w:t>փոստի</w:t>
      </w:r>
      <w:r w:rsidRPr="002152AB">
        <w:rPr>
          <w:rFonts w:ascii="GHEA Grapalat" w:hAnsi="GHEA Grapalat" w:cs="Sylfaen"/>
          <w:sz w:val="20"/>
          <w:lang w:val="af-ZA"/>
        </w:rPr>
        <w:t xml:space="preserve"> </w:t>
      </w:r>
      <w:r w:rsidRPr="00DE1E5A">
        <w:rPr>
          <w:rFonts w:ascii="GHEA Grapalat" w:hAnsi="GHEA Grapalat" w:cs="Sylfaen"/>
          <w:sz w:val="20"/>
          <w:lang w:val="hy-AM"/>
        </w:rPr>
        <w:t xml:space="preserve">միջոցով </w:t>
      </w:r>
      <w:r>
        <w:rPr>
          <w:rFonts w:ascii="GHEA Grapalat" w:hAnsi="GHEA Grapalat" w:cs="Sylfaen"/>
          <w:sz w:val="20"/>
        </w:rPr>
        <w:t>ծանուցում</w:t>
      </w:r>
      <w:r w:rsidRPr="002152AB">
        <w:rPr>
          <w:rFonts w:ascii="GHEA Grapalat" w:hAnsi="GHEA Grapalat" w:cs="Sylfaen"/>
          <w:sz w:val="20"/>
          <w:lang w:val="af-ZA"/>
        </w:rPr>
        <w:t xml:space="preserve"> </w:t>
      </w:r>
      <w:r>
        <w:rPr>
          <w:rFonts w:ascii="GHEA Grapalat" w:hAnsi="GHEA Grapalat" w:cs="Sylfaen"/>
          <w:sz w:val="20"/>
        </w:rPr>
        <w:t>է</w:t>
      </w:r>
      <w:r w:rsidRPr="002152AB">
        <w:rPr>
          <w:rFonts w:ascii="GHEA Grapalat" w:hAnsi="GHEA Grapalat" w:cs="Sylfaen"/>
          <w:sz w:val="20"/>
          <w:lang w:val="af-ZA"/>
        </w:rPr>
        <w:t xml:space="preserve"> </w:t>
      </w:r>
      <w:r w:rsidRPr="00DE1E5A">
        <w:rPr>
          <w:rFonts w:ascii="GHEA Grapalat" w:hAnsi="GHEA Grapalat" w:cs="Sylfaen"/>
          <w:sz w:val="20"/>
          <w:lang w:val="hy-AM"/>
        </w:rPr>
        <w:t>առաջին տեղը զբաղեցրած մասնակցին</w:t>
      </w:r>
      <w:r>
        <w:rPr>
          <w:rFonts w:ascii="GHEA Grapalat" w:hAnsi="GHEA Grapalat" w:cs="Sylfaen"/>
          <w:sz w:val="20"/>
        </w:rPr>
        <w:t>՝</w:t>
      </w:r>
      <w:r w:rsidRPr="00DE1E5A">
        <w:rPr>
          <w:rFonts w:ascii="GHEA Grapalat" w:hAnsi="GHEA Grapalat" w:cs="Sylfaen"/>
          <w:sz w:val="20"/>
          <w:lang w:val="hy-AM"/>
        </w:rPr>
        <w:t xml:space="preserve"> առաջարկելով ծանուցումն ուղարկելու օրվանից երեք աշխատանքային օրվա ընթացքում էլեկտրոնային փոստի միջոցով ներկայացնել հայտով առաջարկված ապրանքի (ապրանքների) ամբողջական նկարագիրը: </w:t>
      </w:r>
    </w:p>
    <w:p w:rsidR="00024088" w:rsidRPr="00DE1E5A" w:rsidRDefault="00024088" w:rsidP="00024088">
      <w:pPr>
        <w:pStyle w:val="norm"/>
        <w:spacing w:line="240" w:lineRule="auto"/>
        <w:ind w:firstLine="706"/>
        <w:rPr>
          <w:rFonts w:ascii="GHEA Grapalat" w:hAnsi="GHEA Grapalat" w:cs="Sylfaen"/>
          <w:sz w:val="20"/>
          <w:szCs w:val="24"/>
          <w:lang w:val="hy-AM" w:eastAsia="en-US"/>
        </w:rPr>
      </w:pPr>
      <w:r w:rsidRPr="00DE1E5A">
        <w:rPr>
          <w:rFonts w:ascii="GHEA Grapalat" w:hAnsi="GHEA Grapalat" w:cs="Sylfaen"/>
          <w:sz w:val="20"/>
          <w:szCs w:val="24"/>
          <w:lang w:val="af-ZA" w:eastAsia="en-US"/>
        </w:rPr>
        <w:t>7.</w:t>
      </w:r>
      <w:r w:rsidRPr="00DE1E5A">
        <w:rPr>
          <w:rFonts w:ascii="GHEA Grapalat" w:hAnsi="GHEA Grapalat" w:cs="Sylfaen"/>
          <w:sz w:val="20"/>
          <w:szCs w:val="24"/>
          <w:lang w:val="hy-AM" w:eastAsia="en-US"/>
        </w:rPr>
        <w:t>1</w:t>
      </w:r>
      <w:r w:rsidRPr="002152AB">
        <w:rPr>
          <w:rFonts w:ascii="GHEA Grapalat" w:hAnsi="GHEA Grapalat" w:cs="Sylfaen"/>
          <w:sz w:val="20"/>
          <w:szCs w:val="24"/>
          <w:lang w:val="hy-AM" w:eastAsia="en-US"/>
        </w:rPr>
        <w:t>3</w:t>
      </w:r>
      <w:r w:rsidRPr="00DE1E5A">
        <w:rPr>
          <w:rFonts w:ascii="GHEA Grapalat" w:hAnsi="GHEA Grapalat" w:cs="Sylfaen"/>
          <w:sz w:val="20"/>
          <w:szCs w:val="24"/>
          <w:lang w:val="af-ZA" w:eastAsia="en-US"/>
        </w:rPr>
        <w:t xml:space="preserve"> </w:t>
      </w:r>
      <w:bookmarkStart w:id="13" w:name="_Hlk9263802"/>
      <w:r w:rsidRPr="00DE1E5A">
        <w:rPr>
          <w:rFonts w:ascii="GHEA Grapalat" w:hAnsi="GHEA Grapalat" w:cs="Sylfaen"/>
          <w:sz w:val="20"/>
          <w:szCs w:val="24"/>
          <w:lang w:val="af-ZA" w:eastAsia="en-US"/>
        </w:rPr>
        <w:t>Ա</w:t>
      </w:r>
      <w:r w:rsidRPr="00DE1E5A">
        <w:rPr>
          <w:rFonts w:ascii="GHEA Grapalat" w:hAnsi="GHEA Grapalat" w:cs="Sylfaen"/>
          <w:sz w:val="20"/>
          <w:szCs w:val="24"/>
          <w:lang w:val="hy-AM" w:eastAsia="en-US"/>
        </w:rPr>
        <w:t>ռաջին տեղը զբաղեցրած մասնակիցը սույն հրավերի 7.1</w:t>
      </w:r>
      <w:r w:rsidRPr="002152AB">
        <w:rPr>
          <w:rFonts w:ascii="GHEA Grapalat" w:hAnsi="GHEA Grapalat" w:cs="Sylfaen"/>
          <w:sz w:val="20"/>
          <w:szCs w:val="24"/>
          <w:lang w:val="hy-AM" w:eastAsia="en-US"/>
        </w:rPr>
        <w:t>2</w:t>
      </w:r>
      <w:r w:rsidRPr="00DE1E5A">
        <w:rPr>
          <w:rFonts w:ascii="GHEA Grapalat" w:hAnsi="GHEA Grapalat" w:cs="Sylfaen"/>
          <w:sz w:val="20"/>
          <w:szCs w:val="24"/>
          <w:lang w:val="hy-AM" w:eastAsia="en-US"/>
        </w:rPr>
        <w:t>-րդ կետի 4-րդ ենթակետով պահանջվող փաստաթղթերը հիշյալ ենթակետով սահմանված ժամկետում ուղարկում է հանձնա</w:t>
      </w:r>
      <w:r w:rsidRPr="00DE1E5A">
        <w:rPr>
          <w:rFonts w:ascii="GHEA Grapalat" w:hAnsi="GHEA Grapalat" w:cs="Sylfaen"/>
          <w:sz w:val="20"/>
          <w:szCs w:val="24"/>
          <w:lang w:val="hy-AM" w:eastAsia="en-US"/>
        </w:rPr>
        <w:softHyphen/>
        <w:t xml:space="preserve">ժողովի քարտուղարի` սույն հրավերով նախատեսված էլեկտրոնային փոստին: Քարտուղարը պարտավոր է սույն կետում նշված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 </w:t>
      </w:r>
      <w:bookmarkEnd w:id="13"/>
      <w:r w:rsidRPr="00DE1E5A">
        <w:rPr>
          <w:rFonts w:ascii="GHEA Grapalat" w:hAnsi="GHEA Grapalat" w:cs="Sylfaen"/>
          <w:sz w:val="20"/>
          <w:szCs w:val="24"/>
          <w:lang w:val="hy-AM" w:eastAsia="en-US"/>
        </w:rPr>
        <w:tab/>
      </w:r>
    </w:p>
    <w:p w:rsidR="00024088" w:rsidRPr="00DE1E5A" w:rsidRDefault="00024088" w:rsidP="00024088">
      <w:pPr>
        <w:ind w:firstLine="706"/>
        <w:jc w:val="both"/>
        <w:rPr>
          <w:rFonts w:ascii="GHEA Grapalat" w:hAnsi="GHEA Grapalat" w:cs="Sylfaen"/>
          <w:sz w:val="20"/>
          <w:lang w:val="hy-AM"/>
        </w:rPr>
      </w:pPr>
      <w:r w:rsidRPr="00DE1E5A">
        <w:rPr>
          <w:rFonts w:ascii="GHEA Grapalat" w:hAnsi="GHEA Grapalat" w:cs="Sylfaen"/>
          <w:sz w:val="20"/>
          <w:lang w:val="af-ZA"/>
        </w:rPr>
        <w:t>7.</w:t>
      </w:r>
      <w:r w:rsidRPr="00DE1E5A">
        <w:rPr>
          <w:rFonts w:ascii="GHEA Grapalat" w:hAnsi="GHEA Grapalat" w:cs="Sylfaen"/>
          <w:sz w:val="20"/>
          <w:lang w:val="hy-AM"/>
        </w:rPr>
        <w:t>1</w:t>
      </w:r>
      <w:r w:rsidRPr="002152AB">
        <w:rPr>
          <w:rFonts w:ascii="GHEA Grapalat" w:hAnsi="GHEA Grapalat" w:cs="Sylfaen"/>
          <w:sz w:val="20"/>
          <w:lang w:val="hy-AM"/>
        </w:rPr>
        <w:t>4</w:t>
      </w:r>
      <w:r w:rsidRPr="00DE1E5A">
        <w:rPr>
          <w:rFonts w:ascii="GHEA Grapalat" w:hAnsi="GHEA Grapalat" w:cs="Sylfaen"/>
          <w:sz w:val="20"/>
          <w:lang w:val="af-ZA"/>
        </w:rPr>
        <w:t xml:space="preserve"> </w:t>
      </w:r>
      <w:r w:rsidRPr="00DE1E5A">
        <w:rPr>
          <w:rFonts w:ascii="GHEA Grapalat" w:hAnsi="GHEA Grapalat" w:cs="Sylfaen"/>
          <w:sz w:val="20"/>
          <w:lang w:val="hy-AM"/>
        </w:rPr>
        <w:t>Կոմիտեն</w:t>
      </w:r>
      <w:r w:rsidRPr="00DE1E5A">
        <w:rPr>
          <w:rFonts w:ascii="GHEA Grapalat" w:hAnsi="GHEA Grapalat" w:cs="Sylfaen"/>
          <w:sz w:val="20"/>
          <w:lang w:val="af-ZA"/>
        </w:rPr>
        <w:t xml:space="preserve"> </w:t>
      </w:r>
      <w:r w:rsidRPr="00DE1E5A">
        <w:rPr>
          <w:rFonts w:ascii="GHEA Grapalat" w:hAnsi="GHEA Grapalat" w:cs="Sylfaen"/>
          <w:sz w:val="20"/>
          <w:lang w:val="hy-AM"/>
        </w:rPr>
        <w:t>սույն</w:t>
      </w:r>
      <w:r w:rsidRPr="00DE1E5A">
        <w:rPr>
          <w:rFonts w:ascii="GHEA Grapalat" w:hAnsi="GHEA Grapalat" w:cs="Sylfaen"/>
          <w:sz w:val="20"/>
          <w:lang w:val="af-ZA"/>
        </w:rPr>
        <w:t xml:space="preserve"> </w:t>
      </w:r>
      <w:r w:rsidRPr="00DE1E5A">
        <w:rPr>
          <w:rFonts w:ascii="GHEA Grapalat" w:hAnsi="GHEA Grapalat" w:cs="Sylfaen"/>
          <w:sz w:val="20"/>
          <w:lang w:val="hy-AM"/>
        </w:rPr>
        <w:t>հրավերի</w:t>
      </w:r>
      <w:r w:rsidRPr="00DE1E5A">
        <w:rPr>
          <w:rFonts w:ascii="GHEA Grapalat" w:hAnsi="GHEA Grapalat" w:cs="Sylfaen"/>
          <w:sz w:val="20"/>
          <w:lang w:val="af-ZA"/>
        </w:rPr>
        <w:t xml:space="preserve"> 1-ին մասի 7.</w:t>
      </w:r>
      <w:r w:rsidRPr="00DE1E5A">
        <w:rPr>
          <w:rFonts w:ascii="GHEA Grapalat" w:hAnsi="GHEA Grapalat" w:cs="Sylfaen"/>
          <w:sz w:val="20"/>
          <w:lang w:val="hy-AM"/>
        </w:rPr>
        <w:t>1</w:t>
      </w:r>
      <w:r w:rsidRPr="002152AB">
        <w:rPr>
          <w:rFonts w:ascii="GHEA Grapalat" w:hAnsi="GHEA Grapalat" w:cs="Sylfaen"/>
          <w:sz w:val="20"/>
          <w:lang w:val="hy-AM"/>
        </w:rPr>
        <w:t>2</w:t>
      </w:r>
      <w:r w:rsidRPr="00DE1E5A">
        <w:rPr>
          <w:rFonts w:ascii="GHEA Grapalat" w:hAnsi="GHEA Grapalat" w:cs="Sylfaen"/>
          <w:sz w:val="20"/>
          <w:lang w:val="af-ZA"/>
        </w:rPr>
        <w:t xml:space="preserve"> </w:t>
      </w:r>
      <w:r w:rsidRPr="00DE1E5A">
        <w:rPr>
          <w:rFonts w:ascii="GHEA Grapalat" w:hAnsi="GHEA Grapalat" w:cs="Sylfaen"/>
          <w:sz w:val="20"/>
          <w:lang w:val="hy-AM"/>
        </w:rPr>
        <w:t>կետի</w:t>
      </w:r>
      <w:r w:rsidRPr="00DE1E5A">
        <w:rPr>
          <w:rFonts w:ascii="GHEA Grapalat" w:hAnsi="GHEA Grapalat" w:cs="Sylfaen"/>
          <w:sz w:val="20"/>
          <w:lang w:val="af-ZA"/>
        </w:rPr>
        <w:t xml:space="preserve"> 3-րդ </w:t>
      </w:r>
      <w:r w:rsidRPr="00DE1E5A">
        <w:rPr>
          <w:rFonts w:ascii="GHEA Grapalat" w:hAnsi="GHEA Grapalat" w:cs="Sylfaen"/>
          <w:sz w:val="20"/>
          <w:lang w:val="hy-AM"/>
        </w:rPr>
        <w:t>ենթակետով</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նախատեսված</w:t>
      </w:r>
      <w:r w:rsidRPr="00DE1E5A">
        <w:rPr>
          <w:rFonts w:ascii="GHEA Grapalat" w:hAnsi="GHEA Grapalat" w:cs="Sylfaen"/>
          <w:sz w:val="20"/>
          <w:lang w:val="af-ZA"/>
        </w:rPr>
        <w:t xml:space="preserve"> </w:t>
      </w:r>
      <w:r w:rsidRPr="00DE1E5A">
        <w:rPr>
          <w:rFonts w:ascii="GHEA Grapalat" w:hAnsi="GHEA Grapalat" w:cs="Sylfaen"/>
          <w:sz w:val="20"/>
          <w:lang w:val="hy-AM"/>
        </w:rPr>
        <w:t>հարցումն</w:t>
      </w:r>
      <w:r w:rsidRPr="00DE1E5A">
        <w:rPr>
          <w:rFonts w:ascii="GHEA Grapalat" w:hAnsi="GHEA Grapalat" w:cs="Sylfaen"/>
          <w:sz w:val="20"/>
          <w:lang w:val="af-ZA"/>
        </w:rPr>
        <w:t xml:space="preserve"> </w:t>
      </w:r>
      <w:r w:rsidRPr="00DE1E5A">
        <w:rPr>
          <w:rFonts w:ascii="GHEA Grapalat" w:hAnsi="GHEA Grapalat" w:cs="Sylfaen"/>
          <w:sz w:val="20"/>
          <w:lang w:val="hy-AM"/>
        </w:rPr>
        <w:t>ստանալու</w:t>
      </w:r>
      <w:r w:rsidRPr="00DE1E5A">
        <w:rPr>
          <w:rFonts w:ascii="GHEA Grapalat" w:hAnsi="GHEA Grapalat" w:cs="Sylfaen"/>
          <w:sz w:val="20"/>
          <w:lang w:val="af-ZA"/>
        </w:rPr>
        <w:t xml:space="preserve"> </w:t>
      </w:r>
      <w:r w:rsidRPr="00DE1E5A">
        <w:rPr>
          <w:rFonts w:ascii="GHEA Grapalat" w:hAnsi="GHEA Grapalat" w:cs="Sylfaen"/>
          <w:sz w:val="20"/>
          <w:lang w:val="hy-AM"/>
        </w:rPr>
        <w:t>օրվանից</w:t>
      </w:r>
      <w:r w:rsidRPr="00DE1E5A">
        <w:rPr>
          <w:rFonts w:ascii="GHEA Grapalat" w:hAnsi="GHEA Grapalat" w:cs="Sylfaen"/>
          <w:sz w:val="20"/>
          <w:lang w:val="af-ZA"/>
        </w:rPr>
        <w:t xml:space="preserve"> </w:t>
      </w:r>
      <w:r w:rsidRPr="00DE1E5A">
        <w:rPr>
          <w:rFonts w:ascii="GHEA Grapalat" w:hAnsi="GHEA Grapalat" w:cs="Sylfaen"/>
          <w:sz w:val="20"/>
          <w:lang w:val="hy-AM"/>
        </w:rPr>
        <w:t>երեք</w:t>
      </w:r>
      <w:r w:rsidRPr="00DE1E5A">
        <w:rPr>
          <w:rFonts w:ascii="GHEA Grapalat" w:hAnsi="GHEA Grapalat" w:cs="Sylfaen"/>
          <w:sz w:val="20"/>
          <w:lang w:val="af-ZA"/>
        </w:rPr>
        <w:t xml:space="preserve"> </w:t>
      </w:r>
      <w:r w:rsidRPr="00DE1E5A">
        <w:rPr>
          <w:rFonts w:ascii="GHEA Grapalat" w:hAnsi="GHEA Grapalat" w:cs="Sylfaen"/>
          <w:sz w:val="20"/>
          <w:lang w:val="hy-AM"/>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hy-AM"/>
        </w:rPr>
        <w:t>օրվա</w:t>
      </w:r>
      <w:r w:rsidRPr="00DE1E5A">
        <w:rPr>
          <w:rFonts w:ascii="GHEA Grapalat" w:hAnsi="GHEA Grapalat" w:cs="Sylfaen"/>
          <w:sz w:val="20"/>
          <w:lang w:val="af-ZA"/>
        </w:rPr>
        <w:t xml:space="preserve"> </w:t>
      </w:r>
      <w:r w:rsidRPr="00DE1E5A">
        <w:rPr>
          <w:rFonts w:ascii="GHEA Grapalat" w:hAnsi="GHEA Grapalat" w:cs="Sylfaen"/>
          <w:sz w:val="20"/>
          <w:lang w:val="hy-AM"/>
        </w:rPr>
        <w:t>ընթացքում</w:t>
      </w:r>
      <w:r w:rsidRPr="00DE1E5A">
        <w:rPr>
          <w:rFonts w:ascii="GHEA Grapalat" w:hAnsi="GHEA Grapalat" w:cs="Sylfaen"/>
          <w:sz w:val="20"/>
          <w:lang w:val="af-ZA"/>
        </w:rPr>
        <w:t xml:space="preserve"> </w:t>
      </w:r>
      <w:r w:rsidRPr="00DE1E5A">
        <w:rPr>
          <w:rFonts w:ascii="GHEA Grapalat" w:hAnsi="GHEA Grapalat" w:cs="Sylfaen"/>
          <w:sz w:val="20"/>
          <w:lang w:val="hy-AM"/>
        </w:rPr>
        <w:t>էլեկտրոնային փոստի միջոցով</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hy-AM"/>
        </w:rPr>
        <w:t>տրամա</w:t>
      </w:r>
      <w:r w:rsidRPr="00DE1E5A">
        <w:rPr>
          <w:rFonts w:ascii="GHEA Grapalat" w:hAnsi="GHEA Grapalat" w:cs="Sylfaen"/>
          <w:sz w:val="20"/>
          <w:lang w:val="af-ZA"/>
        </w:rPr>
        <w:softHyphen/>
      </w:r>
      <w:r w:rsidRPr="00DE1E5A">
        <w:rPr>
          <w:rFonts w:ascii="GHEA Grapalat" w:hAnsi="GHEA Grapalat" w:cs="Sylfaen"/>
          <w:sz w:val="20"/>
          <w:lang w:val="hy-AM"/>
        </w:rPr>
        <w:t>դրում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հարցման</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2B6371">
        <w:rPr>
          <w:rFonts w:ascii="GHEA Grapalat" w:hAnsi="GHEA Grapalat" w:cs="Sylfaen"/>
          <w:sz w:val="20"/>
          <w:lang w:val="af-ZA"/>
        </w:rPr>
        <w:t xml:space="preserve">սույն հրավերի </w:t>
      </w:r>
      <w:r w:rsidRPr="00F67C25">
        <w:rPr>
          <w:rFonts w:ascii="GHEA Grapalat" w:hAnsi="GHEA Grapalat" w:cs="Sylfaen"/>
          <w:sz w:val="20"/>
          <w:lang w:val="af-ZA"/>
        </w:rPr>
        <w:t>6</w:t>
      </w:r>
      <w:r w:rsidRPr="002B6371">
        <w:rPr>
          <w:rFonts w:ascii="GHEA Grapalat" w:hAnsi="GHEA Grapalat" w:cs="Sylfaen"/>
          <w:sz w:val="20"/>
          <w:lang w:val="af-ZA"/>
        </w:rPr>
        <w:t>-րդ հավելվածով</w:t>
      </w:r>
      <w:r w:rsidRPr="00DE1E5A">
        <w:rPr>
          <w:rFonts w:ascii="GHEA Grapalat" w:hAnsi="GHEA Grapalat" w:cs="Sylfaen"/>
          <w:sz w:val="20"/>
          <w:lang w:val="af-ZA"/>
        </w:rPr>
        <w:t xml:space="preserve"> նախատեսված ձևին համապատասխան տեղեկատվություն: </w:t>
      </w:r>
      <w:r w:rsidRPr="00DE1E5A">
        <w:rPr>
          <w:rFonts w:ascii="GHEA Grapalat" w:hAnsi="GHEA Grapalat" w:cs="Sylfaen"/>
          <w:sz w:val="20"/>
          <w:lang w:val="hy-AM"/>
        </w:rPr>
        <w:t>Սույն</w:t>
      </w:r>
      <w:r w:rsidRPr="00DE1E5A">
        <w:rPr>
          <w:rFonts w:ascii="GHEA Grapalat" w:hAnsi="GHEA Grapalat" w:cs="Sylfaen"/>
          <w:sz w:val="20"/>
          <w:lang w:val="af-ZA"/>
        </w:rPr>
        <w:t xml:space="preserve"> </w:t>
      </w:r>
      <w:r w:rsidRPr="00DE1E5A">
        <w:rPr>
          <w:rFonts w:ascii="GHEA Grapalat" w:hAnsi="GHEA Grapalat" w:cs="Sylfaen"/>
          <w:sz w:val="20"/>
          <w:lang w:val="hy-AM"/>
        </w:rPr>
        <w:t>կետով</w:t>
      </w:r>
      <w:r w:rsidRPr="00DE1E5A">
        <w:rPr>
          <w:rFonts w:ascii="GHEA Grapalat" w:hAnsi="GHEA Grapalat" w:cs="Sylfaen"/>
          <w:sz w:val="20"/>
          <w:lang w:val="af-ZA"/>
        </w:rPr>
        <w:t xml:space="preserve"> </w:t>
      </w:r>
      <w:r w:rsidRPr="00DE1E5A">
        <w:rPr>
          <w:rFonts w:ascii="GHEA Grapalat" w:hAnsi="GHEA Grapalat" w:cs="Sylfaen"/>
          <w:sz w:val="20"/>
          <w:lang w:val="hy-AM"/>
        </w:rPr>
        <w:t>սահմանված</w:t>
      </w:r>
      <w:r w:rsidRPr="00DE1E5A">
        <w:rPr>
          <w:rFonts w:ascii="GHEA Grapalat" w:hAnsi="GHEA Grapalat" w:cs="Sylfaen"/>
          <w:sz w:val="20"/>
          <w:lang w:val="af-ZA"/>
        </w:rPr>
        <w:t xml:space="preserve"> </w:t>
      </w:r>
      <w:r w:rsidRPr="00DE1E5A">
        <w:rPr>
          <w:rFonts w:ascii="GHEA Grapalat" w:hAnsi="GHEA Grapalat" w:cs="Sylfaen"/>
          <w:sz w:val="20"/>
          <w:lang w:val="hy-AM"/>
        </w:rPr>
        <w:t>ժամկետում</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կոմիտեից տեղեկատվության չստացման դեպքում մասնակցի ներկայացրած հայտարարությունները համարվում են իրականությանը համապատասխանող:  </w:t>
      </w:r>
    </w:p>
    <w:p w:rsidR="00024088" w:rsidRPr="00DE1E5A" w:rsidRDefault="00024088" w:rsidP="00024088">
      <w:pPr>
        <w:ind w:firstLine="375"/>
        <w:jc w:val="both"/>
        <w:rPr>
          <w:rFonts w:ascii="GHEA Grapalat" w:hAnsi="GHEA Grapalat"/>
          <w:lang w:val="hy-AM"/>
        </w:rPr>
      </w:pPr>
      <w:r w:rsidRPr="00DE1E5A">
        <w:rPr>
          <w:rFonts w:ascii="GHEA Grapalat" w:hAnsi="GHEA Grapalat"/>
          <w:lang w:val="hy-AM"/>
        </w:rPr>
        <w:tab/>
      </w:r>
      <w:r w:rsidRPr="00DE1E5A">
        <w:rPr>
          <w:rFonts w:ascii="GHEA Grapalat" w:hAnsi="GHEA Grapalat" w:cs="Sylfaen"/>
          <w:sz w:val="20"/>
          <w:lang w:val="hy-AM"/>
        </w:rPr>
        <w:t>7.1</w:t>
      </w:r>
      <w:r w:rsidRPr="002152AB">
        <w:rPr>
          <w:rFonts w:ascii="GHEA Grapalat" w:hAnsi="GHEA Grapalat" w:cs="Sylfaen"/>
          <w:sz w:val="20"/>
          <w:lang w:val="hy-AM"/>
        </w:rPr>
        <w:t>5</w:t>
      </w:r>
      <w:r w:rsidRPr="00DE1E5A">
        <w:rPr>
          <w:rFonts w:ascii="GHEA Grapalat" w:hAnsi="GHEA Grapalat" w:cs="Sylfaen"/>
          <w:sz w:val="20"/>
          <w:lang w:val="hy-AM"/>
        </w:rPr>
        <w:t xml:space="preserve">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14" w:name="_Hlk9262748"/>
      <w:r w:rsidRPr="002152AB">
        <w:rPr>
          <w:rFonts w:ascii="GHEA Grapalat" w:hAnsi="GHEA Grapalat" w:cs="Sylfaen"/>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14"/>
      <w:r w:rsidRPr="00DE1E5A">
        <w:rPr>
          <w:rFonts w:ascii="GHEA Grapalat" w:hAnsi="GHEA Grapalat" w:cs="Sylfaen"/>
          <w:sz w:val="20"/>
          <w:lang w:val="hy-AM"/>
        </w:rPr>
        <w:t xml:space="preserve">: Ընդ որում, եթե մասնակցի` գնումներին մասնակցելու իրավունք ունենալու մասին հայտով ներկայացված հայտարարությունը որակվում է որպես իրականությանը չհամապատասխանող կամ մասնակիցը կամ առաջին տեղ զբաղեցրած մասնակիցը </w:t>
      </w:r>
      <w:r w:rsidRPr="002152AB">
        <w:rPr>
          <w:rFonts w:ascii="GHEA Grapalat" w:hAnsi="GHEA Grapalat" w:cs="Sylfaen"/>
          <w:sz w:val="20"/>
          <w:lang w:val="hy-AM"/>
        </w:rPr>
        <w:t xml:space="preserve">սույն </w:t>
      </w:r>
      <w:r w:rsidRPr="00DE1E5A">
        <w:rPr>
          <w:rFonts w:ascii="GHEA Grapalat" w:hAnsi="GHEA Grapalat" w:cs="Sylfaen"/>
          <w:sz w:val="20"/>
          <w:lang w:val="hy-AM"/>
        </w:rPr>
        <w:t>հրավերով սահմանված կարգով և ժամկետներում չի ներկայացնում հրավերով նախատեսված փաստաթղթերը, ապա այդ հանգամանքը համարվում է որպես գնման գործընթացի շրջանակում ստանձնված պարտավորության խախտում:</w:t>
      </w:r>
    </w:p>
    <w:p w:rsidR="00024088" w:rsidRDefault="00024088" w:rsidP="00024088">
      <w:pPr>
        <w:pStyle w:val="23"/>
        <w:spacing w:line="240" w:lineRule="auto"/>
        <w:ind w:firstLine="567"/>
        <w:rPr>
          <w:ins w:id="15" w:author="Sergey Shahnazaryan" w:date="2019-05-15T12:22:00Z"/>
          <w:rFonts w:ascii="GHEA Grapalat" w:hAnsi="GHEA Grapalat"/>
        </w:rPr>
      </w:pPr>
      <w:r w:rsidRPr="00DE1E5A">
        <w:rPr>
          <w:rFonts w:ascii="GHEA Grapalat" w:hAnsi="GHEA Grapalat" w:cs="Sylfaen"/>
          <w:szCs w:val="24"/>
        </w:rPr>
        <w:t>7.</w:t>
      </w:r>
      <w:r w:rsidRPr="00DE1E5A">
        <w:rPr>
          <w:rFonts w:ascii="GHEA Grapalat" w:hAnsi="GHEA Grapalat" w:cs="Sylfaen"/>
          <w:szCs w:val="24"/>
          <w:lang w:val="hy-AM"/>
        </w:rPr>
        <w:t>1</w:t>
      </w:r>
      <w:r w:rsidRPr="002152AB">
        <w:rPr>
          <w:rFonts w:ascii="GHEA Grapalat" w:hAnsi="GHEA Grapalat" w:cs="Sylfaen"/>
          <w:szCs w:val="24"/>
          <w:lang w:val="hy-AM"/>
        </w:rPr>
        <w:t>6</w:t>
      </w:r>
      <w:r w:rsidRPr="00DE1E5A">
        <w:rPr>
          <w:rFonts w:ascii="GHEA Grapalat" w:hAnsi="GHEA Grapalat" w:cs="Sylfaen"/>
          <w:szCs w:val="24"/>
        </w:rPr>
        <w:t xml:space="preserve"> </w:t>
      </w:r>
      <w:r w:rsidRPr="00DE1E5A">
        <w:rPr>
          <w:rFonts w:ascii="GHEA Grapalat" w:hAnsi="GHEA Grapalat" w:cs="Sylfaen"/>
          <w:szCs w:val="24"/>
          <w:lang w:val="hy-AM"/>
        </w:rPr>
        <w:t>Սույն</w:t>
      </w:r>
      <w:r w:rsidRPr="00DE1E5A">
        <w:rPr>
          <w:rFonts w:ascii="GHEA Grapalat" w:hAnsi="GHEA Grapalat" w:cs="Sylfaen"/>
          <w:szCs w:val="24"/>
        </w:rPr>
        <w:t xml:space="preserve"> </w:t>
      </w:r>
      <w:r w:rsidRPr="00DE1E5A">
        <w:rPr>
          <w:rFonts w:ascii="GHEA Grapalat" w:hAnsi="GHEA Grapalat" w:cs="Sylfaen"/>
          <w:szCs w:val="24"/>
          <w:lang w:val="hy-AM"/>
        </w:rPr>
        <w:t>հրավերի</w:t>
      </w:r>
      <w:r w:rsidRPr="00DE1E5A">
        <w:rPr>
          <w:rFonts w:ascii="GHEA Grapalat" w:hAnsi="GHEA Grapalat" w:cs="Sylfaen"/>
          <w:szCs w:val="24"/>
        </w:rPr>
        <w:t xml:space="preserve"> 1-ին մասի 7.</w:t>
      </w:r>
      <w:r w:rsidRPr="00DE1E5A">
        <w:rPr>
          <w:rFonts w:ascii="GHEA Grapalat" w:hAnsi="GHEA Grapalat" w:cs="Sylfaen"/>
          <w:szCs w:val="24"/>
          <w:lang w:val="hy-AM"/>
        </w:rPr>
        <w:t>1</w:t>
      </w:r>
      <w:r w:rsidRPr="002152AB">
        <w:rPr>
          <w:rFonts w:ascii="GHEA Grapalat" w:hAnsi="GHEA Grapalat" w:cs="Sylfaen"/>
          <w:szCs w:val="24"/>
          <w:lang w:val="hy-AM"/>
        </w:rPr>
        <w:t>4</w:t>
      </w:r>
      <w:r w:rsidRPr="00DE1E5A">
        <w:rPr>
          <w:rFonts w:ascii="GHEA Grapalat" w:hAnsi="GHEA Grapalat" w:cs="Sylfaen"/>
          <w:szCs w:val="24"/>
        </w:rPr>
        <w:t xml:space="preserve"> </w:t>
      </w:r>
      <w:r w:rsidRPr="00DE1E5A">
        <w:rPr>
          <w:rFonts w:ascii="GHEA Grapalat" w:hAnsi="GHEA Grapalat" w:cs="Sylfaen"/>
          <w:szCs w:val="24"/>
          <w:lang w:val="hy-AM"/>
        </w:rPr>
        <w:t>կետ</w:t>
      </w:r>
      <w:r w:rsidRPr="00DE1E5A">
        <w:rPr>
          <w:rFonts w:ascii="GHEA Grapalat" w:hAnsi="GHEA Grapalat" w:cs="Sylfaen"/>
          <w:szCs w:val="24"/>
        </w:rPr>
        <w:t xml:space="preserve">ով </w:t>
      </w:r>
      <w:r w:rsidRPr="00DE1E5A">
        <w:rPr>
          <w:rFonts w:ascii="GHEA Grapalat" w:hAnsi="GHEA Grapalat" w:cs="Sylfaen"/>
          <w:szCs w:val="24"/>
          <w:lang w:val="hy-AM"/>
        </w:rPr>
        <w:t>նախատեսված</w:t>
      </w:r>
      <w:r w:rsidRPr="00DE1E5A">
        <w:rPr>
          <w:rFonts w:ascii="GHEA Grapalat" w:hAnsi="GHEA Grapalat" w:cs="Sylfaen"/>
          <w:szCs w:val="24"/>
        </w:rPr>
        <w:t>` կոմիտե</w:t>
      </w:r>
      <w:r w:rsidRPr="00DE1E5A">
        <w:rPr>
          <w:rFonts w:ascii="GHEA Grapalat" w:hAnsi="GHEA Grapalat" w:cs="Sylfaen"/>
          <w:szCs w:val="24"/>
          <w:lang w:val="hy-AM"/>
        </w:rPr>
        <w:t>ից</w:t>
      </w:r>
      <w:r w:rsidRPr="00DE1E5A">
        <w:rPr>
          <w:rFonts w:ascii="GHEA Grapalat" w:hAnsi="GHEA Grapalat" w:cs="Sylfaen"/>
          <w:szCs w:val="24"/>
        </w:rPr>
        <w:t xml:space="preserve"> տեղեկատվության </w:t>
      </w:r>
      <w:r>
        <w:rPr>
          <w:rFonts w:ascii="GHEA Grapalat" w:hAnsi="GHEA Grapalat" w:cs="Sylfaen"/>
          <w:szCs w:val="24"/>
        </w:rPr>
        <w:t xml:space="preserve">ստացման </w:t>
      </w:r>
      <w:r w:rsidRPr="00DE1E5A">
        <w:rPr>
          <w:rFonts w:ascii="GHEA Grapalat" w:hAnsi="GHEA Grapalat" w:cs="Sylfaen"/>
          <w:szCs w:val="24"/>
        </w:rPr>
        <w:t>վերջնա</w:t>
      </w:r>
      <w:r w:rsidRPr="00DE1E5A">
        <w:rPr>
          <w:rFonts w:ascii="GHEA Grapalat" w:hAnsi="GHEA Grapalat" w:cs="Sylfaen"/>
          <w:szCs w:val="24"/>
          <w:lang w:val="hy-AM"/>
        </w:rPr>
        <w:t>ժամկետի</w:t>
      </w:r>
      <w:r w:rsidRPr="00DE1E5A">
        <w:rPr>
          <w:rFonts w:ascii="GHEA Grapalat" w:hAnsi="GHEA Grapalat" w:cs="Sylfaen"/>
          <w:szCs w:val="24"/>
        </w:rPr>
        <w:t xml:space="preserve"> </w:t>
      </w:r>
      <w:r w:rsidRPr="00DE1E5A">
        <w:rPr>
          <w:rFonts w:ascii="GHEA Grapalat" w:hAnsi="GHEA Grapalat" w:cs="Sylfaen"/>
          <w:szCs w:val="24"/>
          <w:lang w:val="hy-AM"/>
        </w:rPr>
        <w:t>ավարտին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աշխատանքային</w:t>
      </w:r>
      <w:r w:rsidRPr="00DE1E5A">
        <w:rPr>
          <w:rFonts w:ascii="GHEA Grapalat" w:hAnsi="GHEA Grapalat" w:cs="Sylfaen"/>
          <w:szCs w:val="24"/>
        </w:rPr>
        <w:t xml:space="preserve"> </w:t>
      </w:r>
      <w:r w:rsidRPr="00DE1E5A">
        <w:rPr>
          <w:rFonts w:ascii="GHEA Grapalat" w:hAnsi="GHEA Grapalat" w:cs="Sylfaen"/>
          <w:szCs w:val="24"/>
          <w:lang w:val="hy-AM"/>
        </w:rPr>
        <w:t>օրը</w:t>
      </w:r>
      <w:r w:rsidRPr="00DE1E5A">
        <w:rPr>
          <w:rFonts w:ascii="GHEA Grapalat" w:hAnsi="GHEA Grapalat" w:cs="Sylfaen"/>
          <w:szCs w:val="24"/>
        </w:rPr>
        <w:t xml:space="preserve"> </w:t>
      </w:r>
      <w:r w:rsidRPr="00DE1E5A">
        <w:rPr>
          <w:rFonts w:ascii="GHEA Grapalat" w:hAnsi="GHEA Grapalat" w:cs="Sylfaen"/>
          <w:szCs w:val="24"/>
          <w:lang w:val="hy-AM"/>
        </w:rPr>
        <w:t>քարտուղարն</w:t>
      </w:r>
      <w:r w:rsidRPr="00DE1E5A">
        <w:rPr>
          <w:rFonts w:ascii="GHEA Grapalat" w:hAnsi="GHEA Grapalat" w:cs="Sylfaen"/>
          <w:szCs w:val="24"/>
        </w:rPr>
        <w:t xml:space="preserve"> </w:t>
      </w:r>
      <w:r w:rsidRPr="00DE1E5A">
        <w:rPr>
          <w:rFonts w:ascii="GHEA Grapalat" w:hAnsi="GHEA Grapalat" w:cs="Sylfaen"/>
          <w:szCs w:val="24"/>
          <w:lang w:val="hy-AM"/>
        </w:rPr>
        <w:t>էլեկտրոնային</w:t>
      </w:r>
      <w:r w:rsidRPr="00DE1E5A">
        <w:rPr>
          <w:rFonts w:ascii="GHEA Grapalat" w:hAnsi="GHEA Grapalat" w:cs="Sylfaen"/>
          <w:szCs w:val="24"/>
        </w:rPr>
        <w:t xml:space="preserve"> </w:t>
      </w:r>
      <w:r w:rsidRPr="00DE1E5A">
        <w:rPr>
          <w:rFonts w:ascii="GHEA Grapalat" w:hAnsi="GHEA Grapalat" w:cs="Sylfaen"/>
          <w:szCs w:val="24"/>
          <w:lang w:val="hy-AM"/>
        </w:rPr>
        <w:t>եղանակով</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անդամներին</w:t>
      </w:r>
      <w:r w:rsidRPr="00DE1E5A">
        <w:rPr>
          <w:rFonts w:ascii="GHEA Grapalat" w:hAnsi="GHEA Grapalat" w:cs="Sylfaen"/>
          <w:szCs w:val="24"/>
        </w:rPr>
        <w:t xml:space="preserve"> </w:t>
      </w:r>
      <w:r w:rsidRPr="00DE1E5A">
        <w:rPr>
          <w:rFonts w:ascii="GHEA Grapalat" w:hAnsi="GHEA Grapalat" w:cs="Sylfaen"/>
          <w:szCs w:val="24"/>
          <w:lang w:val="hy-AM"/>
        </w:rPr>
        <w:t>միաժամանակ</w:t>
      </w:r>
      <w:r w:rsidRPr="00DE1E5A">
        <w:rPr>
          <w:rFonts w:ascii="GHEA Grapalat" w:hAnsi="GHEA Grapalat" w:cs="Sylfaen"/>
          <w:szCs w:val="24"/>
        </w:rPr>
        <w:t xml:space="preserve"> </w:t>
      </w:r>
      <w:r w:rsidRPr="00DE1E5A">
        <w:rPr>
          <w:rFonts w:ascii="GHEA Grapalat" w:hAnsi="GHEA Grapalat" w:cs="Sylfaen"/>
          <w:szCs w:val="24"/>
          <w:lang w:val="hy-AM"/>
        </w:rPr>
        <w:t>տրամադրում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գնահատման</w:t>
      </w:r>
      <w:r w:rsidRPr="00DE1E5A">
        <w:rPr>
          <w:rFonts w:ascii="GHEA Grapalat" w:hAnsi="GHEA Grapalat" w:cs="Sylfaen"/>
          <w:szCs w:val="24"/>
        </w:rPr>
        <w:t xml:space="preserve"> </w:t>
      </w:r>
      <w:r w:rsidRPr="00DE1E5A">
        <w:rPr>
          <w:rFonts w:ascii="GHEA Grapalat" w:hAnsi="GHEA Grapalat" w:cs="Sylfaen"/>
          <w:szCs w:val="24"/>
          <w:lang w:val="hy-AM"/>
        </w:rPr>
        <w:t>թերթիկների</w:t>
      </w:r>
      <w:r w:rsidRPr="00DE1E5A">
        <w:rPr>
          <w:rFonts w:ascii="GHEA Grapalat" w:hAnsi="GHEA Grapalat" w:cs="Sylfaen"/>
          <w:szCs w:val="24"/>
        </w:rPr>
        <w:t xml:space="preserve"> </w:t>
      </w:r>
      <w:r w:rsidRPr="00DE1E5A">
        <w:rPr>
          <w:rFonts w:ascii="GHEA Grapalat" w:hAnsi="GHEA Grapalat" w:cs="Sylfaen"/>
          <w:szCs w:val="24"/>
          <w:lang w:val="hy-AM"/>
        </w:rPr>
        <w:t>երկուական</w:t>
      </w:r>
      <w:r w:rsidRPr="00DE1E5A">
        <w:rPr>
          <w:rFonts w:ascii="GHEA Grapalat" w:hAnsi="GHEA Grapalat" w:cs="Sylfaen"/>
          <w:szCs w:val="24"/>
        </w:rPr>
        <w:t xml:space="preserve"> </w:t>
      </w:r>
      <w:r w:rsidRPr="00DE1E5A">
        <w:rPr>
          <w:rFonts w:ascii="GHEA Grapalat" w:hAnsi="GHEA Grapalat" w:cs="Sylfaen"/>
          <w:szCs w:val="24"/>
          <w:lang w:val="hy-AM"/>
        </w:rPr>
        <w:t>օրինակ,</w:t>
      </w:r>
      <w:r w:rsidRPr="00DE1E5A">
        <w:rPr>
          <w:rFonts w:ascii="GHEA Grapalat" w:hAnsi="GHEA Grapalat" w:cs="Sylfaen"/>
          <w:szCs w:val="24"/>
        </w:rPr>
        <w:t xml:space="preserve"> կոմիտե</w:t>
      </w:r>
      <w:r w:rsidRPr="00DE1E5A">
        <w:rPr>
          <w:rFonts w:ascii="GHEA Grapalat" w:hAnsi="GHEA Grapalat" w:cs="Sylfaen"/>
          <w:szCs w:val="24"/>
          <w:lang w:val="hy-AM"/>
        </w:rPr>
        <w:t>ից</w:t>
      </w:r>
      <w:r w:rsidRPr="00DE1E5A">
        <w:rPr>
          <w:rFonts w:ascii="GHEA Grapalat" w:hAnsi="GHEA Grapalat" w:cs="Sylfaen"/>
          <w:szCs w:val="24"/>
        </w:rPr>
        <w:t xml:space="preserve"> </w:t>
      </w:r>
      <w:r w:rsidRPr="00DE1E5A">
        <w:rPr>
          <w:rFonts w:ascii="GHEA Grapalat" w:hAnsi="GHEA Grapalat" w:cs="Sylfaen"/>
          <w:szCs w:val="24"/>
          <w:lang w:val="hy-AM"/>
        </w:rPr>
        <w:t>ստացված</w:t>
      </w:r>
      <w:r w:rsidRPr="00DE1E5A">
        <w:rPr>
          <w:rFonts w:ascii="GHEA Grapalat" w:hAnsi="GHEA Grapalat" w:cs="Sylfaen"/>
          <w:szCs w:val="24"/>
        </w:rPr>
        <w:t xml:space="preserve"> տեղեկատվությունը և առաջին տեղը զբաղեցրած մասնակից կողմից ներկայացված ապրանքի ամբողջական նկարագիրը: </w:t>
      </w:r>
      <w:r w:rsidRPr="00DE1E5A">
        <w:rPr>
          <w:rFonts w:ascii="GHEA Grapalat" w:hAnsi="GHEA Grapalat" w:cs="Sylfaen"/>
          <w:szCs w:val="24"/>
          <w:lang w:val="hy-AM"/>
        </w:rPr>
        <w:t>Հայտերի գնահատման արդյունքների հաստատման նիստը հրավիրվում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bookmarkStart w:id="16" w:name="_Hlk9262892"/>
      <w:r>
        <w:rPr>
          <w:rFonts w:ascii="GHEA Grapalat" w:hAnsi="GHEA Grapalat" w:cs="Sylfaen"/>
          <w:szCs w:val="24"/>
        </w:rPr>
        <w:t>սույն հրավերի 1-ին մասի 7.2 կետով սահմանված ժամկետներում</w:t>
      </w:r>
      <w:bookmarkEnd w:id="16"/>
      <w:r w:rsidRPr="00DE1E5A">
        <w:rPr>
          <w:rFonts w:ascii="GHEA Grapalat" w:hAnsi="GHEA Grapalat" w:cs="Sylfaen"/>
          <w:szCs w:val="24"/>
        </w:rPr>
        <w:t>:</w:t>
      </w:r>
      <w:r w:rsidRPr="00DE1E5A">
        <w:rPr>
          <w:rFonts w:ascii="GHEA Grapalat" w:hAnsi="GHEA Grapalat" w:cs="Sylfaen"/>
          <w:szCs w:val="24"/>
          <w:lang w:val="hy-AM"/>
        </w:rPr>
        <w:t xml:space="preserve"> Ընդ</w:t>
      </w:r>
      <w:r w:rsidRPr="00DE1E5A">
        <w:rPr>
          <w:rFonts w:ascii="GHEA Grapalat" w:hAnsi="GHEA Grapalat" w:cs="Sylfaen"/>
          <w:szCs w:val="24"/>
        </w:rPr>
        <w:t xml:space="preserve"> </w:t>
      </w:r>
      <w:r w:rsidRPr="00DE1E5A">
        <w:rPr>
          <w:rFonts w:ascii="GHEA Grapalat" w:hAnsi="GHEA Grapalat" w:cs="Sylfaen"/>
          <w:szCs w:val="24"/>
          <w:lang w:val="hy-AM"/>
        </w:rPr>
        <w:t>որում</w:t>
      </w:r>
      <w:r w:rsidRPr="00DE1E5A">
        <w:rPr>
          <w:rFonts w:ascii="GHEA Grapalat" w:hAnsi="GHEA Grapalat" w:cs="Sylfaen"/>
          <w:szCs w:val="24"/>
        </w:rPr>
        <w:t xml:space="preserve"> </w:t>
      </w:r>
      <w:r w:rsidRPr="00DE1E5A">
        <w:rPr>
          <w:rFonts w:ascii="GHEA Grapalat" w:hAnsi="GHEA Grapalat" w:cs="Sylfaen"/>
          <w:szCs w:val="24"/>
          <w:lang w:val="hy-AM"/>
        </w:rPr>
        <w:t>հանձնաժողովը</w:t>
      </w:r>
      <w:r w:rsidRPr="00DE1E5A">
        <w:rPr>
          <w:rFonts w:ascii="GHEA Grapalat" w:hAnsi="GHEA Grapalat" w:cs="Sylfaen"/>
          <w:szCs w:val="24"/>
        </w:rPr>
        <w:t xml:space="preserve"> </w:t>
      </w:r>
      <w:r w:rsidRPr="00DE1E5A">
        <w:rPr>
          <w:rFonts w:ascii="GHEA Grapalat" w:hAnsi="GHEA Grapalat" w:cs="Sylfaen"/>
          <w:szCs w:val="24"/>
          <w:lang w:val="hy-AM"/>
        </w:rPr>
        <w:t>գնահատում</w:t>
      </w:r>
      <w:r w:rsidRPr="00DE1E5A">
        <w:rPr>
          <w:rFonts w:ascii="GHEA Grapalat" w:hAnsi="GHEA Grapalat" w:cs="Sylfaen"/>
          <w:szCs w:val="24"/>
        </w:rPr>
        <w:t xml:space="preserve"> </w:t>
      </w:r>
      <w:r w:rsidRPr="00DE1E5A">
        <w:rPr>
          <w:rFonts w:ascii="GHEA Grapalat" w:hAnsi="GHEA Grapalat" w:cs="Sylfaen"/>
          <w:szCs w:val="24"/>
          <w:lang w:val="hy-AM"/>
        </w:rPr>
        <w:t>է</w:t>
      </w:r>
      <w:r w:rsidRPr="00DE1E5A">
        <w:rPr>
          <w:rFonts w:ascii="GHEA Grapalat" w:hAnsi="GHEA Grapalat" w:cs="Sylfaen"/>
          <w:szCs w:val="24"/>
        </w:rPr>
        <w:t xml:space="preserve"> </w:t>
      </w:r>
      <w:r w:rsidRPr="00DE1E5A">
        <w:rPr>
          <w:rFonts w:ascii="GHEA Grapalat" w:hAnsi="GHEA Grapalat" w:cs="Sylfaen"/>
          <w:szCs w:val="24"/>
          <w:lang w:val="hy-AM"/>
        </w:rPr>
        <w:t>նաև</w:t>
      </w:r>
      <w:r w:rsidRPr="00DE1E5A">
        <w:rPr>
          <w:rFonts w:ascii="GHEA Grapalat" w:hAnsi="GHEA Grapalat" w:cs="Sylfaen"/>
          <w:szCs w:val="24"/>
        </w:rPr>
        <w:t xml:space="preserve"> </w:t>
      </w:r>
      <w:r w:rsidRPr="00DE1E5A">
        <w:rPr>
          <w:rFonts w:ascii="GHEA Grapalat" w:hAnsi="GHEA Grapalat" w:cs="Sylfaen"/>
          <w:szCs w:val="24"/>
          <w:lang w:val="hy-AM"/>
        </w:rPr>
        <w:t>ներկայացված</w:t>
      </w:r>
      <w:r w:rsidRPr="00DE1E5A">
        <w:rPr>
          <w:rFonts w:ascii="GHEA Grapalat" w:hAnsi="GHEA Grapalat" w:cs="Sylfaen"/>
          <w:szCs w:val="24"/>
        </w:rPr>
        <w:t xml:space="preserve"> </w:t>
      </w:r>
      <w:r w:rsidRPr="00DE1E5A">
        <w:rPr>
          <w:rFonts w:ascii="GHEA Grapalat" w:hAnsi="GHEA Grapalat" w:cs="Sylfaen"/>
          <w:lang w:val="hy-AM"/>
        </w:rPr>
        <w:t>ապրանքի</w:t>
      </w:r>
      <w:r w:rsidRPr="00DE1E5A">
        <w:rPr>
          <w:rFonts w:ascii="GHEA Grapalat" w:hAnsi="GHEA Grapalat" w:cs="Sylfaen"/>
        </w:rPr>
        <w:t xml:space="preserve"> </w:t>
      </w:r>
      <w:r w:rsidRPr="00DE1E5A">
        <w:rPr>
          <w:rFonts w:ascii="GHEA Grapalat" w:hAnsi="GHEA Grapalat"/>
          <w:lang w:val="hy-AM"/>
        </w:rPr>
        <w:t>ամբողջական նկարագ</w:t>
      </w:r>
      <w:r w:rsidRPr="00DE1E5A">
        <w:rPr>
          <w:rFonts w:ascii="GHEA Grapalat" w:hAnsi="GHEA Grapalat"/>
        </w:rPr>
        <w:t xml:space="preserve">րի </w:t>
      </w:r>
      <w:r w:rsidRPr="00DE1E5A">
        <w:rPr>
          <w:rFonts w:ascii="GHEA Grapalat" w:hAnsi="GHEA Grapalat" w:cs="Sylfaen"/>
          <w:szCs w:val="24"/>
          <w:lang w:val="hy-AM"/>
        </w:rPr>
        <w:t>համապա</w:t>
      </w:r>
      <w:r w:rsidRPr="00DE1E5A">
        <w:rPr>
          <w:rFonts w:ascii="GHEA Grapalat" w:hAnsi="GHEA Grapalat" w:cs="Sylfaen"/>
          <w:szCs w:val="24"/>
        </w:rPr>
        <w:softHyphen/>
      </w:r>
      <w:r w:rsidRPr="00DE1E5A">
        <w:rPr>
          <w:rFonts w:ascii="GHEA Grapalat" w:hAnsi="GHEA Grapalat" w:cs="Sylfaen"/>
          <w:szCs w:val="24"/>
          <w:lang w:val="hy-AM"/>
        </w:rPr>
        <w:t>տասխանությունը</w:t>
      </w:r>
      <w:r w:rsidRPr="00DE1E5A">
        <w:rPr>
          <w:rFonts w:ascii="GHEA Grapalat" w:hAnsi="GHEA Grapalat" w:cs="Sylfaen"/>
          <w:szCs w:val="24"/>
        </w:rPr>
        <w:t xml:space="preserve"> սույն </w:t>
      </w:r>
      <w:r w:rsidRPr="00DE1E5A">
        <w:rPr>
          <w:rFonts w:ascii="GHEA Grapalat" w:hAnsi="GHEA Grapalat" w:cs="Sylfaen"/>
          <w:szCs w:val="24"/>
          <w:lang w:val="hy-AM"/>
        </w:rPr>
        <w:t>հրավերի</w:t>
      </w:r>
      <w:r w:rsidRPr="00DE1E5A">
        <w:rPr>
          <w:rFonts w:ascii="GHEA Grapalat" w:hAnsi="GHEA Grapalat" w:cs="Sylfaen"/>
          <w:szCs w:val="24"/>
        </w:rPr>
        <w:t xml:space="preserve"> </w:t>
      </w:r>
      <w:r w:rsidRPr="00DE1E5A">
        <w:rPr>
          <w:rFonts w:ascii="GHEA Grapalat" w:hAnsi="GHEA Grapalat" w:cs="Sylfaen"/>
          <w:szCs w:val="24"/>
          <w:lang w:val="hy-AM"/>
        </w:rPr>
        <w:t>պահանջներին</w:t>
      </w:r>
      <w:r w:rsidRPr="00DE1E5A">
        <w:rPr>
          <w:rFonts w:ascii="GHEA Grapalat" w:hAnsi="GHEA Grapalat" w:cs="Sylfaen"/>
          <w:szCs w:val="24"/>
        </w:rPr>
        <w:t xml:space="preserve">, </w:t>
      </w:r>
      <w:r w:rsidRPr="00DE1E5A">
        <w:rPr>
          <w:rFonts w:ascii="GHEA Grapalat" w:hAnsi="GHEA Grapalat" w:cs="Sylfaen"/>
          <w:szCs w:val="24"/>
          <w:lang w:val="hy-AM"/>
        </w:rPr>
        <w:t>իսկ</w:t>
      </w:r>
      <w:r w:rsidRPr="00DE1E5A">
        <w:rPr>
          <w:rFonts w:ascii="GHEA Grapalat" w:hAnsi="GHEA Grapalat" w:cs="Sylfaen"/>
          <w:szCs w:val="24"/>
        </w:rPr>
        <w:t xml:space="preserve"> </w:t>
      </w:r>
      <w:r w:rsidRPr="00DE1E5A">
        <w:rPr>
          <w:rFonts w:ascii="GHEA Grapalat" w:hAnsi="GHEA Grapalat" w:cs="Sylfaen"/>
          <w:szCs w:val="24"/>
          <w:lang w:val="hy-AM"/>
        </w:rPr>
        <w:t>անհամապատասխանություն</w:t>
      </w:r>
      <w:r w:rsidRPr="00DE1E5A">
        <w:rPr>
          <w:rFonts w:ascii="GHEA Grapalat" w:hAnsi="GHEA Grapalat" w:cs="Sylfaen"/>
          <w:szCs w:val="24"/>
        </w:rPr>
        <w:t xml:space="preserve"> </w:t>
      </w:r>
      <w:r w:rsidRPr="00DE1E5A">
        <w:rPr>
          <w:rFonts w:ascii="GHEA Grapalat" w:hAnsi="GHEA Grapalat" w:cs="Sylfaen"/>
          <w:szCs w:val="24"/>
          <w:lang w:val="hy-AM"/>
        </w:rPr>
        <w:t>արձանագրելու</w:t>
      </w:r>
      <w:r w:rsidRPr="00DE1E5A">
        <w:rPr>
          <w:rFonts w:ascii="GHEA Grapalat" w:hAnsi="GHEA Grapalat" w:cs="Sylfaen"/>
          <w:szCs w:val="24"/>
        </w:rPr>
        <w:t xml:space="preserve"> </w:t>
      </w:r>
      <w:r w:rsidRPr="00DE1E5A">
        <w:rPr>
          <w:rFonts w:ascii="GHEA Grapalat" w:hAnsi="GHEA Grapalat" w:cs="Sylfaen"/>
          <w:szCs w:val="24"/>
          <w:lang w:val="hy-AM"/>
        </w:rPr>
        <w:t>դեպքում</w:t>
      </w:r>
      <w:r w:rsidRPr="00DE1E5A">
        <w:rPr>
          <w:rFonts w:ascii="GHEA Grapalat" w:hAnsi="GHEA Grapalat" w:cs="Sylfaen"/>
          <w:szCs w:val="24"/>
        </w:rPr>
        <w:t xml:space="preserve"> </w:t>
      </w:r>
      <w:r w:rsidRPr="00DE1E5A">
        <w:rPr>
          <w:rFonts w:ascii="GHEA Grapalat" w:hAnsi="GHEA Grapalat" w:cs="Sylfaen"/>
          <w:szCs w:val="24"/>
          <w:lang w:val="hy-AM"/>
        </w:rPr>
        <w:t>հանձնաժողովի</w:t>
      </w:r>
      <w:r w:rsidRPr="00DE1E5A">
        <w:rPr>
          <w:rFonts w:ascii="GHEA Grapalat" w:hAnsi="GHEA Grapalat" w:cs="Sylfaen"/>
          <w:szCs w:val="24"/>
        </w:rPr>
        <w:t xml:space="preserve"> </w:t>
      </w:r>
      <w:r w:rsidRPr="00DE1E5A">
        <w:rPr>
          <w:rFonts w:ascii="GHEA Grapalat" w:hAnsi="GHEA Grapalat" w:cs="Sylfaen"/>
          <w:szCs w:val="24"/>
          <w:lang w:val="hy-AM"/>
        </w:rPr>
        <w:t>նիստի</w:t>
      </w:r>
      <w:r w:rsidRPr="00DE1E5A">
        <w:rPr>
          <w:rFonts w:ascii="GHEA Grapalat" w:hAnsi="GHEA Grapalat" w:cs="Sylfaen"/>
          <w:szCs w:val="24"/>
        </w:rPr>
        <w:t xml:space="preserve"> </w:t>
      </w:r>
      <w:r w:rsidRPr="00DE1E5A">
        <w:rPr>
          <w:rFonts w:ascii="GHEA Grapalat" w:hAnsi="GHEA Grapalat" w:cs="Sylfaen"/>
          <w:szCs w:val="24"/>
          <w:lang w:val="hy-AM"/>
        </w:rPr>
        <w:t>արձանագրության</w:t>
      </w:r>
      <w:r w:rsidRPr="00DE1E5A">
        <w:rPr>
          <w:rFonts w:ascii="GHEA Grapalat" w:hAnsi="GHEA Grapalat" w:cs="Sylfaen"/>
          <w:szCs w:val="24"/>
        </w:rPr>
        <w:t xml:space="preserve"> </w:t>
      </w:r>
      <w:r w:rsidRPr="00DE1E5A">
        <w:rPr>
          <w:rFonts w:ascii="GHEA Grapalat" w:hAnsi="GHEA Grapalat" w:cs="Sylfaen"/>
          <w:szCs w:val="24"/>
          <w:lang w:val="hy-AM"/>
        </w:rPr>
        <w:t>մեջ</w:t>
      </w:r>
      <w:r w:rsidRPr="00DE1E5A">
        <w:rPr>
          <w:rFonts w:ascii="GHEA Grapalat" w:hAnsi="GHEA Grapalat" w:cs="Sylfaen"/>
          <w:szCs w:val="24"/>
        </w:rPr>
        <w:t xml:space="preserve"> պարտադիր և </w:t>
      </w:r>
      <w:r w:rsidRPr="00DE1E5A">
        <w:rPr>
          <w:rFonts w:ascii="GHEA Grapalat" w:hAnsi="GHEA Grapalat" w:cs="Sylfaen"/>
          <w:szCs w:val="24"/>
          <w:lang w:val="hy-AM"/>
        </w:rPr>
        <w:t>մանրամասն</w:t>
      </w:r>
      <w:r w:rsidRPr="00DE1E5A">
        <w:rPr>
          <w:rFonts w:ascii="GHEA Grapalat" w:hAnsi="GHEA Grapalat" w:cs="Sylfaen"/>
          <w:szCs w:val="24"/>
        </w:rPr>
        <w:t xml:space="preserve"> </w:t>
      </w:r>
      <w:r w:rsidRPr="00DE1E5A">
        <w:rPr>
          <w:rFonts w:ascii="GHEA Grapalat" w:hAnsi="GHEA Grapalat" w:cs="Sylfaen"/>
          <w:szCs w:val="24"/>
          <w:lang w:val="hy-AM"/>
        </w:rPr>
        <w:t>նկարագրվում</w:t>
      </w:r>
      <w:r w:rsidRPr="00DE1E5A">
        <w:rPr>
          <w:rFonts w:ascii="GHEA Grapalat" w:hAnsi="GHEA Grapalat" w:cs="Sylfaen"/>
          <w:szCs w:val="24"/>
        </w:rPr>
        <w:t xml:space="preserve"> </w:t>
      </w:r>
      <w:r w:rsidRPr="00DE1E5A">
        <w:rPr>
          <w:rFonts w:ascii="GHEA Grapalat" w:hAnsi="GHEA Grapalat" w:cs="Sylfaen"/>
          <w:szCs w:val="24"/>
          <w:lang w:val="hy-AM"/>
        </w:rPr>
        <w:t>են</w:t>
      </w:r>
      <w:r w:rsidRPr="00DE1E5A">
        <w:rPr>
          <w:rFonts w:ascii="GHEA Grapalat" w:hAnsi="GHEA Grapalat" w:cs="Sylfaen"/>
          <w:szCs w:val="24"/>
        </w:rPr>
        <w:t xml:space="preserve"> ապրանի ամբողջական նկարագրում սույն </w:t>
      </w:r>
      <w:r w:rsidRPr="00DE1E5A">
        <w:rPr>
          <w:rFonts w:ascii="GHEA Grapalat" w:hAnsi="GHEA Grapalat"/>
        </w:rPr>
        <w:t>հրավերի պահանջների նկատմամբ արձանագրված անհամապատասխանությունները:</w:t>
      </w:r>
    </w:p>
    <w:p w:rsidR="00024088" w:rsidRPr="002152AB" w:rsidRDefault="00024088" w:rsidP="00024088">
      <w:pPr>
        <w:pStyle w:val="23"/>
        <w:spacing w:line="240" w:lineRule="auto"/>
        <w:ind w:firstLine="567"/>
        <w:rPr>
          <w:rFonts w:ascii="GHEA Grapalat" w:hAnsi="GHEA Grapalat" w:cs="Sylfaen"/>
          <w:szCs w:val="24"/>
        </w:rPr>
      </w:pPr>
      <w:bookmarkStart w:id="17" w:name="_Hlk9263397"/>
      <w:r w:rsidRPr="00F67C25">
        <w:rPr>
          <w:rFonts w:ascii="GHEA Grapalat" w:hAnsi="GHEA Grapalat" w:cs="Sylfaen"/>
          <w:szCs w:val="24"/>
          <w:lang w:val="hy-AM"/>
        </w:rPr>
        <w:t>7.1</w:t>
      </w:r>
      <w:r w:rsidRPr="002152AB">
        <w:rPr>
          <w:rFonts w:ascii="GHEA Grapalat" w:hAnsi="GHEA Grapalat" w:cs="Sylfaen"/>
          <w:szCs w:val="24"/>
        </w:rPr>
        <w:t>7</w:t>
      </w:r>
      <w:r w:rsidRPr="00F67C25">
        <w:rPr>
          <w:rFonts w:ascii="GHEA Grapalat" w:hAnsi="GHEA Grapalat" w:cs="Sylfaen"/>
          <w:szCs w:val="24"/>
          <w:lang w:val="hy-AM"/>
        </w:rPr>
        <w:t xml:space="preserve"> </w:t>
      </w:r>
      <w:r>
        <w:rPr>
          <w:rFonts w:ascii="GHEA Grapalat" w:hAnsi="GHEA Grapalat" w:cs="Sylfaen"/>
          <w:szCs w:val="24"/>
          <w:lang w:val="en-US"/>
        </w:rPr>
        <w:t>Կոմիտեի</w:t>
      </w:r>
      <w:r w:rsidRPr="002152AB">
        <w:rPr>
          <w:rFonts w:ascii="GHEA Grapalat" w:hAnsi="GHEA Grapalat" w:cs="Sylfaen"/>
          <w:szCs w:val="24"/>
        </w:rPr>
        <w:t xml:space="preserve"> </w:t>
      </w:r>
      <w:r>
        <w:rPr>
          <w:rFonts w:ascii="GHEA Grapalat" w:hAnsi="GHEA Grapalat" w:cs="Sylfaen"/>
          <w:szCs w:val="24"/>
          <w:lang w:val="en-US"/>
        </w:rPr>
        <w:t>կողմից</w:t>
      </w:r>
      <w:r w:rsidRPr="002152AB">
        <w:rPr>
          <w:rFonts w:ascii="GHEA Grapalat" w:hAnsi="GHEA Grapalat" w:cs="Sylfaen"/>
          <w:szCs w:val="24"/>
        </w:rPr>
        <w:t xml:space="preserve"> </w:t>
      </w:r>
      <w:r>
        <w:rPr>
          <w:rFonts w:ascii="GHEA Grapalat" w:hAnsi="GHEA Grapalat" w:cs="Sylfaen"/>
          <w:szCs w:val="24"/>
          <w:lang w:val="en-US"/>
        </w:rPr>
        <w:t>տրամադրված</w:t>
      </w:r>
      <w:r w:rsidRPr="002152AB">
        <w:rPr>
          <w:rFonts w:ascii="GHEA Grapalat" w:hAnsi="GHEA Grapalat" w:cs="Sylfaen"/>
          <w:szCs w:val="24"/>
        </w:rPr>
        <w:t xml:space="preserve"> </w:t>
      </w:r>
      <w:r>
        <w:rPr>
          <w:rFonts w:ascii="GHEA Grapalat" w:hAnsi="GHEA Grapalat" w:cs="Sylfaen"/>
          <w:szCs w:val="24"/>
          <w:lang w:val="en-US"/>
        </w:rPr>
        <w:t>տեղեկատվության</w:t>
      </w:r>
      <w:r w:rsidRPr="002152AB">
        <w:rPr>
          <w:rFonts w:ascii="GHEA Grapalat" w:hAnsi="GHEA Grapalat" w:cs="Sylfaen"/>
          <w:szCs w:val="24"/>
        </w:rPr>
        <w:t xml:space="preserve"> </w:t>
      </w:r>
      <w:r>
        <w:rPr>
          <w:rFonts w:ascii="GHEA Grapalat" w:hAnsi="GHEA Grapalat" w:cs="Sylfaen"/>
          <w:szCs w:val="24"/>
          <w:lang w:val="en-US"/>
        </w:rPr>
        <w:t>կամ</w:t>
      </w:r>
      <w:r w:rsidRPr="002152AB">
        <w:rPr>
          <w:rFonts w:ascii="GHEA Grapalat" w:hAnsi="GHEA Grapalat" w:cs="Sylfaen"/>
          <w:szCs w:val="24"/>
        </w:rPr>
        <w:t xml:space="preserve"> </w:t>
      </w:r>
      <w:r>
        <w:rPr>
          <w:rFonts w:ascii="GHEA Grapalat" w:hAnsi="GHEA Grapalat" w:cs="Sylfaen"/>
          <w:szCs w:val="24"/>
          <w:lang w:val="en-US"/>
        </w:rPr>
        <w:t>ա</w:t>
      </w:r>
      <w:r w:rsidRPr="00F67C25">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sidRPr="002152AB">
        <w:rPr>
          <w:rFonts w:ascii="GHEA Grapalat" w:hAnsi="GHEA Grapalat" w:cs="Sylfaen"/>
          <w:szCs w:val="24"/>
        </w:rPr>
        <w:t xml:space="preserve"> </w:t>
      </w:r>
      <w:r>
        <w:rPr>
          <w:rFonts w:ascii="GHEA Grapalat" w:hAnsi="GHEA Grapalat" w:cs="Sylfaen"/>
          <w:szCs w:val="24"/>
          <w:lang w:val="en-US"/>
        </w:rPr>
        <w:t>ապրանքի</w:t>
      </w:r>
      <w:r w:rsidRPr="002152AB">
        <w:rPr>
          <w:rFonts w:ascii="GHEA Grapalat" w:hAnsi="GHEA Grapalat" w:cs="Sylfaen"/>
          <w:szCs w:val="24"/>
        </w:rPr>
        <w:t xml:space="preserve"> </w:t>
      </w:r>
      <w:r>
        <w:rPr>
          <w:rFonts w:ascii="GHEA Grapalat" w:hAnsi="GHEA Grapalat" w:cs="Sylfaen"/>
          <w:szCs w:val="24"/>
          <w:lang w:val="en-US"/>
        </w:rPr>
        <w:t>ամբողջական</w:t>
      </w:r>
      <w:r w:rsidRPr="002152AB">
        <w:rPr>
          <w:rFonts w:ascii="GHEA Grapalat" w:hAnsi="GHEA Grapalat" w:cs="Sylfaen"/>
          <w:szCs w:val="24"/>
        </w:rPr>
        <w:t xml:space="preserve"> </w:t>
      </w:r>
      <w:r>
        <w:rPr>
          <w:rFonts w:ascii="GHEA Grapalat" w:hAnsi="GHEA Grapalat" w:cs="Sylfaen"/>
          <w:szCs w:val="24"/>
          <w:lang w:val="en-US"/>
        </w:rPr>
        <w:t>նկարագրի</w:t>
      </w:r>
      <w:r w:rsidRPr="002152AB">
        <w:rPr>
          <w:rFonts w:ascii="GHEA Grapalat" w:hAnsi="GHEA Grapalat" w:cs="Sylfaen"/>
          <w:szCs w:val="24"/>
        </w:rPr>
        <w:t xml:space="preserve"> </w:t>
      </w:r>
      <w:r>
        <w:rPr>
          <w:rFonts w:ascii="GHEA Grapalat" w:hAnsi="GHEA Grapalat" w:cs="Sylfaen"/>
          <w:szCs w:val="24"/>
          <w:lang w:val="en-US"/>
        </w:rPr>
        <w:t>գնահատման</w:t>
      </w:r>
      <w:r w:rsidRPr="002152AB">
        <w:rPr>
          <w:rFonts w:ascii="GHEA Grapalat" w:hAnsi="GHEA Grapalat" w:cs="Sylfaen"/>
          <w:szCs w:val="24"/>
        </w:rPr>
        <w:t xml:space="preserve"> </w:t>
      </w:r>
      <w:r>
        <w:rPr>
          <w:rFonts w:ascii="GHEA Grapalat" w:hAnsi="GHEA Grapalat" w:cs="Sylfaen"/>
          <w:szCs w:val="24"/>
          <w:lang w:val="en-US"/>
        </w:rPr>
        <w:t>արդյունքում</w:t>
      </w:r>
      <w:r w:rsidRPr="002152AB">
        <w:rPr>
          <w:rFonts w:ascii="GHEA Grapalat" w:hAnsi="GHEA Grapalat" w:cs="Sylfaen"/>
          <w:szCs w:val="24"/>
        </w:rPr>
        <w:t xml:space="preserve"> </w:t>
      </w:r>
      <w:r>
        <w:rPr>
          <w:rFonts w:ascii="GHEA Grapalat" w:hAnsi="GHEA Grapalat" w:cs="Sylfaen"/>
          <w:szCs w:val="24"/>
          <w:lang w:val="en-US"/>
        </w:rPr>
        <w:t>հրավերի</w:t>
      </w:r>
      <w:r w:rsidRPr="002152AB">
        <w:rPr>
          <w:rFonts w:ascii="GHEA Grapalat" w:hAnsi="GHEA Grapalat" w:cs="Sylfaen"/>
          <w:szCs w:val="24"/>
        </w:rPr>
        <w:t xml:space="preserve"> </w:t>
      </w:r>
      <w:r>
        <w:rPr>
          <w:rFonts w:ascii="GHEA Grapalat" w:hAnsi="GHEA Grapalat" w:cs="Sylfaen"/>
          <w:szCs w:val="24"/>
          <w:lang w:val="en-US"/>
        </w:rPr>
        <w:t>պահանջների</w:t>
      </w:r>
      <w:r w:rsidRPr="002152AB">
        <w:rPr>
          <w:rFonts w:ascii="GHEA Grapalat" w:hAnsi="GHEA Grapalat" w:cs="Sylfaen"/>
          <w:szCs w:val="24"/>
        </w:rPr>
        <w:t xml:space="preserve"> </w:t>
      </w:r>
      <w:r>
        <w:rPr>
          <w:rFonts w:ascii="GHEA Grapalat" w:hAnsi="GHEA Grapalat" w:cs="Sylfaen"/>
          <w:szCs w:val="24"/>
          <w:lang w:val="en-US"/>
        </w:rPr>
        <w:t>նկատմամբ</w:t>
      </w:r>
      <w:r w:rsidRPr="002152AB">
        <w:rPr>
          <w:rFonts w:ascii="GHEA Grapalat" w:hAnsi="GHEA Grapalat" w:cs="Sylfaen"/>
          <w:szCs w:val="24"/>
        </w:rPr>
        <w:t xml:space="preserve"> </w:t>
      </w:r>
      <w:r>
        <w:rPr>
          <w:rFonts w:ascii="GHEA Grapalat" w:hAnsi="GHEA Grapalat" w:cs="Sylfaen"/>
          <w:szCs w:val="24"/>
          <w:lang w:val="en-US"/>
        </w:rPr>
        <w:t>անհամապատասխանություններ</w:t>
      </w:r>
      <w:r w:rsidRPr="002152AB">
        <w:rPr>
          <w:rFonts w:ascii="GHEA Grapalat" w:hAnsi="GHEA Grapalat" w:cs="Sylfaen"/>
          <w:szCs w:val="24"/>
        </w:rPr>
        <w:t xml:space="preserve"> </w:t>
      </w:r>
      <w:r>
        <w:rPr>
          <w:rFonts w:ascii="GHEA Grapalat" w:hAnsi="GHEA Grapalat" w:cs="Sylfaen"/>
          <w:szCs w:val="24"/>
          <w:lang w:val="en-US"/>
        </w:rPr>
        <w:t>արձանագրվելու</w:t>
      </w:r>
      <w:r w:rsidRPr="002152AB">
        <w:rPr>
          <w:rFonts w:ascii="GHEA Grapalat" w:hAnsi="GHEA Grapalat" w:cs="Sylfaen"/>
          <w:szCs w:val="24"/>
        </w:rPr>
        <w:t xml:space="preserve">, </w:t>
      </w:r>
      <w:r>
        <w:rPr>
          <w:rFonts w:ascii="GHEA Grapalat" w:hAnsi="GHEA Grapalat" w:cs="Sylfaen"/>
          <w:szCs w:val="24"/>
          <w:lang w:val="en-US"/>
        </w:rPr>
        <w:t>ինչպես</w:t>
      </w:r>
      <w:r w:rsidRPr="002152AB">
        <w:rPr>
          <w:rFonts w:ascii="GHEA Grapalat" w:hAnsi="GHEA Grapalat" w:cs="Sylfaen"/>
          <w:szCs w:val="24"/>
        </w:rPr>
        <w:t xml:space="preserve"> </w:t>
      </w:r>
      <w:r>
        <w:rPr>
          <w:rFonts w:ascii="GHEA Grapalat" w:hAnsi="GHEA Grapalat" w:cs="Sylfaen"/>
          <w:szCs w:val="24"/>
          <w:lang w:val="en-US"/>
        </w:rPr>
        <w:t>նաև</w:t>
      </w:r>
      <w:r w:rsidRPr="002152AB">
        <w:rPr>
          <w:rFonts w:ascii="GHEA Grapalat" w:hAnsi="GHEA Grapalat" w:cs="Sylfaen"/>
          <w:szCs w:val="24"/>
        </w:rPr>
        <w:t xml:space="preserve"> </w:t>
      </w:r>
      <w:r>
        <w:rPr>
          <w:rFonts w:ascii="GHEA Grapalat" w:hAnsi="GHEA Grapalat" w:cs="Sylfaen"/>
          <w:szCs w:val="24"/>
          <w:lang w:val="en-US"/>
        </w:rPr>
        <w:t>առաջին</w:t>
      </w:r>
      <w:r w:rsidRPr="002152AB">
        <w:rPr>
          <w:rFonts w:ascii="GHEA Grapalat" w:hAnsi="GHEA Grapalat" w:cs="Sylfaen"/>
          <w:szCs w:val="24"/>
        </w:rPr>
        <w:t xml:space="preserve"> </w:t>
      </w:r>
      <w:r>
        <w:rPr>
          <w:rFonts w:ascii="GHEA Grapalat" w:hAnsi="GHEA Grapalat" w:cs="Sylfaen"/>
          <w:szCs w:val="24"/>
          <w:lang w:val="en-US"/>
        </w:rPr>
        <w:t>տեղ</w:t>
      </w:r>
      <w:r w:rsidRPr="002152AB">
        <w:rPr>
          <w:rFonts w:ascii="GHEA Grapalat" w:hAnsi="GHEA Grapalat" w:cs="Sylfaen"/>
          <w:szCs w:val="24"/>
        </w:rPr>
        <w:t xml:space="preserve"> </w:t>
      </w:r>
      <w:r>
        <w:rPr>
          <w:rFonts w:ascii="GHEA Grapalat" w:hAnsi="GHEA Grapalat" w:cs="Sylfaen"/>
          <w:szCs w:val="24"/>
          <w:lang w:val="en-US"/>
        </w:rPr>
        <w:t>զբաղեցրած</w:t>
      </w:r>
      <w:r w:rsidRPr="002152AB">
        <w:rPr>
          <w:rFonts w:ascii="GHEA Grapalat" w:hAnsi="GHEA Grapalat" w:cs="Sylfaen"/>
          <w:szCs w:val="24"/>
        </w:rPr>
        <w:t xml:space="preserve"> </w:t>
      </w:r>
      <w:r>
        <w:rPr>
          <w:rFonts w:ascii="GHEA Grapalat" w:hAnsi="GHEA Grapalat" w:cs="Sylfaen"/>
          <w:szCs w:val="24"/>
          <w:lang w:val="en-US"/>
        </w:rPr>
        <w:t>մասնակցի</w:t>
      </w:r>
      <w:r w:rsidRPr="002152AB">
        <w:rPr>
          <w:rFonts w:ascii="GHEA Grapalat" w:hAnsi="GHEA Grapalat" w:cs="Sylfaen"/>
          <w:szCs w:val="24"/>
        </w:rPr>
        <w:t xml:space="preserve"> </w:t>
      </w:r>
      <w:r>
        <w:rPr>
          <w:rFonts w:ascii="GHEA Grapalat" w:hAnsi="GHEA Grapalat" w:cs="Sylfaen"/>
          <w:szCs w:val="24"/>
          <w:lang w:val="en-US"/>
        </w:rPr>
        <w:t>կողմից</w:t>
      </w:r>
      <w:r w:rsidRPr="002152AB">
        <w:rPr>
          <w:rFonts w:ascii="GHEA Grapalat" w:hAnsi="GHEA Grapalat" w:cs="Sylfaen"/>
          <w:szCs w:val="24"/>
        </w:rPr>
        <w:t xml:space="preserve"> </w:t>
      </w:r>
      <w:r>
        <w:rPr>
          <w:rFonts w:ascii="GHEA Grapalat" w:hAnsi="GHEA Grapalat" w:cs="Sylfaen"/>
          <w:szCs w:val="24"/>
          <w:lang w:val="en-US"/>
        </w:rPr>
        <w:t>ապրանքի</w:t>
      </w:r>
      <w:r w:rsidRPr="002152AB">
        <w:rPr>
          <w:rFonts w:ascii="GHEA Grapalat" w:hAnsi="GHEA Grapalat" w:cs="Sylfaen"/>
          <w:szCs w:val="24"/>
        </w:rPr>
        <w:t xml:space="preserve"> </w:t>
      </w:r>
      <w:r>
        <w:rPr>
          <w:rFonts w:ascii="GHEA Grapalat" w:hAnsi="GHEA Grapalat" w:cs="Sylfaen"/>
          <w:szCs w:val="24"/>
          <w:lang w:val="en-US"/>
        </w:rPr>
        <w:t>ամբողջական</w:t>
      </w:r>
      <w:r w:rsidRPr="002152AB">
        <w:rPr>
          <w:rFonts w:ascii="GHEA Grapalat" w:hAnsi="GHEA Grapalat" w:cs="Sylfaen"/>
          <w:szCs w:val="24"/>
        </w:rPr>
        <w:t xml:space="preserve"> </w:t>
      </w:r>
      <w:r>
        <w:rPr>
          <w:rFonts w:ascii="GHEA Grapalat" w:hAnsi="GHEA Grapalat" w:cs="Sylfaen"/>
          <w:szCs w:val="24"/>
          <w:lang w:val="en-US"/>
        </w:rPr>
        <w:t>նկարագիրը</w:t>
      </w:r>
      <w:r w:rsidRPr="002152AB">
        <w:rPr>
          <w:rFonts w:ascii="GHEA Grapalat" w:hAnsi="GHEA Grapalat" w:cs="Sylfaen"/>
          <w:szCs w:val="24"/>
        </w:rPr>
        <w:t xml:space="preserve"> </w:t>
      </w:r>
      <w:r>
        <w:rPr>
          <w:rFonts w:ascii="GHEA Grapalat" w:hAnsi="GHEA Grapalat" w:cs="Sylfaen"/>
          <w:szCs w:val="24"/>
          <w:lang w:val="en-US"/>
        </w:rPr>
        <w:t>չներկայացվելու</w:t>
      </w:r>
      <w:r w:rsidRPr="002152AB">
        <w:rPr>
          <w:rFonts w:ascii="GHEA Grapalat" w:hAnsi="GHEA Grapalat" w:cs="Sylfaen"/>
          <w:szCs w:val="24"/>
        </w:rPr>
        <w:t xml:space="preserve"> </w:t>
      </w:r>
      <w:r>
        <w:rPr>
          <w:rFonts w:ascii="GHEA Grapalat" w:hAnsi="GHEA Grapalat" w:cs="Sylfaen"/>
          <w:szCs w:val="24"/>
          <w:lang w:val="en-US"/>
        </w:rPr>
        <w:t>դեպքում</w:t>
      </w:r>
      <w:r w:rsidRPr="002152AB">
        <w:rPr>
          <w:rFonts w:ascii="GHEA Grapalat" w:hAnsi="GHEA Grapalat" w:cs="Sylfaen"/>
          <w:szCs w:val="24"/>
        </w:rPr>
        <w:t xml:space="preserve"> </w:t>
      </w:r>
      <w:r w:rsidRPr="00F67C25">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2152AB">
        <w:rPr>
          <w:rFonts w:ascii="GHEA Grapalat" w:hAnsi="GHEA Grapalat" w:cs="Sylfaen"/>
          <w:szCs w:val="24"/>
        </w:rPr>
        <w:t xml:space="preserve"> </w:t>
      </w:r>
      <w:r>
        <w:rPr>
          <w:rFonts w:ascii="GHEA Grapalat" w:hAnsi="GHEA Grapalat" w:cs="Sylfaen"/>
          <w:szCs w:val="24"/>
          <w:lang w:val="en-US"/>
        </w:rPr>
        <w:t>էլեկտրոնային</w:t>
      </w:r>
      <w:r w:rsidRPr="002152AB">
        <w:rPr>
          <w:rFonts w:ascii="GHEA Grapalat" w:hAnsi="GHEA Grapalat" w:cs="Sylfaen"/>
          <w:szCs w:val="24"/>
        </w:rPr>
        <w:t xml:space="preserve"> </w:t>
      </w:r>
      <w:r>
        <w:rPr>
          <w:rFonts w:ascii="GHEA Grapalat" w:hAnsi="GHEA Grapalat" w:cs="Sylfaen"/>
          <w:szCs w:val="24"/>
          <w:lang w:val="en-US"/>
        </w:rPr>
        <w:t>եղանակով</w:t>
      </w:r>
      <w:r w:rsidRPr="002152AB">
        <w:rPr>
          <w:rFonts w:ascii="GHEA Grapalat" w:hAnsi="GHEA Grapalat" w:cs="Sylfaen"/>
          <w:szCs w:val="24"/>
        </w:rPr>
        <w:t xml:space="preserve"> </w:t>
      </w:r>
      <w:r w:rsidRPr="00F67C25">
        <w:rPr>
          <w:rFonts w:ascii="GHEA Grapalat" w:hAnsi="GHEA Grapalat" w:cs="Sylfaen"/>
          <w:szCs w:val="24"/>
          <w:lang w:val="hy-AM"/>
        </w:rPr>
        <w:t>ծանուցում է առաջին տեղն զբաղեցրած մասնակցին՝ առաջարկելով երեք աշխատանքային օրվա ընթացքում շտկել անհամապատաս</w:t>
      </w:r>
      <w:r w:rsidRPr="00F67C25">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024088" w:rsidRPr="002152AB" w:rsidRDefault="00024088" w:rsidP="00024088">
      <w:pPr>
        <w:pStyle w:val="23"/>
        <w:numPr>
          <w:ilvl w:val="0"/>
          <w:numId w:val="18"/>
        </w:numPr>
        <w:spacing w:line="240" w:lineRule="auto"/>
        <w:ind w:left="0" w:firstLine="630"/>
        <w:rPr>
          <w:rFonts w:ascii="GHEA Grapalat" w:hAnsi="GHEA Grapalat" w:cs="Sylfaen"/>
          <w:szCs w:val="24"/>
        </w:rPr>
      </w:pPr>
      <w:r w:rsidRPr="00F67C25">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sidRPr="002152AB">
        <w:rPr>
          <w:rFonts w:ascii="GHEA Grapalat" w:hAnsi="GHEA Grapalat" w:cs="Sylfaen"/>
          <w:szCs w:val="24"/>
        </w:rPr>
        <w:t xml:space="preserve"> </w:t>
      </w:r>
      <w:r>
        <w:rPr>
          <w:rFonts w:ascii="GHEA Grapalat" w:hAnsi="GHEA Grapalat" w:cs="Sylfaen"/>
          <w:szCs w:val="24"/>
          <w:lang w:val="en-US"/>
        </w:rPr>
        <w:t>տրամադրած</w:t>
      </w:r>
      <w:r w:rsidRPr="002152AB">
        <w:rPr>
          <w:rFonts w:ascii="GHEA Grapalat" w:hAnsi="GHEA Grapalat" w:cs="Sylfaen"/>
          <w:szCs w:val="24"/>
        </w:rPr>
        <w:t xml:space="preserve"> </w:t>
      </w:r>
      <w:r w:rsidRPr="00F67C25">
        <w:rPr>
          <w:rFonts w:ascii="GHEA Grapalat" w:hAnsi="GHEA Grapalat" w:cs="Sylfaen"/>
          <w:szCs w:val="24"/>
          <w:lang w:val="hy-AM"/>
        </w:rPr>
        <w:t>տեղեկատվությունը պարունակող փաստաթղթի բնօրինակից արտատպված (սկանավորված) տարբերակը</w:t>
      </w:r>
      <w:r w:rsidRPr="002152AB">
        <w:rPr>
          <w:rFonts w:ascii="GHEA Grapalat" w:hAnsi="GHEA Grapalat" w:cs="Sylfaen"/>
          <w:szCs w:val="24"/>
        </w:rPr>
        <w:t>.</w:t>
      </w:r>
    </w:p>
    <w:p w:rsidR="00024088" w:rsidRPr="002152AB" w:rsidRDefault="00024088" w:rsidP="00024088">
      <w:pPr>
        <w:pStyle w:val="23"/>
        <w:numPr>
          <w:ilvl w:val="0"/>
          <w:numId w:val="18"/>
        </w:numPr>
        <w:spacing w:line="240" w:lineRule="auto"/>
        <w:ind w:left="0" w:firstLine="630"/>
        <w:rPr>
          <w:rFonts w:ascii="GHEA Grapalat" w:hAnsi="GHEA Grapalat" w:cs="Sylfaen"/>
          <w:szCs w:val="24"/>
        </w:rPr>
      </w:pPr>
      <w:r>
        <w:rPr>
          <w:rFonts w:ascii="GHEA Grapalat" w:hAnsi="GHEA Grapalat" w:cs="Sylfaen"/>
          <w:szCs w:val="24"/>
          <w:lang w:val="en-US"/>
        </w:rPr>
        <w:lastRenderedPageBreak/>
        <w:t>ներկայացված</w:t>
      </w:r>
      <w:r w:rsidRPr="002152AB">
        <w:rPr>
          <w:rFonts w:ascii="GHEA Grapalat" w:hAnsi="GHEA Grapalat" w:cs="Sylfaen"/>
          <w:szCs w:val="24"/>
        </w:rPr>
        <w:t xml:space="preserve"> </w:t>
      </w:r>
      <w:r>
        <w:rPr>
          <w:rFonts w:ascii="GHEA Grapalat" w:hAnsi="GHEA Grapalat" w:cs="Sylfaen"/>
          <w:szCs w:val="24"/>
          <w:lang w:val="en-US"/>
        </w:rPr>
        <w:t>ապրանքի</w:t>
      </w:r>
      <w:r w:rsidRPr="002152AB">
        <w:rPr>
          <w:rFonts w:ascii="GHEA Grapalat" w:hAnsi="GHEA Grapalat" w:cs="Sylfaen"/>
          <w:szCs w:val="24"/>
        </w:rPr>
        <w:t xml:space="preserve"> </w:t>
      </w:r>
      <w:r>
        <w:rPr>
          <w:rFonts w:ascii="GHEA Grapalat" w:hAnsi="GHEA Grapalat" w:cs="Sylfaen"/>
          <w:szCs w:val="24"/>
          <w:lang w:val="en-US"/>
        </w:rPr>
        <w:t>ամբողջական</w:t>
      </w:r>
      <w:r w:rsidRPr="002152AB">
        <w:rPr>
          <w:rFonts w:ascii="GHEA Grapalat" w:hAnsi="GHEA Grapalat" w:cs="Sylfaen"/>
          <w:szCs w:val="24"/>
        </w:rPr>
        <w:t xml:space="preserve"> </w:t>
      </w:r>
      <w:r>
        <w:rPr>
          <w:rFonts w:ascii="GHEA Grapalat" w:hAnsi="GHEA Grapalat" w:cs="Sylfaen"/>
          <w:szCs w:val="24"/>
          <w:lang w:val="en-US"/>
        </w:rPr>
        <w:t>նկարագրի</w:t>
      </w:r>
      <w:r w:rsidRPr="002152AB">
        <w:rPr>
          <w:rFonts w:ascii="GHEA Grapalat" w:hAnsi="GHEA Grapalat" w:cs="Sylfaen"/>
          <w:szCs w:val="24"/>
        </w:rPr>
        <w:t xml:space="preserve"> </w:t>
      </w:r>
      <w:r>
        <w:rPr>
          <w:rFonts w:ascii="GHEA Grapalat" w:hAnsi="GHEA Grapalat" w:cs="Sylfaen"/>
          <w:szCs w:val="24"/>
          <w:lang w:val="en-US"/>
        </w:rPr>
        <w:t>գնահատման</w:t>
      </w:r>
      <w:r w:rsidRPr="002152AB">
        <w:rPr>
          <w:rFonts w:ascii="GHEA Grapalat" w:hAnsi="GHEA Grapalat" w:cs="Sylfaen"/>
          <w:szCs w:val="24"/>
        </w:rPr>
        <w:t xml:space="preserve"> </w:t>
      </w:r>
      <w:r>
        <w:rPr>
          <w:rFonts w:ascii="GHEA Grapalat" w:hAnsi="GHEA Grapalat" w:cs="Sylfaen"/>
          <w:szCs w:val="24"/>
          <w:lang w:val="en-US"/>
        </w:rPr>
        <w:t>արդյունքում</w:t>
      </w:r>
      <w:r w:rsidRPr="002152AB">
        <w:rPr>
          <w:rFonts w:ascii="GHEA Grapalat" w:hAnsi="GHEA Grapalat" w:cs="Sylfaen"/>
          <w:szCs w:val="24"/>
        </w:rPr>
        <w:t xml:space="preserve">, </w:t>
      </w:r>
      <w:r>
        <w:rPr>
          <w:rFonts w:ascii="GHEA Grapalat" w:hAnsi="GHEA Grapalat" w:cs="Sylfaen"/>
          <w:szCs w:val="24"/>
          <w:lang w:val="en-US"/>
        </w:rPr>
        <w:t>ապա</w:t>
      </w:r>
      <w:r w:rsidRPr="002152AB">
        <w:rPr>
          <w:rFonts w:ascii="GHEA Grapalat" w:hAnsi="GHEA Grapalat" w:cs="Sylfaen"/>
          <w:szCs w:val="24"/>
        </w:rPr>
        <w:t xml:space="preserve"> </w:t>
      </w:r>
      <w:r>
        <w:rPr>
          <w:rFonts w:ascii="GHEA Grapalat" w:hAnsi="GHEA Grapalat" w:cs="Sylfaen"/>
          <w:szCs w:val="24"/>
          <w:lang w:val="en-US"/>
        </w:rPr>
        <w:t>սույն</w:t>
      </w:r>
      <w:r w:rsidRPr="002152AB">
        <w:rPr>
          <w:rFonts w:ascii="GHEA Grapalat" w:hAnsi="GHEA Grapalat" w:cs="Sylfaen"/>
          <w:szCs w:val="24"/>
        </w:rPr>
        <w:t xml:space="preserve"> </w:t>
      </w:r>
      <w:r>
        <w:rPr>
          <w:rFonts w:ascii="GHEA Grapalat" w:hAnsi="GHEA Grapalat" w:cs="Sylfaen"/>
          <w:szCs w:val="24"/>
          <w:lang w:val="en-US"/>
        </w:rPr>
        <w:t>կետում</w:t>
      </w:r>
      <w:r w:rsidRPr="002152AB">
        <w:rPr>
          <w:rFonts w:ascii="GHEA Grapalat" w:hAnsi="GHEA Grapalat" w:cs="Sylfaen"/>
          <w:szCs w:val="24"/>
        </w:rPr>
        <w:t xml:space="preserve"> </w:t>
      </w:r>
      <w:r w:rsidRPr="00F21FFB">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sidRPr="002152AB">
        <w:rPr>
          <w:rFonts w:ascii="GHEA Grapalat" w:hAnsi="GHEA Grapalat" w:cs="Sylfaen"/>
          <w:szCs w:val="24"/>
        </w:rPr>
        <w:t xml:space="preserve"> </w:t>
      </w:r>
      <w:r>
        <w:rPr>
          <w:rFonts w:ascii="GHEA Grapalat" w:hAnsi="GHEA Grapalat" w:cs="Sylfaen"/>
          <w:szCs w:val="24"/>
          <w:lang w:val="en-US"/>
        </w:rPr>
        <w:t>նիստի</w:t>
      </w:r>
      <w:r w:rsidRPr="002152AB">
        <w:rPr>
          <w:rFonts w:ascii="GHEA Grapalat" w:hAnsi="GHEA Grapalat" w:cs="Sylfaen"/>
          <w:szCs w:val="24"/>
        </w:rPr>
        <w:t xml:space="preserve"> </w:t>
      </w:r>
      <w:r>
        <w:rPr>
          <w:rFonts w:ascii="GHEA Grapalat" w:hAnsi="GHEA Grapalat" w:cs="Sylfaen"/>
          <w:szCs w:val="24"/>
          <w:lang w:val="en-US"/>
        </w:rPr>
        <w:t>արձանագրության</w:t>
      </w:r>
      <w:r w:rsidRPr="002152AB">
        <w:rPr>
          <w:rFonts w:ascii="GHEA Grapalat" w:hAnsi="GHEA Grapalat" w:cs="Sylfaen"/>
          <w:szCs w:val="24"/>
        </w:rPr>
        <w:t xml:space="preserve"> </w:t>
      </w:r>
      <w:r w:rsidRPr="00F21FFB">
        <w:rPr>
          <w:rFonts w:ascii="GHEA Grapalat" w:hAnsi="GHEA Grapalat" w:cs="Sylfaen"/>
          <w:szCs w:val="24"/>
          <w:lang w:val="hy-AM"/>
        </w:rPr>
        <w:t>բնօրինակից արտատպված (սկանավորված) տարբերակը</w:t>
      </w:r>
      <w:r w:rsidRPr="002152AB">
        <w:rPr>
          <w:rFonts w:ascii="GHEA Grapalat" w:hAnsi="GHEA Grapalat" w:cs="Sylfaen"/>
          <w:szCs w:val="24"/>
        </w:rPr>
        <w:t>:</w:t>
      </w:r>
    </w:p>
    <w:p w:rsidR="00024088" w:rsidRPr="002152AB" w:rsidRDefault="00024088" w:rsidP="00024088">
      <w:pPr>
        <w:pStyle w:val="23"/>
        <w:spacing w:line="240" w:lineRule="auto"/>
        <w:rPr>
          <w:rFonts w:ascii="GHEA Grapalat" w:hAnsi="GHEA Grapalat" w:cs="Sylfaen"/>
          <w:szCs w:val="24"/>
        </w:rPr>
      </w:pPr>
      <w:r w:rsidRPr="002152AB">
        <w:rPr>
          <w:rFonts w:ascii="GHEA Grapalat" w:hAnsi="GHEA Grapalat" w:cs="Sylfaen"/>
          <w:szCs w:val="24"/>
        </w:rPr>
        <w:t xml:space="preserve">7.18 </w:t>
      </w:r>
      <w:r>
        <w:rPr>
          <w:rFonts w:ascii="GHEA Grapalat" w:hAnsi="GHEA Grapalat" w:cs="Sylfaen"/>
          <w:szCs w:val="24"/>
          <w:lang w:val="en-US"/>
        </w:rPr>
        <w:t>Առաջին</w:t>
      </w:r>
      <w:r w:rsidRPr="002152AB">
        <w:rPr>
          <w:rFonts w:ascii="GHEA Grapalat" w:hAnsi="GHEA Grapalat" w:cs="Sylfaen"/>
          <w:szCs w:val="24"/>
        </w:rPr>
        <w:t xml:space="preserve"> </w:t>
      </w:r>
      <w:r>
        <w:rPr>
          <w:rFonts w:ascii="GHEA Grapalat" w:hAnsi="GHEA Grapalat" w:cs="Sylfaen"/>
          <w:szCs w:val="24"/>
          <w:lang w:val="en-US"/>
        </w:rPr>
        <w:t>տեղ</w:t>
      </w:r>
      <w:r w:rsidRPr="002152AB">
        <w:rPr>
          <w:rFonts w:ascii="GHEA Grapalat" w:hAnsi="GHEA Grapalat" w:cs="Sylfaen"/>
          <w:szCs w:val="24"/>
        </w:rPr>
        <w:t xml:space="preserve"> </w:t>
      </w:r>
      <w:r>
        <w:rPr>
          <w:rFonts w:ascii="GHEA Grapalat" w:hAnsi="GHEA Grapalat" w:cs="Sylfaen"/>
          <w:szCs w:val="24"/>
          <w:lang w:val="en-US"/>
        </w:rPr>
        <w:t>զբաղեցրած</w:t>
      </w:r>
      <w:r w:rsidRPr="002152AB">
        <w:rPr>
          <w:rFonts w:ascii="GHEA Grapalat" w:hAnsi="GHEA Grapalat" w:cs="Sylfaen"/>
          <w:szCs w:val="24"/>
        </w:rPr>
        <w:t xml:space="preserve"> </w:t>
      </w:r>
      <w:r>
        <w:rPr>
          <w:rFonts w:ascii="GHEA Grapalat" w:hAnsi="GHEA Grapalat" w:cs="Sylfaen"/>
          <w:szCs w:val="24"/>
          <w:lang w:val="en-US"/>
        </w:rPr>
        <w:t>մասնակցի</w:t>
      </w:r>
      <w:r w:rsidRPr="002152AB">
        <w:rPr>
          <w:rFonts w:ascii="GHEA Grapalat" w:hAnsi="GHEA Grapalat" w:cs="Sylfaen"/>
          <w:szCs w:val="24"/>
        </w:rPr>
        <w:t xml:space="preserve"> </w:t>
      </w:r>
      <w:r>
        <w:rPr>
          <w:rFonts w:ascii="GHEA Grapalat" w:hAnsi="GHEA Grapalat" w:cs="Sylfaen"/>
          <w:szCs w:val="24"/>
          <w:lang w:val="en-US"/>
        </w:rPr>
        <w:t>կողմից</w:t>
      </w:r>
      <w:r w:rsidRPr="002152AB">
        <w:rPr>
          <w:rFonts w:ascii="GHEA Grapalat" w:hAnsi="GHEA Grapalat" w:cs="Sylfaen"/>
          <w:szCs w:val="24"/>
        </w:rPr>
        <w:t xml:space="preserve"> </w:t>
      </w:r>
      <w:r>
        <w:rPr>
          <w:rFonts w:ascii="GHEA Grapalat" w:hAnsi="GHEA Grapalat" w:cs="Sylfaen"/>
          <w:szCs w:val="24"/>
          <w:lang w:val="en-US"/>
        </w:rPr>
        <w:t>արձանագրված</w:t>
      </w:r>
      <w:r w:rsidRPr="002152AB">
        <w:rPr>
          <w:rFonts w:ascii="GHEA Grapalat" w:hAnsi="GHEA Grapalat" w:cs="Sylfaen"/>
          <w:szCs w:val="24"/>
        </w:rPr>
        <w:t xml:space="preserve"> </w:t>
      </w:r>
      <w:r>
        <w:rPr>
          <w:rFonts w:ascii="GHEA Grapalat" w:hAnsi="GHEA Grapalat" w:cs="Sylfaen"/>
          <w:szCs w:val="24"/>
          <w:lang w:val="en-US"/>
        </w:rPr>
        <w:t>անհամապատասխանությունը</w:t>
      </w:r>
      <w:r w:rsidRPr="002152AB">
        <w:rPr>
          <w:rFonts w:ascii="GHEA Grapalat" w:hAnsi="GHEA Grapalat" w:cs="Sylfaen"/>
          <w:szCs w:val="24"/>
        </w:rPr>
        <w:t xml:space="preserve"> </w:t>
      </w:r>
      <w:r>
        <w:rPr>
          <w:rFonts w:ascii="GHEA Grapalat" w:hAnsi="GHEA Grapalat" w:cs="Sylfaen"/>
          <w:szCs w:val="24"/>
          <w:lang w:val="en-US"/>
        </w:rPr>
        <w:t>սույն</w:t>
      </w:r>
      <w:r w:rsidRPr="002152AB">
        <w:rPr>
          <w:rFonts w:ascii="GHEA Grapalat" w:hAnsi="GHEA Grapalat" w:cs="Sylfaen"/>
          <w:szCs w:val="24"/>
        </w:rPr>
        <w:t xml:space="preserve"> </w:t>
      </w:r>
      <w:r>
        <w:rPr>
          <w:rFonts w:ascii="GHEA Grapalat" w:hAnsi="GHEA Grapalat" w:cs="Sylfaen"/>
          <w:szCs w:val="24"/>
          <w:lang w:val="en-US"/>
        </w:rPr>
        <w:t>հրավերի</w:t>
      </w:r>
      <w:r w:rsidRPr="002152AB">
        <w:rPr>
          <w:rFonts w:ascii="GHEA Grapalat" w:hAnsi="GHEA Grapalat" w:cs="Sylfaen"/>
          <w:szCs w:val="24"/>
        </w:rPr>
        <w:t xml:space="preserve"> 1-</w:t>
      </w:r>
      <w:r>
        <w:rPr>
          <w:rFonts w:ascii="GHEA Grapalat" w:hAnsi="GHEA Grapalat" w:cs="Sylfaen"/>
          <w:szCs w:val="24"/>
          <w:lang w:val="en-US"/>
        </w:rPr>
        <w:t>ին</w:t>
      </w:r>
      <w:r w:rsidRPr="002152AB">
        <w:rPr>
          <w:rFonts w:ascii="GHEA Grapalat" w:hAnsi="GHEA Grapalat" w:cs="Sylfaen"/>
          <w:szCs w:val="24"/>
        </w:rPr>
        <w:t xml:space="preserve"> </w:t>
      </w:r>
      <w:r>
        <w:rPr>
          <w:rFonts w:ascii="GHEA Grapalat" w:hAnsi="GHEA Grapalat" w:cs="Sylfaen"/>
          <w:szCs w:val="24"/>
          <w:lang w:val="en-US"/>
        </w:rPr>
        <w:t>մասի</w:t>
      </w:r>
      <w:r w:rsidRPr="002152AB">
        <w:rPr>
          <w:rFonts w:ascii="GHEA Grapalat" w:hAnsi="GHEA Grapalat" w:cs="Sylfaen"/>
          <w:szCs w:val="24"/>
        </w:rPr>
        <w:t xml:space="preserve"> 7.17 </w:t>
      </w:r>
      <w:r>
        <w:rPr>
          <w:rFonts w:ascii="GHEA Grapalat" w:hAnsi="GHEA Grapalat" w:cs="Sylfaen"/>
          <w:szCs w:val="24"/>
          <w:lang w:val="en-US"/>
        </w:rPr>
        <w:t>կետով</w:t>
      </w:r>
      <w:r w:rsidRPr="002152AB">
        <w:rPr>
          <w:rFonts w:ascii="GHEA Grapalat" w:hAnsi="GHEA Grapalat" w:cs="Sylfaen"/>
          <w:szCs w:val="24"/>
        </w:rPr>
        <w:t xml:space="preserve"> </w:t>
      </w:r>
      <w:r>
        <w:rPr>
          <w:rFonts w:ascii="GHEA Grapalat" w:hAnsi="GHEA Grapalat" w:cs="Sylfaen"/>
          <w:szCs w:val="24"/>
          <w:lang w:val="en-US"/>
        </w:rPr>
        <w:t>սահմանված</w:t>
      </w:r>
      <w:r w:rsidRPr="002152AB">
        <w:rPr>
          <w:rFonts w:ascii="GHEA Grapalat" w:hAnsi="GHEA Grapalat" w:cs="Sylfaen"/>
          <w:szCs w:val="24"/>
        </w:rPr>
        <w:t xml:space="preserve"> </w:t>
      </w:r>
      <w:r>
        <w:rPr>
          <w:rFonts w:ascii="GHEA Grapalat" w:hAnsi="GHEA Grapalat" w:cs="Sylfaen"/>
          <w:szCs w:val="24"/>
          <w:lang w:val="en-US"/>
        </w:rPr>
        <w:t>ժամկետում՝</w:t>
      </w:r>
    </w:p>
    <w:p w:rsidR="00024088" w:rsidRPr="002152AB" w:rsidRDefault="00024088" w:rsidP="00024088">
      <w:pPr>
        <w:pStyle w:val="23"/>
        <w:spacing w:line="240" w:lineRule="auto"/>
        <w:rPr>
          <w:rFonts w:ascii="GHEA Grapalat" w:hAnsi="GHEA Grapalat" w:cs="Sylfaen"/>
          <w:szCs w:val="24"/>
        </w:rPr>
      </w:pPr>
      <w:r w:rsidRPr="002152AB">
        <w:rPr>
          <w:rFonts w:ascii="GHEA Grapalat" w:hAnsi="GHEA Grapalat" w:cs="Sylfaen"/>
          <w:szCs w:val="24"/>
        </w:rPr>
        <w:t xml:space="preserve">1) </w:t>
      </w:r>
      <w:r w:rsidRPr="00F67C25">
        <w:rPr>
          <w:rFonts w:ascii="GHEA Grapalat" w:hAnsi="GHEA Grapalat" w:cs="Sylfaen"/>
          <w:szCs w:val="24"/>
          <w:lang w:val="en-US"/>
        </w:rPr>
        <w:t>շտկելու</w:t>
      </w:r>
      <w:r w:rsidRPr="002152AB">
        <w:rPr>
          <w:rFonts w:ascii="GHEA Grapalat" w:hAnsi="GHEA Grapalat" w:cs="Sylfaen"/>
          <w:szCs w:val="24"/>
        </w:rPr>
        <w:t xml:space="preserve"> </w:t>
      </w:r>
      <w:r w:rsidRPr="00F67C25">
        <w:rPr>
          <w:rFonts w:ascii="GHEA Grapalat" w:hAnsi="GHEA Grapalat" w:cs="Sylfaen"/>
          <w:szCs w:val="24"/>
          <w:lang w:val="en-US"/>
        </w:rPr>
        <w:t>դեպքում</w:t>
      </w:r>
      <w:r w:rsidRPr="002152AB">
        <w:rPr>
          <w:rFonts w:ascii="GHEA Grapalat" w:hAnsi="GHEA Grapalat" w:cs="Sylfaen"/>
          <w:szCs w:val="24"/>
        </w:rPr>
        <w:t xml:space="preserve"> </w:t>
      </w:r>
      <w:r w:rsidRPr="00F67C25">
        <w:rPr>
          <w:rFonts w:ascii="GHEA Grapalat" w:hAnsi="GHEA Grapalat" w:cs="Sylfaen"/>
          <w:szCs w:val="24"/>
          <w:lang w:val="en-US"/>
        </w:rPr>
        <w:t>հայտը</w:t>
      </w:r>
      <w:r w:rsidRPr="002152AB">
        <w:rPr>
          <w:rFonts w:ascii="GHEA Grapalat" w:hAnsi="GHEA Grapalat" w:cs="Sylfaen"/>
          <w:szCs w:val="24"/>
        </w:rPr>
        <w:t xml:space="preserve"> </w:t>
      </w:r>
      <w:r w:rsidRPr="00F67C25">
        <w:rPr>
          <w:rFonts w:ascii="GHEA Grapalat" w:hAnsi="GHEA Grapalat" w:cs="Sylfaen"/>
          <w:szCs w:val="24"/>
          <w:lang w:val="en-US"/>
        </w:rPr>
        <w:t>գնահատվում</w:t>
      </w:r>
      <w:r w:rsidRPr="002152AB">
        <w:rPr>
          <w:rFonts w:ascii="GHEA Grapalat" w:hAnsi="GHEA Grapalat" w:cs="Sylfaen"/>
          <w:szCs w:val="24"/>
        </w:rPr>
        <w:t xml:space="preserve"> </w:t>
      </w:r>
      <w:r w:rsidRPr="00F67C25">
        <w:rPr>
          <w:rFonts w:ascii="GHEA Grapalat" w:hAnsi="GHEA Grapalat" w:cs="Sylfaen"/>
          <w:szCs w:val="24"/>
          <w:lang w:val="en-US"/>
        </w:rPr>
        <w:t>է</w:t>
      </w:r>
      <w:r w:rsidRPr="002152AB">
        <w:rPr>
          <w:rFonts w:ascii="GHEA Grapalat" w:hAnsi="GHEA Grapalat" w:cs="Sylfaen"/>
          <w:szCs w:val="24"/>
        </w:rPr>
        <w:t xml:space="preserve"> </w:t>
      </w:r>
      <w:r w:rsidRPr="00F67C25">
        <w:rPr>
          <w:rFonts w:ascii="GHEA Grapalat" w:hAnsi="GHEA Grapalat" w:cs="Sylfaen"/>
          <w:szCs w:val="24"/>
          <w:lang w:val="en-US"/>
        </w:rPr>
        <w:t>բավարար</w:t>
      </w:r>
      <w:r w:rsidRPr="002152AB">
        <w:rPr>
          <w:rFonts w:ascii="GHEA Grapalat" w:hAnsi="GHEA Grapalat" w:cs="Sylfaen"/>
          <w:szCs w:val="24"/>
        </w:rPr>
        <w:t xml:space="preserve"> </w:t>
      </w:r>
      <w:r w:rsidRPr="00F67C25">
        <w:rPr>
          <w:rFonts w:ascii="GHEA Grapalat" w:hAnsi="GHEA Grapalat" w:cs="Sylfaen"/>
          <w:szCs w:val="24"/>
          <w:lang w:val="en-US"/>
        </w:rPr>
        <w:t>և</w:t>
      </w:r>
      <w:r w:rsidRPr="002152AB">
        <w:rPr>
          <w:rFonts w:ascii="GHEA Grapalat" w:hAnsi="GHEA Grapalat" w:cs="Sylfaen"/>
          <w:szCs w:val="24"/>
        </w:rPr>
        <w:t xml:space="preserve"> </w:t>
      </w:r>
      <w:r w:rsidRPr="00F67C25">
        <w:rPr>
          <w:rFonts w:ascii="GHEA Grapalat" w:hAnsi="GHEA Grapalat" w:cs="Sylfaen"/>
          <w:szCs w:val="24"/>
          <w:lang w:val="en-US"/>
        </w:rPr>
        <w:t>առաջին</w:t>
      </w:r>
      <w:r w:rsidRPr="002152AB">
        <w:rPr>
          <w:rFonts w:ascii="GHEA Grapalat" w:hAnsi="GHEA Grapalat" w:cs="Sylfaen"/>
          <w:szCs w:val="24"/>
        </w:rPr>
        <w:t xml:space="preserve"> </w:t>
      </w:r>
      <w:r w:rsidRPr="00F67C25">
        <w:rPr>
          <w:rFonts w:ascii="GHEA Grapalat" w:hAnsi="GHEA Grapalat" w:cs="Sylfaen"/>
          <w:szCs w:val="24"/>
          <w:lang w:val="en-US"/>
        </w:rPr>
        <w:t>տեղն</w:t>
      </w:r>
      <w:r w:rsidRPr="002152AB">
        <w:rPr>
          <w:rFonts w:ascii="GHEA Grapalat" w:hAnsi="GHEA Grapalat" w:cs="Sylfaen"/>
          <w:szCs w:val="24"/>
        </w:rPr>
        <w:t xml:space="preserve"> </w:t>
      </w:r>
      <w:r w:rsidRPr="00F67C25">
        <w:rPr>
          <w:rFonts w:ascii="GHEA Grapalat" w:hAnsi="GHEA Grapalat" w:cs="Sylfaen"/>
          <w:szCs w:val="24"/>
          <w:lang w:val="en-US"/>
        </w:rPr>
        <w:t>զբաղեցրած</w:t>
      </w:r>
      <w:r w:rsidRPr="002152AB">
        <w:rPr>
          <w:rFonts w:ascii="GHEA Grapalat" w:hAnsi="GHEA Grapalat" w:cs="Sylfaen"/>
          <w:szCs w:val="24"/>
        </w:rPr>
        <w:t xml:space="preserve"> </w:t>
      </w:r>
      <w:r w:rsidRPr="00F67C25">
        <w:rPr>
          <w:rFonts w:ascii="GHEA Grapalat" w:hAnsi="GHEA Grapalat" w:cs="Sylfaen"/>
          <w:szCs w:val="24"/>
          <w:lang w:val="en-US"/>
        </w:rPr>
        <w:t>մասնակիցը</w:t>
      </w:r>
      <w:r w:rsidRPr="002152AB">
        <w:rPr>
          <w:rFonts w:ascii="GHEA Grapalat" w:hAnsi="GHEA Grapalat" w:cs="Sylfaen"/>
          <w:szCs w:val="24"/>
        </w:rPr>
        <w:t xml:space="preserve"> </w:t>
      </w:r>
      <w:r w:rsidRPr="00F67C25">
        <w:rPr>
          <w:rFonts w:ascii="GHEA Grapalat" w:hAnsi="GHEA Grapalat" w:cs="Sylfaen"/>
          <w:szCs w:val="24"/>
          <w:lang w:val="en-US"/>
        </w:rPr>
        <w:t>հայտարարվում</w:t>
      </w:r>
      <w:r w:rsidRPr="002152AB">
        <w:rPr>
          <w:rFonts w:ascii="GHEA Grapalat" w:hAnsi="GHEA Grapalat" w:cs="Sylfaen"/>
          <w:szCs w:val="24"/>
        </w:rPr>
        <w:t xml:space="preserve"> </w:t>
      </w:r>
      <w:r w:rsidRPr="00F67C25">
        <w:rPr>
          <w:rFonts w:ascii="GHEA Grapalat" w:hAnsi="GHEA Grapalat" w:cs="Sylfaen"/>
          <w:szCs w:val="24"/>
          <w:lang w:val="en-US"/>
        </w:rPr>
        <w:t>է</w:t>
      </w:r>
      <w:r w:rsidRPr="002152AB">
        <w:rPr>
          <w:rFonts w:ascii="GHEA Grapalat" w:hAnsi="GHEA Grapalat" w:cs="Sylfaen"/>
          <w:szCs w:val="24"/>
        </w:rPr>
        <w:t xml:space="preserve"> </w:t>
      </w:r>
      <w:r w:rsidRPr="00F67C25">
        <w:rPr>
          <w:rFonts w:ascii="GHEA Grapalat" w:hAnsi="GHEA Grapalat" w:cs="Sylfaen"/>
          <w:szCs w:val="24"/>
          <w:lang w:val="en-US"/>
        </w:rPr>
        <w:t>ընտրված</w:t>
      </w:r>
      <w:r w:rsidRPr="002152AB">
        <w:rPr>
          <w:rFonts w:ascii="GHEA Grapalat" w:hAnsi="GHEA Grapalat" w:cs="Sylfaen"/>
          <w:szCs w:val="24"/>
        </w:rPr>
        <w:t xml:space="preserve"> </w:t>
      </w:r>
      <w:r w:rsidRPr="00F67C25">
        <w:rPr>
          <w:rFonts w:ascii="GHEA Grapalat" w:hAnsi="GHEA Grapalat" w:cs="Sylfaen"/>
          <w:szCs w:val="24"/>
          <w:lang w:val="en-US"/>
        </w:rPr>
        <w:t>մասնակից</w:t>
      </w:r>
      <w:r w:rsidRPr="002152AB">
        <w:rPr>
          <w:rFonts w:ascii="GHEA Grapalat" w:hAnsi="GHEA Grapalat" w:cs="Sylfaen"/>
          <w:szCs w:val="24"/>
        </w:rPr>
        <w:t xml:space="preserve">: </w:t>
      </w:r>
      <w:r w:rsidRPr="00F67C25">
        <w:rPr>
          <w:rFonts w:ascii="GHEA Grapalat" w:hAnsi="GHEA Grapalat" w:cs="Sylfaen"/>
          <w:szCs w:val="24"/>
          <w:lang w:val="en-US"/>
        </w:rPr>
        <w:t>Եթե</w:t>
      </w:r>
      <w:r w:rsidRPr="002152AB">
        <w:rPr>
          <w:rFonts w:ascii="GHEA Grapalat" w:hAnsi="GHEA Grapalat" w:cs="Sylfaen"/>
          <w:szCs w:val="24"/>
        </w:rPr>
        <w:t xml:space="preserve"> </w:t>
      </w:r>
      <w:r w:rsidRPr="00F67C25">
        <w:rPr>
          <w:rFonts w:ascii="GHEA Grapalat" w:hAnsi="GHEA Grapalat" w:cs="Sylfaen"/>
          <w:szCs w:val="24"/>
          <w:lang w:val="en-US"/>
        </w:rPr>
        <w:t>արձանագրված</w:t>
      </w:r>
      <w:r w:rsidRPr="002152AB">
        <w:rPr>
          <w:rFonts w:ascii="GHEA Grapalat" w:hAnsi="GHEA Grapalat" w:cs="Sylfaen"/>
          <w:szCs w:val="24"/>
        </w:rPr>
        <w:t xml:space="preserve"> </w:t>
      </w:r>
      <w:r w:rsidRPr="00F67C25">
        <w:rPr>
          <w:rFonts w:ascii="GHEA Grapalat" w:hAnsi="GHEA Grapalat" w:cs="Sylfaen"/>
          <w:szCs w:val="24"/>
          <w:lang w:val="en-US"/>
        </w:rPr>
        <w:t>անհամապատասխանությունը</w:t>
      </w:r>
      <w:r w:rsidRPr="002152AB">
        <w:rPr>
          <w:rFonts w:ascii="GHEA Grapalat" w:hAnsi="GHEA Grapalat" w:cs="Sylfaen"/>
          <w:szCs w:val="24"/>
        </w:rPr>
        <w:t xml:space="preserve"> </w:t>
      </w:r>
      <w:r w:rsidRPr="00F67C25">
        <w:rPr>
          <w:rFonts w:ascii="GHEA Grapalat" w:hAnsi="GHEA Grapalat" w:cs="Sylfaen"/>
          <w:szCs w:val="24"/>
          <w:lang w:val="en-US"/>
        </w:rPr>
        <w:t>վերաբերում</w:t>
      </w:r>
      <w:r w:rsidRPr="002152AB">
        <w:rPr>
          <w:rFonts w:ascii="GHEA Grapalat" w:hAnsi="GHEA Grapalat" w:cs="Sylfaen"/>
          <w:szCs w:val="24"/>
        </w:rPr>
        <w:t xml:space="preserve"> </w:t>
      </w:r>
      <w:r w:rsidRPr="00F67C25">
        <w:rPr>
          <w:rFonts w:ascii="GHEA Grapalat" w:hAnsi="GHEA Grapalat" w:cs="Sylfaen"/>
          <w:szCs w:val="24"/>
          <w:lang w:val="en-US"/>
        </w:rPr>
        <w:t>է</w:t>
      </w:r>
      <w:r w:rsidRPr="002152AB">
        <w:rPr>
          <w:rFonts w:ascii="GHEA Grapalat" w:hAnsi="GHEA Grapalat" w:cs="Sylfaen"/>
          <w:szCs w:val="24"/>
        </w:rPr>
        <w:t xml:space="preserve">  </w:t>
      </w:r>
      <w:r w:rsidRPr="00F67C25">
        <w:rPr>
          <w:rFonts w:ascii="GHEA Grapalat" w:hAnsi="GHEA Grapalat" w:cs="Sylfaen"/>
          <w:szCs w:val="24"/>
          <w:lang w:val="en-US"/>
        </w:rPr>
        <w:t>հարկային</w:t>
      </w:r>
      <w:r w:rsidRPr="002152AB">
        <w:rPr>
          <w:rFonts w:ascii="GHEA Grapalat" w:hAnsi="GHEA Grapalat" w:cs="Sylfaen"/>
          <w:szCs w:val="24"/>
        </w:rPr>
        <w:t xml:space="preserve"> </w:t>
      </w:r>
      <w:r w:rsidRPr="00F67C25">
        <w:rPr>
          <w:rFonts w:ascii="GHEA Grapalat" w:hAnsi="GHEA Grapalat" w:cs="Sylfaen"/>
          <w:szCs w:val="24"/>
          <w:lang w:val="en-US"/>
        </w:rPr>
        <w:t>մարմնի</w:t>
      </w:r>
      <w:r w:rsidRPr="002152AB">
        <w:rPr>
          <w:rFonts w:ascii="GHEA Grapalat" w:hAnsi="GHEA Grapalat" w:cs="Sylfaen"/>
          <w:szCs w:val="24"/>
        </w:rPr>
        <w:t xml:space="preserve"> </w:t>
      </w:r>
      <w:r w:rsidRPr="00F67C25">
        <w:rPr>
          <w:rFonts w:ascii="GHEA Grapalat" w:hAnsi="GHEA Grapalat" w:cs="Sylfaen"/>
          <w:szCs w:val="24"/>
          <w:lang w:val="en-US"/>
        </w:rPr>
        <w:t>կողմից</w:t>
      </w:r>
      <w:r w:rsidRPr="002152AB">
        <w:rPr>
          <w:rFonts w:ascii="GHEA Grapalat" w:hAnsi="GHEA Grapalat" w:cs="Sylfaen"/>
          <w:szCs w:val="24"/>
        </w:rPr>
        <w:t xml:space="preserve"> </w:t>
      </w:r>
      <w:r w:rsidRPr="00F67C25">
        <w:rPr>
          <w:rFonts w:ascii="GHEA Grapalat" w:hAnsi="GHEA Grapalat" w:cs="Sylfaen"/>
          <w:szCs w:val="24"/>
          <w:lang w:val="en-US"/>
        </w:rPr>
        <w:t>վերահսկվող</w:t>
      </w:r>
      <w:r w:rsidRPr="002152AB">
        <w:rPr>
          <w:rFonts w:ascii="GHEA Grapalat" w:hAnsi="GHEA Grapalat" w:cs="Sylfaen"/>
          <w:szCs w:val="24"/>
        </w:rPr>
        <w:t xml:space="preserve"> </w:t>
      </w:r>
      <w:r w:rsidRPr="00F67C25">
        <w:rPr>
          <w:rFonts w:ascii="GHEA Grapalat" w:hAnsi="GHEA Grapalat" w:cs="Sylfaen"/>
          <w:szCs w:val="24"/>
          <w:lang w:val="en-US"/>
        </w:rPr>
        <w:t>եկամուտների</w:t>
      </w:r>
      <w:r w:rsidRPr="002152AB">
        <w:rPr>
          <w:rFonts w:ascii="GHEA Grapalat" w:hAnsi="GHEA Grapalat" w:cs="Sylfaen"/>
          <w:szCs w:val="24"/>
        </w:rPr>
        <w:t xml:space="preserve"> </w:t>
      </w:r>
      <w:r w:rsidRPr="00F67C25">
        <w:rPr>
          <w:rFonts w:ascii="GHEA Grapalat" w:hAnsi="GHEA Grapalat" w:cs="Sylfaen"/>
          <w:szCs w:val="24"/>
          <w:lang w:val="en-US"/>
        </w:rPr>
        <w:t>գծով</w:t>
      </w:r>
      <w:r w:rsidRPr="002152AB">
        <w:rPr>
          <w:rFonts w:ascii="GHEA Grapalat" w:hAnsi="GHEA Grapalat" w:cs="Sylfaen"/>
          <w:szCs w:val="24"/>
        </w:rPr>
        <w:t xml:space="preserve"> </w:t>
      </w:r>
      <w:r w:rsidRPr="00F67C25">
        <w:rPr>
          <w:rFonts w:ascii="GHEA Grapalat" w:hAnsi="GHEA Grapalat" w:cs="Sylfaen"/>
          <w:szCs w:val="24"/>
          <w:lang w:val="en-US"/>
        </w:rPr>
        <w:t>ունեցած</w:t>
      </w:r>
      <w:r w:rsidRPr="002152AB">
        <w:rPr>
          <w:rFonts w:ascii="GHEA Grapalat" w:hAnsi="GHEA Grapalat" w:cs="Sylfaen"/>
          <w:szCs w:val="24"/>
        </w:rPr>
        <w:t xml:space="preserve"> </w:t>
      </w:r>
      <w:r w:rsidRPr="00F67C25">
        <w:rPr>
          <w:rFonts w:ascii="GHEA Grapalat" w:hAnsi="GHEA Grapalat" w:cs="Sylfaen"/>
          <w:szCs w:val="24"/>
          <w:lang w:val="en-US"/>
        </w:rPr>
        <w:t>ժամկետանց</w:t>
      </w:r>
      <w:r w:rsidRPr="002152AB">
        <w:rPr>
          <w:rFonts w:ascii="GHEA Grapalat" w:hAnsi="GHEA Grapalat" w:cs="Sylfaen"/>
          <w:szCs w:val="24"/>
        </w:rPr>
        <w:t xml:space="preserve"> </w:t>
      </w:r>
      <w:r w:rsidRPr="00F67C25">
        <w:rPr>
          <w:rFonts w:ascii="GHEA Grapalat" w:hAnsi="GHEA Grapalat" w:cs="Sylfaen"/>
          <w:szCs w:val="24"/>
          <w:lang w:val="en-US"/>
        </w:rPr>
        <w:t>հարկային</w:t>
      </w:r>
      <w:r w:rsidRPr="002152AB">
        <w:rPr>
          <w:rFonts w:ascii="GHEA Grapalat" w:hAnsi="GHEA Grapalat" w:cs="Sylfaen"/>
          <w:szCs w:val="24"/>
        </w:rPr>
        <w:t xml:space="preserve"> </w:t>
      </w:r>
      <w:r w:rsidRPr="00F67C25">
        <w:rPr>
          <w:rFonts w:ascii="GHEA Grapalat" w:hAnsi="GHEA Grapalat" w:cs="Sylfaen"/>
          <w:szCs w:val="24"/>
          <w:lang w:val="en-US"/>
        </w:rPr>
        <w:t>պարտավորություններին</w:t>
      </w:r>
      <w:r w:rsidRPr="002152AB">
        <w:rPr>
          <w:rFonts w:ascii="GHEA Grapalat" w:hAnsi="GHEA Grapalat" w:cs="Sylfaen"/>
          <w:szCs w:val="24"/>
        </w:rPr>
        <w:t xml:space="preserve">, </w:t>
      </w:r>
      <w:r w:rsidRPr="00F67C25">
        <w:rPr>
          <w:rFonts w:ascii="GHEA Grapalat" w:hAnsi="GHEA Grapalat" w:cs="Sylfaen"/>
          <w:szCs w:val="24"/>
          <w:lang w:val="en-US"/>
        </w:rPr>
        <w:t>ապա</w:t>
      </w:r>
      <w:r w:rsidRPr="002152AB">
        <w:rPr>
          <w:rFonts w:ascii="GHEA Grapalat" w:hAnsi="GHEA Grapalat" w:cs="Sylfaen"/>
          <w:szCs w:val="24"/>
        </w:rPr>
        <w:t xml:space="preserve"> </w:t>
      </w:r>
      <w:r w:rsidRPr="00F67C25">
        <w:rPr>
          <w:rFonts w:ascii="GHEA Grapalat" w:hAnsi="GHEA Grapalat" w:cs="Sylfaen"/>
          <w:szCs w:val="24"/>
          <w:lang w:val="en-US"/>
        </w:rPr>
        <w:t>անհամապատասխանությունը</w:t>
      </w:r>
      <w:r w:rsidRPr="002152AB">
        <w:rPr>
          <w:rFonts w:ascii="GHEA Grapalat" w:hAnsi="GHEA Grapalat" w:cs="Sylfaen"/>
          <w:szCs w:val="24"/>
        </w:rPr>
        <w:t xml:space="preserve"> </w:t>
      </w:r>
      <w:r w:rsidRPr="00F67C25">
        <w:rPr>
          <w:rFonts w:ascii="GHEA Grapalat" w:hAnsi="GHEA Grapalat" w:cs="Sylfaen"/>
          <w:szCs w:val="24"/>
          <w:lang w:val="en-US"/>
        </w:rPr>
        <w:t>համարվում</w:t>
      </w:r>
      <w:r w:rsidRPr="002152AB">
        <w:rPr>
          <w:rFonts w:ascii="GHEA Grapalat" w:hAnsi="GHEA Grapalat" w:cs="Sylfaen"/>
          <w:szCs w:val="24"/>
        </w:rPr>
        <w:t xml:space="preserve"> </w:t>
      </w:r>
      <w:r w:rsidRPr="00F67C25">
        <w:rPr>
          <w:rFonts w:ascii="GHEA Grapalat" w:hAnsi="GHEA Grapalat" w:cs="Sylfaen"/>
          <w:szCs w:val="24"/>
          <w:lang w:val="en-US"/>
        </w:rPr>
        <w:t>է</w:t>
      </w:r>
      <w:r w:rsidRPr="002152AB">
        <w:rPr>
          <w:rFonts w:ascii="GHEA Grapalat" w:hAnsi="GHEA Grapalat" w:cs="Sylfaen"/>
          <w:szCs w:val="24"/>
        </w:rPr>
        <w:t xml:space="preserve"> </w:t>
      </w:r>
      <w:r w:rsidRPr="00F67C25">
        <w:rPr>
          <w:rFonts w:ascii="GHEA Grapalat" w:hAnsi="GHEA Grapalat" w:cs="Sylfaen"/>
          <w:szCs w:val="24"/>
          <w:lang w:val="en-US"/>
        </w:rPr>
        <w:t>շտկված</w:t>
      </w:r>
      <w:r w:rsidRPr="002152AB">
        <w:rPr>
          <w:rFonts w:ascii="GHEA Grapalat" w:hAnsi="GHEA Grapalat" w:cs="Sylfaen"/>
          <w:szCs w:val="24"/>
        </w:rPr>
        <w:t xml:space="preserve">, </w:t>
      </w:r>
      <w:r w:rsidRPr="00F67C25">
        <w:rPr>
          <w:rFonts w:ascii="GHEA Grapalat" w:hAnsi="GHEA Grapalat" w:cs="Sylfaen"/>
          <w:szCs w:val="24"/>
          <w:lang w:val="en-US"/>
        </w:rPr>
        <w:t>եթե</w:t>
      </w:r>
      <w:r w:rsidRPr="002152AB">
        <w:rPr>
          <w:rFonts w:ascii="GHEA Grapalat" w:hAnsi="GHEA Grapalat" w:cs="Sylfaen"/>
          <w:szCs w:val="24"/>
        </w:rPr>
        <w:t xml:space="preserve"> </w:t>
      </w:r>
      <w:r>
        <w:rPr>
          <w:rFonts w:ascii="GHEA Grapalat" w:hAnsi="GHEA Grapalat" w:cs="Sylfaen"/>
          <w:szCs w:val="24"/>
          <w:lang w:val="en-US"/>
        </w:rPr>
        <w:t>առաջին</w:t>
      </w:r>
      <w:r w:rsidRPr="002152AB">
        <w:rPr>
          <w:rFonts w:ascii="GHEA Grapalat" w:hAnsi="GHEA Grapalat" w:cs="Sylfaen"/>
          <w:szCs w:val="24"/>
        </w:rPr>
        <w:t xml:space="preserve"> </w:t>
      </w:r>
      <w:r>
        <w:rPr>
          <w:rFonts w:ascii="GHEA Grapalat" w:hAnsi="GHEA Grapalat" w:cs="Sylfaen"/>
          <w:szCs w:val="24"/>
          <w:lang w:val="en-US"/>
        </w:rPr>
        <w:t>տեղ</w:t>
      </w:r>
      <w:r w:rsidRPr="002152AB">
        <w:rPr>
          <w:rFonts w:ascii="GHEA Grapalat" w:hAnsi="GHEA Grapalat" w:cs="Sylfaen"/>
          <w:szCs w:val="24"/>
        </w:rPr>
        <w:t xml:space="preserve"> </w:t>
      </w:r>
      <w:r>
        <w:rPr>
          <w:rFonts w:ascii="GHEA Grapalat" w:hAnsi="GHEA Grapalat" w:cs="Sylfaen"/>
          <w:szCs w:val="24"/>
          <w:lang w:val="en-US"/>
        </w:rPr>
        <w:t>զբաղեցրած</w:t>
      </w:r>
      <w:r w:rsidRPr="002152AB">
        <w:rPr>
          <w:rFonts w:ascii="GHEA Grapalat" w:hAnsi="GHEA Grapalat" w:cs="Sylfaen"/>
          <w:szCs w:val="24"/>
        </w:rPr>
        <w:t xml:space="preserve"> </w:t>
      </w:r>
      <w:r w:rsidRPr="00F67C25">
        <w:rPr>
          <w:rFonts w:ascii="GHEA Grapalat" w:hAnsi="GHEA Grapalat" w:cs="Sylfaen"/>
          <w:szCs w:val="24"/>
          <w:lang w:val="en-US"/>
        </w:rPr>
        <w:t>մասնակիցը</w:t>
      </w:r>
      <w:r w:rsidRPr="002152AB">
        <w:rPr>
          <w:rFonts w:ascii="GHEA Grapalat" w:hAnsi="GHEA Grapalat" w:cs="Sylfaen"/>
          <w:szCs w:val="24"/>
        </w:rPr>
        <w:t xml:space="preserve"> </w:t>
      </w:r>
      <w:r w:rsidRPr="00F67C25">
        <w:rPr>
          <w:rFonts w:ascii="GHEA Grapalat" w:hAnsi="GHEA Grapalat" w:cs="Sylfaen"/>
          <w:szCs w:val="24"/>
          <w:lang w:val="en-US"/>
        </w:rPr>
        <w:t>ներկայացնում</w:t>
      </w:r>
      <w:r w:rsidRPr="002152AB">
        <w:rPr>
          <w:rFonts w:ascii="GHEA Grapalat" w:hAnsi="GHEA Grapalat" w:cs="Sylfaen"/>
          <w:szCs w:val="24"/>
        </w:rPr>
        <w:t xml:space="preserve"> </w:t>
      </w:r>
      <w:r w:rsidRPr="00F67C25">
        <w:rPr>
          <w:rFonts w:ascii="GHEA Grapalat" w:hAnsi="GHEA Grapalat" w:cs="Sylfaen"/>
          <w:szCs w:val="24"/>
          <w:lang w:val="en-US"/>
        </w:rPr>
        <w:t>է</w:t>
      </w:r>
      <w:r w:rsidRPr="002152AB">
        <w:rPr>
          <w:rFonts w:ascii="GHEA Grapalat" w:hAnsi="GHEA Grapalat" w:cs="Sylfaen"/>
          <w:szCs w:val="24"/>
        </w:rPr>
        <w:t xml:space="preserve"> </w:t>
      </w:r>
      <w:r w:rsidRPr="00F67C25">
        <w:rPr>
          <w:rFonts w:ascii="GHEA Grapalat" w:hAnsi="GHEA Grapalat" w:cs="Sylfaen"/>
          <w:szCs w:val="24"/>
          <w:lang w:val="en-US"/>
        </w:rPr>
        <w:t>կոմիտեի</w:t>
      </w:r>
      <w:r w:rsidRPr="002152AB">
        <w:rPr>
          <w:rFonts w:ascii="GHEA Grapalat" w:hAnsi="GHEA Grapalat" w:cs="Sylfaen"/>
          <w:szCs w:val="24"/>
        </w:rPr>
        <w:t xml:space="preserve"> </w:t>
      </w:r>
      <w:r w:rsidRPr="00F67C25">
        <w:rPr>
          <w:rFonts w:ascii="GHEA Grapalat" w:hAnsi="GHEA Grapalat" w:cs="Sylfaen"/>
          <w:szCs w:val="24"/>
          <w:lang w:val="en-US"/>
        </w:rPr>
        <w:t>տրամադրած</w:t>
      </w:r>
      <w:r w:rsidRPr="002152AB">
        <w:rPr>
          <w:rFonts w:ascii="GHEA Grapalat" w:hAnsi="GHEA Grapalat" w:cs="Sylfaen"/>
          <w:szCs w:val="24"/>
        </w:rPr>
        <w:t xml:space="preserve"> </w:t>
      </w:r>
      <w:r w:rsidRPr="00F67C25">
        <w:rPr>
          <w:rFonts w:ascii="GHEA Grapalat" w:hAnsi="GHEA Grapalat" w:cs="Sylfaen"/>
          <w:szCs w:val="24"/>
          <w:lang w:val="en-US"/>
        </w:rPr>
        <w:t>տեղեկատվության</w:t>
      </w:r>
      <w:r w:rsidRPr="002152AB">
        <w:rPr>
          <w:rFonts w:ascii="GHEA Grapalat" w:hAnsi="GHEA Grapalat" w:cs="Sylfaen"/>
          <w:szCs w:val="24"/>
        </w:rPr>
        <w:t xml:space="preserve"> </w:t>
      </w:r>
      <w:r w:rsidRPr="00F67C25">
        <w:rPr>
          <w:rFonts w:ascii="GHEA Grapalat" w:hAnsi="GHEA Grapalat" w:cs="Sylfaen"/>
          <w:szCs w:val="24"/>
          <w:lang w:val="en-US"/>
        </w:rPr>
        <w:t>մեջ</w:t>
      </w:r>
      <w:r w:rsidRPr="002152AB">
        <w:rPr>
          <w:rFonts w:ascii="GHEA Grapalat" w:hAnsi="GHEA Grapalat" w:cs="Sylfaen"/>
          <w:szCs w:val="24"/>
        </w:rPr>
        <w:t xml:space="preserve"> </w:t>
      </w:r>
      <w:r w:rsidRPr="00F67C25">
        <w:rPr>
          <w:rFonts w:ascii="GHEA Grapalat" w:hAnsi="GHEA Grapalat" w:cs="Sylfaen"/>
          <w:szCs w:val="24"/>
          <w:lang w:val="en-US"/>
        </w:rPr>
        <w:t>նշված</w:t>
      </w:r>
      <w:r w:rsidRPr="002152AB">
        <w:rPr>
          <w:rFonts w:ascii="GHEA Grapalat" w:hAnsi="GHEA Grapalat" w:cs="Sylfaen"/>
          <w:szCs w:val="24"/>
        </w:rPr>
        <w:t xml:space="preserve"> </w:t>
      </w:r>
      <w:r w:rsidRPr="00F67C25">
        <w:rPr>
          <w:rFonts w:ascii="GHEA Grapalat" w:hAnsi="GHEA Grapalat" w:cs="Sylfaen"/>
          <w:szCs w:val="24"/>
          <w:lang w:val="en-US"/>
        </w:rPr>
        <w:t>գումարի</w:t>
      </w:r>
      <w:r w:rsidRPr="002152AB">
        <w:rPr>
          <w:rFonts w:ascii="GHEA Grapalat" w:hAnsi="GHEA Grapalat" w:cs="Sylfaen"/>
          <w:szCs w:val="24"/>
        </w:rPr>
        <w:t xml:space="preserve"> </w:t>
      </w:r>
      <w:r w:rsidRPr="00F67C25">
        <w:rPr>
          <w:rFonts w:ascii="GHEA Grapalat" w:hAnsi="GHEA Grapalat" w:cs="Sylfaen"/>
          <w:szCs w:val="24"/>
          <w:lang w:val="en-US"/>
        </w:rPr>
        <w:t>վճարումը</w:t>
      </w:r>
      <w:r w:rsidRPr="002152AB">
        <w:rPr>
          <w:rFonts w:ascii="GHEA Grapalat" w:hAnsi="GHEA Grapalat" w:cs="Sylfaen"/>
          <w:szCs w:val="24"/>
        </w:rPr>
        <w:t xml:space="preserve"> </w:t>
      </w:r>
      <w:r w:rsidRPr="00F67C25">
        <w:rPr>
          <w:rFonts w:ascii="GHEA Grapalat" w:hAnsi="GHEA Grapalat" w:cs="Sylfaen"/>
          <w:szCs w:val="24"/>
          <w:lang w:val="en-US"/>
        </w:rPr>
        <w:t>հիմնավորող</w:t>
      </w:r>
      <w:r w:rsidRPr="002152AB">
        <w:rPr>
          <w:rFonts w:ascii="GHEA Grapalat" w:hAnsi="GHEA Grapalat" w:cs="Sylfaen"/>
          <w:szCs w:val="24"/>
        </w:rPr>
        <w:t xml:space="preserve"> </w:t>
      </w:r>
      <w:r w:rsidRPr="00F67C25">
        <w:rPr>
          <w:rFonts w:ascii="GHEA Grapalat" w:hAnsi="GHEA Grapalat" w:cs="Sylfaen"/>
          <w:szCs w:val="24"/>
          <w:lang w:val="en-US"/>
        </w:rPr>
        <w:t>փաստաթղթի</w:t>
      </w:r>
      <w:r w:rsidRPr="002152AB">
        <w:rPr>
          <w:rFonts w:ascii="GHEA Grapalat" w:hAnsi="GHEA Grapalat" w:cs="Sylfaen"/>
          <w:szCs w:val="24"/>
        </w:rPr>
        <w:t xml:space="preserve"> </w:t>
      </w:r>
      <w:r w:rsidRPr="00F67C25">
        <w:rPr>
          <w:rFonts w:ascii="GHEA Grapalat" w:hAnsi="GHEA Grapalat" w:cs="Sylfaen"/>
          <w:szCs w:val="24"/>
          <w:lang w:val="en-US"/>
        </w:rPr>
        <w:t>բնօրինակից</w:t>
      </w:r>
      <w:r w:rsidRPr="002152AB">
        <w:rPr>
          <w:rFonts w:ascii="GHEA Grapalat" w:hAnsi="GHEA Grapalat" w:cs="Sylfaen"/>
          <w:szCs w:val="24"/>
        </w:rPr>
        <w:t xml:space="preserve"> </w:t>
      </w:r>
      <w:r w:rsidRPr="00F67C25">
        <w:rPr>
          <w:rFonts w:ascii="GHEA Grapalat" w:hAnsi="GHEA Grapalat" w:cs="Sylfaen"/>
          <w:szCs w:val="24"/>
          <w:lang w:val="en-US"/>
        </w:rPr>
        <w:t>արտատպված</w:t>
      </w:r>
      <w:r w:rsidRPr="002152AB">
        <w:rPr>
          <w:rFonts w:ascii="GHEA Grapalat" w:hAnsi="GHEA Grapalat" w:cs="Sylfaen"/>
          <w:szCs w:val="24"/>
        </w:rPr>
        <w:t xml:space="preserve"> (</w:t>
      </w:r>
      <w:r w:rsidRPr="00F67C25">
        <w:rPr>
          <w:rFonts w:ascii="GHEA Grapalat" w:hAnsi="GHEA Grapalat" w:cs="Sylfaen"/>
          <w:szCs w:val="24"/>
          <w:lang w:val="en-US"/>
        </w:rPr>
        <w:t>սկանավորված</w:t>
      </w:r>
      <w:r w:rsidRPr="002152AB">
        <w:rPr>
          <w:rFonts w:ascii="GHEA Grapalat" w:hAnsi="GHEA Grapalat" w:cs="Sylfaen"/>
          <w:szCs w:val="24"/>
        </w:rPr>
        <w:t xml:space="preserve">) </w:t>
      </w:r>
      <w:r w:rsidRPr="00F67C25">
        <w:rPr>
          <w:rFonts w:ascii="GHEA Grapalat" w:hAnsi="GHEA Grapalat" w:cs="Sylfaen"/>
          <w:szCs w:val="24"/>
          <w:lang w:val="en-US"/>
        </w:rPr>
        <w:t>օրինակը</w:t>
      </w:r>
      <w:r w:rsidRPr="002152AB">
        <w:rPr>
          <w:rFonts w:ascii="GHEA Grapalat" w:hAnsi="GHEA Grapalat" w:cs="Sylfaen"/>
          <w:szCs w:val="24"/>
        </w:rPr>
        <w:t>.</w:t>
      </w:r>
    </w:p>
    <w:p w:rsidR="00024088" w:rsidRPr="002152AB" w:rsidRDefault="00024088" w:rsidP="00024088">
      <w:pPr>
        <w:pStyle w:val="23"/>
        <w:spacing w:line="240" w:lineRule="auto"/>
        <w:rPr>
          <w:rFonts w:ascii="GHEA Grapalat" w:hAnsi="GHEA Grapalat" w:cs="Sylfaen"/>
          <w:szCs w:val="24"/>
        </w:rPr>
      </w:pPr>
      <w:r w:rsidRPr="002152AB">
        <w:rPr>
          <w:rFonts w:ascii="GHEA Grapalat" w:hAnsi="GHEA Grapalat" w:cs="Sylfaen"/>
          <w:szCs w:val="24"/>
        </w:rPr>
        <w:t xml:space="preserve">2) </w:t>
      </w:r>
      <w:r>
        <w:rPr>
          <w:rFonts w:ascii="GHEA Grapalat" w:hAnsi="GHEA Grapalat" w:cs="Sylfaen"/>
          <w:szCs w:val="24"/>
          <w:lang w:val="en-US"/>
        </w:rPr>
        <w:t>չշտկելու</w:t>
      </w:r>
      <w:r w:rsidRPr="002152AB">
        <w:rPr>
          <w:rFonts w:ascii="GHEA Grapalat" w:hAnsi="GHEA Grapalat" w:cs="Sylfaen"/>
          <w:szCs w:val="24"/>
        </w:rPr>
        <w:t xml:space="preserve"> </w:t>
      </w:r>
      <w:r>
        <w:rPr>
          <w:rFonts w:ascii="GHEA Grapalat" w:hAnsi="GHEA Grapalat" w:cs="Sylfaen"/>
          <w:szCs w:val="24"/>
          <w:lang w:val="en-US"/>
        </w:rPr>
        <w:t>դեպքում</w:t>
      </w:r>
      <w:r w:rsidRPr="002152AB">
        <w:rPr>
          <w:rFonts w:ascii="GHEA Grapalat" w:hAnsi="GHEA Grapalat" w:cs="Sylfaen"/>
          <w:szCs w:val="24"/>
        </w:rPr>
        <w:t xml:space="preserve"> </w:t>
      </w:r>
      <w:r w:rsidRPr="00F67C25">
        <w:rPr>
          <w:rFonts w:ascii="GHEA Grapalat" w:hAnsi="GHEA Grapalat" w:cs="Sylfaen"/>
          <w:szCs w:val="24"/>
          <w:lang w:val="en-US"/>
        </w:rPr>
        <w:t>հանձնաժողով</w:t>
      </w:r>
      <w:r>
        <w:rPr>
          <w:rFonts w:ascii="GHEA Grapalat" w:hAnsi="GHEA Grapalat" w:cs="Sylfaen"/>
          <w:szCs w:val="24"/>
          <w:lang w:val="en-US"/>
        </w:rPr>
        <w:t>ի</w:t>
      </w:r>
      <w:r w:rsidRPr="002152AB">
        <w:rPr>
          <w:rFonts w:ascii="GHEA Grapalat" w:hAnsi="GHEA Grapalat" w:cs="Sylfaen"/>
          <w:szCs w:val="24"/>
        </w:rPr>
        <w:t xml:space="preserve"> </w:t>
      </w:r>
      <w:r>
        <w:rPr>
          <w:rFonts w:ascii="GHEA Grapalat" w:hAnsi="GHEA Grapalat" w:cs="Sylfaen"/>
          <w:szCs w:val="24"/>
          <w:lang w:val="en-US"/>
        </w:rPr>
        <w:t>որոշմամբ</w:t>
      </w:r>
      <w:r w:rsidRPr="002152AB">
        <w:rPr>
          <w:rFonts w:ascii="GHEA Grapalat" w:hAnsi="GHEA Grapalat" w:cs="Sylfaen"/>
          <w:szCs w:val="24"/>
        </w:rPr>
        <w:t xml:space="preserve"> </w:t>
      </w:r>
      <w:r w:rsidRPr="00F67C25">
        <w:rPr>
          <w:rFonts w:ascii="GHEA Grapalat" w:hAnsi="GHEA Grapalat" w:cs="Sylfaen"/>
          <w:szCs w:val="24"/>
          <w:lang w:val="en-US"/>
        </w:rPr>
        <w:t>մերժում</w:t>
      </w:r>
      <w:r w:rsidRPr="002152AB">
        <w:rPr>
          <w:rFonts w:ascii="GHEA Grapalat" w:hAnsi="GHEA Grapalat" w:cs="Sylfaen"/>
          <w:szCs w:val="24"/>
        </w:rPr>
        <w:t xml:space="preserve"> </w:t>
      </w:r>
      <w:r w:rsidRPr="00F67C25">
        <w:rPr>
          <w:rFonts w:ascii="GHEA Grapalat" w:hAnsi="GHEA Grapalat" w:cs="Sylfaen"/>
          <w:szCs w:val="24"/>
          <w:lang w:val="en-US"/>
        </w:rPr>
        <w:t>է</w:t>
      </w:r>
      <w:r w:rsidRPr="002152AB">
        <w:rPr>
          <w:rFonts w:ascii="GHEA Grapalat" w:hAnsi="GHEA Grapalat" w:cs="Sylfaen"/>
          <w:szCs w:val="24"/>
        </w:rPr>
        <w:t xml:space="preserve"> </w:t>
      </w:r>
      <w:r w:rsidRPr="00F67C25">
        <w:rPr>
          <w:rFonts w:ascii="GHEA Grapalat" w:hAnsi="GHEA Grapalat" w:cs="Sylfaen"/>
          <w:szCs w:val="24"/>
          <w:lang w:val="en-US"/>
        </w:rPr>
        <w:t>առաջին</w:t>
      </w:r>
      <w:r w:rsidRPr="002152AB">
        <w:rPr>
          <w:rFonts w:ascii="GHEA Grapalat" w:hAnsi="GHEA Grapalat" w:cs="Sylfaen"/>
          <w:szCs w:val="24"/>
        </w:rPr>
        <w:t xml:space="preserve"> </w:t>
      </w:r>
      <w:r w:rsidRPr="00F67C25">
        <w:rPr>
          <w:rFonts w:ascii="GHEA Grapalat" w:hAnsi="GHEA Grapalat" w:cs="Sylfaen"/>
          <w:szCs w:val="24"/>
          <w:lang w:val="en-US"/>
        </w:rPr>
        <w:t>տեղը</w:t>
      </w:r>
      <w:r w:rsidRPr="002152AB">
        <w:rPr>
          <w:rFonts w:ascii="GHEA Grapalat" w:hAnsi="GHEA Grapalat" w:cs="Sylfaen"/>
          <w:szCs w:val="24"/>
        </w:rPr>
        <w:t xml:space="preserve"> </w:t>
      </w:r>
      <w:r w:rsidRPr="00F67C25">
        <w:rPr>
          <w:rFonts w:ascii="GHEA Grapalat" w:hAnsi="GHEA Grapalat" w:cs="Sylfaen"/>
          <w:szCs w:val="24"/>
          <w:lang w:val="en-US"/>
        </w:rPr>
        <w:t>զբաղեցրած</w:t>
      </w:r>
      <w:r w:rsidRPr="002152AB">
        <w:rPr>
          <w:rFonts w:ascii="GHEA Grapalat" w:hAnsi="GHEA Grapalat" w:cs="Sylfaen"/>
          <w:szCs w:val="24"/>
        </w:rPr>
        <w:t xml:space="preserve"> </w:t>
      </w:r>
      <w:r w:rsidRPr="00F67C25">
        <w:rPr>
          <w:rFonts w:ascii="GHEA Grapalat" w:hAnsi="GHEA Grapalat" w:cs="Sylfaen"/>
          <w:szCs w:val="24"/>
          <w:lang w:val="en-US"/>
        </w:rPr>
        <w:t>մասնակցի</w:t>
      </w:r>
      <w:r w:rsidRPr="002152AB">
        <w:rPr>
          <w:rFonts w:ascii="GHEA Grapalat" w:hAnsi="GHEA Grapalat" w:cs="Sylfaen"/>
          <w:szCs w:val="24"/>
        </w:rPr>
        <w:t xml:space="preserve"> </w:t>
      </w:r>
      <w:r w:rsidRPr="00F67C25">
        <w:rPr>
          <w:rFonts w:ascii="GHEA Grapalat" w:hAnsi="GHEA Grapalat" w:cs="Sylfaen"/>
          <w:szCs w:val="24"/>
          <w:lang w:val="en-US"/>
        </w:rPr>
        <w:t>հայտը</w:t>
      </w:r>
      <w:r w:rsidRPr="002152AB">
        <w:rPr>
          <w:rFonts w:ascii="GHEA Grapalat" w:hAnsi="GHEA Grapalat" w:cs="Sylfaen"/>
          <w:szCs w:val="24"/>
        </w:rPr>
        <w:t xml:space="preserve"> </w:t>
      </w:r>
      <w:r w:rsidRPr="00F67C25">
        <w:rPr>
          <w:rFonts w:ascii="GHEA Grapalat" w:hAnsi="GHEA Grapalat" w:cs="Sylfaen"/>
          <w:szCs w:val="24"/>
          <w:lang w:val="en-US"/>
        </w:rPr>
        <w:t>և</w:t>
      </w:r>
      <w:r w:rsidRPr="002152AB">
        <w:rPr>
          <w:rFonts w:ascii="GHEA Grapalat" w:hAnsi="GHEA Grapalat" w:cs="Sylfaen"/>
          <w:szCs w:val="24"/>
        </w:rPr>
        <w:t xml:space="preserve"> </w:t>
      </w:r>
      <w:r w:rsidRPr="00F67C25">
        <w:rPr>
          <w:rFonts w:ascii="GHEA Grapalat" w:hAnsi="GHEA Grapalat" w:cs="Sylfaen"/>
          <w:szCs w:val="24"/>
          <w:lang w:val="en-US"/>
        </w:rPr>
        <w:t>նույն</w:t>
      </w:r>
      <w:r w:rsidRPr="002152AB">
        <w:rPr>
          <w:rFonts w:ascii="GHEA Grapalat" w:hAnsi="GHEA Grapalat" w:cs="Sylfaen"/>
          <w:szCs w:val="24"/>
        </w:rPr>
        <w:t xml:space="preserve"> </w:t>
      </w:r>
      <w:r w:rsidRPr="00F67C25">
        <w:rPr>
          <w:rFonts w:ascii="GHEA Grapalat" w:hAnsi="GHEA Grapalat" w:cs="Sylfaen"/>
          <w:szCs w:val="24"/>
          <w:lang w:val="en-US"/>
        </w:rPr>
        <w:t>նիստում</w:t>
      </w:r>
      <w:r w:rsidRPr="002152AB">
        <w:rPr>
          <w:rFonts w:ascii="GHEA Grapalat" w:hAnsi="GHEA Grapalat" w:cs="Sylfaen"/>
          <w:szCs w:val="24"/>
        </w:rPr>
        <w:t xml:space="preserve"> </w:t>
      </w:r>
      <w:r w:rsidRPr="00F67C25">
        <w:rPr>
          <w:rFonts w:ascii="GHEA Grapalat" w:hAnsi="GHEA Grapalat" w:cs="Sylfaen"/>
          <w:szCs w:val="24"/>
          <w:lang w:val="en-US"/>
        </w:rPr>
        <w:t>հանձնաժողովը</w:t>
      </w:r>
      <w:r w:rsidRPr="002152AB">
        <w:rPr>
          <w:rFonts w:ascii="GHEA Grapalat" w:hAnsi="GHEA Grapalat" w:cs="Sylfaen"/>
          <w:szCs w:val="24"/>
        </w:rPr>
        <w:t xml:space="preserve"> </w:t>
      </w:r>
      <w:r w:rsidRPr="00F67C25">
        <w:rPr>
          <w:rFonts w:ascii="GHEA Grapalat" w:hAnsi="GHEA Grapalat" w:cs="Sylfaen"/>
          <w:szCs w:val="24"/>
          <w:lang w:val="en-US"/>
        </w:rPr>
        <w:t>առաջին</w:t>
      </w:r>
      <w:r w:rsidRPr="002152AB">
        <w:rPr>
          <w:rFonts w:ascii="GHEA Grapalat" w:hAnsi="GHEA Grapalat" w:cs="Sylfaen"/>
          <w:szCs w:val="24"/>
        </w:rPr>
        <w:t xml:space="preserve"> </w:t>
      </w:r>
      <w:r w:rsidRPr="00F67C25">
        <w:rPr>
          <w:rFonts w:ascii="GHEA Grapalat" w:hAnsi="GHEA Grapalat" w:cs="Sylfaen"/>
          <w:szCs w:val="24"/>
          <w:lang w:val="en-US"/>
        </w:rPr>
        <w:t>տեղը</w:t>
      </w:r>
      <w:r w:rsidRPr="002152AB">
        <w:rPr>
          <w:rFonts w:ascii="GHEA Grapalat" w:hAnsi="GHEA Grapalat" w:cs="Sylfaen"/>
          <w:szCs w:val="24"/>
        </w:rPr>
        <w:t xml:space="preserve"> </w:t>
      </w:r>
      <w:r w:rsidRPr="00F67C25">
        <w:rPr>
          <w:rFonts w:ascii="GHEA Grapalat" w:hAnsi="GHEA Grapalat" w:cs="Sylfaen"/>
          <w:szCs w:val="24"/>
          <w:lang w:val="en-US"/>
        </w:rPr>
        <w:t>զբաղեցրած</w:t>
      </w:r>
      <w:r w:rsidRPr="002152AB">
        <w:rPr>
          <w:rFonts w:ascii="GHEA Grapalat" w:hAnsi="GHEA Grapalat" w:cs="Sylfaen"/>
          <w:szCs w:val="24"/>
        </w:rPr>
        <w:t xml:space="preserve"> </w:t>
      </w:r>
      <w:r w:rsidRPr="00F67C25">
        <w:rPr>
          <w:rFonts w:ascii="GHEA Grapalat" w:hAnsi="GHEA Grapalat" w:cs="Sylfaen"/>
          <w:szCs w:val="24"/>
          <w:lang w:val="en-US"/>
        </w:rPr>
        <w:t>մասնակից</w:t>
      </w:r>
      <w:r w:rsidRPr="002152AB">
        <w:rPr>
          <w:rFonts w:ascii="GHEA Grapalat" w:hAnsi="GHEA Grapalat" w:cs="Sylfaen"/>
          <w:szCs w:val="24"/>
        </w:rPr>
        <w:t xml:space="preserve"> </w:t>
      </w:r>
      <w:r w:rsidRPr="00F67C25">
        <w:rPr>
          <w:rFonts w:ascii="GHEA Grapalat" w:hAnsi="GHEA Grapalat" w:cs="Sylfaen"/>
          <w:szCs w:val="24"/>
          <w:lang w:val="en-US"/>
        </w:rPr>
        <w:t>է</w:t>
      </w:r>
      <w:r w:rsidRPr="002152AB">
        <w:rPr>
          <w:rFonts w:ascii="GHEA Grapalat" w:hAnsi="GHEA Grapalat" w:cs="Sylfaen"/>
          <w:szCs w:val="24"/>
        </w:rPr>
        <w:t xml:space="preserve"> </w:t>
      </w:r>
      <w:r w:rsidRPr="00F67C25">
        <w:rPr>
          <w:rFonts w:ascii="GHEA Grapalat" w:hAnsi="GHEA Grapalat" w:cs="Sylfaen"/>
          <w:szCs w:val="24"/>
          <w:lang w:val="en-US"/>
        </w:rPr>
        <w:t>ճանաչում</w:t>
      </w:r>
      <w:r w:rsidRPr="002152AB">
        <w:rPr>
          <w:rFonts w:ascii="GHEA Grapalat" w:hAnsi="GHEA Grapalat" w:cs="Sylfaen"/>
          <w:szCs w:val="24"/>
        </w:rPr>
        <w:t xml:space="preserve"> </w:t>
      </w:r>
      <w:r w:rsidRPr="00F67C25">
        <w:rPr>
          <w:rFonts w:ascii="GHEA Grapalat" w:hAnsi="GHEA Grapalat" w:cs="Sylfaen"/>
          <w:szCs w:val="24"/>
          <w:lang w:val="en-US"/>
        </w:rPr>
        <w:t>հաջորդաբար</w:t>
      </w:r>
      <w:r w:rsidRPr="002152AB">
        <w:rPr>
          <w:rFonts w:ascii="GHEA Grapalat" w:hAnsi="GHEA Grapalat" w:cs="Sylfaen"/>
          <w:szCs w:val="24"/>
        </w:rPr>
        <w:t xml:space="preserve"> </w:t>
      </w:r>
      <w:r w:rsidRPr="00F67C25">
        <w:rPr>
          <w:rFonts w:ascii="GHEA Grapalat" w:hAnsi="GHEA Grapalat" w:cs="Sylfaen"/>
          <w:szCs w:val="24"/>
          <w:lang w:val="en-US"/>
        </w:rPr>
        <w:t>տեղ</w:t>
      </w:r>
      <w:r w:rsidRPr="002152AB">
        <w:rPr>
          <w:rFonts w:ascii="GHEA Grapalat" w:hAnsi="GHEA Grapalat" w:cs="Sylfaen"/>
          <w:szCs w:val="24"/>
        </w:rPr>
        <w:t xml:space="preserve"> </w:t>
      </w:r>
      <w:r w:rsidRPr="00F67C25">
        <w:rPr>
          <w:rFonts w:ascii="GHEA Grapalat" w:hAnsi="GHEA Grapalat" w:cs="Sylfaen"/>
          <w:szCs w:val="24"/>
          <w:lang w:val="en-US"/>
        </w:rPr>
        <w:t>զբաղեցրած</w:t>
      </w:r>
      <w:r w:rsidRPr="002152AB">
        <w:rPr>
          <w:rFonts w:ascii="GHEA Grapalat" w:hAnsi="GHEA Grapalat" w:cs="Sylfaen"/>
          <w:szCs w:val="24"/>
        </w:rPr>
        <w:t xml:space="preserve"> </w:t>
      </w:r>
      <w:r w:rsidRPr="00F67C25">
        <w:rPr>
          <w:rFonts w:ascii="GHEA Grapalat" w:hAnsi="GHEA Grapalat" w:cs="Sylfaen"/>
          <w:szCs w:val="24"/>
          <w:lang w:val="en-US"/>
        </w:rPr>
        <w:t>մասնակցին</w:t>
      </w:r>
      <w:r w:rsidRPr="002152AB">
        <w:rPr>
          <w:rFonts w:ascii="GHEA Grapalat" w:hAnsi="GHEA Grapalat" w:cs="Sylfaen"/>
          <w:szCs w:val="24"/>
        </w:rPr>
        <w:t xml:space="preserve">` </w:t>
      </w:r>
      <w:r w:rsidRPr="00F67C25">
        <w:rPr>
          <w:rFonts w:ascii="GHEA Grapalat" w:hAnsi="GHEA Grapalat" w:cs="Sylfaen"/>
          <w:szCs w:val="24"/>
          <w:lang w:val="en-US"/>
        </w:rPr>
        <w:t>կիրառելով</w:t>
      </w:r>
      <w:r w:rsidRPr="002152AB">
        <w:rPr>
          <w:rFonts w:ascii="GHEA Grapalat" w:hAnsi="GHEA Grapalat" w:cs="Sylfaen"/>
          <w:szCs w:val="24"/>
        </w:rPr>
        <w:t xml:space="preserve"> </w:t>
      </w:r>
      <w:r w:rsidRPr="00F67C25">
        <w:rPr>
          <w:rFonts w:ascii="GHEA Grapalat" w:hAnsi="GHEA Grapalat" w:cs="Sylfaen"/>
          <w:szCs w:val="24"/>
          <w:lang w:val="en-US"/>
        </w:rPr>
        <w:t>սույն</w:t>
      </w:r>
      <w:r w:rsidRPr="002152AB">
        <w:rPr>
          <w:rFonts w:ascii="GHEA Grapalat" w:hAnsi="GHEA Grapalat" w:cs="Sylfaen"/>
          <w:szCs w:val="24"/>
        </w:rPr>
        <w:t xml:space="preserve"> </w:t>
      </w:r>
      <w:r w:rsidRPr="00F67C25">
        <w:rPr>
          <w:rFonts w:ascii="GHEA Grapalat" w:hAnsi="GHEA Grapalat" w:cs="Sylfaen"/>
          <w:szCs w:val="24"/>
          <w:lang w:val="en-US"/>
        </w:rPr>
        <w:t>հրավերի</w:t>
      </w:r>
      <w:r w:rsidRPr="002152AB">
        <w:rPr>
          <w:rFonts w:ascii="GHEA Grapalat" w:hAnsi="GHEA Grapalat" w:cs="Sylfaen"/>
          <w:szCs w:val="24"/>
        </w:rPr>
        <w:t xml:space="preserve"> 1-</w:t>
      </w:r>
      <w:r w:rsidRPr="00F67C25">
        <w:rPr>
          <w:rFonts w:ascii="GHEA Grapalat" w:hAnsi="GHEA Grapalat" w:cs="Sylfaen"/>
          <w:szCs w:val="24"/>
          <w:lang w:val="en-US"/>
        </w:rPr>
        <w:t>ին</w:t>
      </w:r>
      <w:r w:rsidRPr="002152AB">
        <w:rPr>
          <w:rFonts w:ascii="GHEA Grapalat" w:hAnsi="GHEA Grapalat" w:cs="Sylfaen"/>
          <w:szCs w:val="24"/>
        </w:rPr>
        <w:t xml:space="preserve"> </w:t>
      </w:r>
      <w:r w:rsidRPr="00F67C25">
        <w:rPr>
          <w:rFonts w:ascii="GHEA Grapalat" w:hAnsi="GHEA Grapalat" w:cs="Sylfaen"/>
          <w:szCs w:val="24"/>
          <w:lang w:val="en-US"/>
        </w:rPr>
        <w:t>մասի</w:t>
      </w:r>
      <w:r w:rsidRPr="002152AB">
        <w:rPr>
          <w:rFonts w:ascii="GHEA Grapalat" w:hAnsi="GHEA Grapalat" w:cs="Sylfaen"/>
          <w:szCs w:val="24"/>
        </w:rPr>
        <w:t xml:space="preserve"> 7.12-</w:t>
      </w:r>
      <w:r w:rsidRPr="00F67C25">
        <w:rPr>
          <w:rFonts w:ascii="GHEA Grapalat" w:hAnsi="GHEA Grapalat" w:cs="Sylfaen"/>
          <w:szCs w:val="24"/>
          <w:lang w:val="en-US"/>
        </w:rPr>
        <w:t>ից</w:t>
      </w:r>
      <w:r w:rsidRPr="002152AB">
        <w:rPr>
          <w:rFonts w:ascii="GHEA Grapalat" w:hAnsi="GHEA Grapalat" w:cs="Sylfaen"/>
          <w:szCs w:val="24"/>
        </w:rPr>
        <w:t xml:space="preserve"> 7.19-</w:t>
      </w:r>
      <w:r w:rsidRPr="00F67C25">
        <w:rPr>
          <w:rFonts w:ascii="GHEA Grapalat" w:hAnsi="GHEA Grapalat" w:cs="Sylfaen"/>
          <w:szCs w:val="24"/>
          <w:lang w:val="en-US"/>
        </w:rPr>
        <w:t>րդ</w:t>
      </w:r>
      <w:r w:rsidRPr="002152AB">
        <w:rPr>
          <w:rFonts w:ascii="GHEA Grapalat" w:hAnsi="GHEA Grapalat" w:cs="Sylfaen"/>
          <w:szCs w:val="24"/>
        </w:rPr>
        <w:t xml:space="preserve"> </w:t>
      </w:r>
      <w:r w:rsidRPr="00F67C25">
        <w:rPr>
          <w:rFonts w:ascii="GHEA Grapalat" w:hAnsi="GHEA Grapalat" w:cs="Sylfaen"/>
          <w:szCs w:val="24"/>
          <w:lang w:val="en-US"/>
        </w:rPr>
        <w:t>կետերով</w:t>
      </w:r>
      <w:r w:rsidRPr="002152AB">
        <w:rPr>
          <w:rFonts w:ascii="GHEA Grapalat" w:hAnsi="GHEA Grapalat" w:cs="Sylfaen"/>
          <w:szCs w:val="24"/>
        </w:rPr>
        <w:t xml:space="preserve"> </w:t>
      </w:r>
      <w:r w:rsidRPr="00F67C25">
        <w:rPr>
          <w:rFonts w:ascii="GHEA Grapalat" w:hAnsi="GHEA Grapalat" w:cs="Sylfaen"/>
          <w:szCs w:val="24"/>
          <w:lang w:val="en-US"/>
        </w:rPr>
        <w:t>սահմանված</w:t>
      </w:r>
      <w:r w:rsidRPr="002152AB">
        <w:rPr>
          <w:rFonts w:ascii="GHEA Grapalat" w:hAnsi="GHEA Grapalat" w:cs="Sylfaen"/>
          <w:szCs w:val="24"/>
        </w:rPr>
        <w:t xml:space="preserve"> </w:t>
      </w:r>
      <w:r>
        <w:rPr>
          <w:rFonts w:ascii="GHEA Grapalat" w:hAnsi="GHEA Grapalat" w:cs="Sylfaen"/>
          <w:szCs w:val="24"/>
          <w:lang w:val="en-US"/>
        </w:rPr>
        <w:t>պայմանները</w:t>
      </w:r>
      <w:r w:rsidRPr="002152AB">
        <w:rPr>
          <w:rFonts w:ascii="GHEA Grapalat" w:hAnsi="GHEA Grapalat" w:cs="Sylfaen"/>
          <w:szCs w:val="24"/>
        </w:rPr>
        <w:t>:</w:t>
      </w:r>
    </w:p>
    <w:bookmarkEnd w:id="17"/>
    <w:p w:rsidR="00024088" w:rsidRPr="00DE1E5A" w:rsidRDefault="00024088" w:rsidP="00024088">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2152AB">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sidRPr="002152AB">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2152AB">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sidRPr="002152AB">
        <w:rPr>
          <w:rFonts w:ascii="GHEA Grapalat" w:hAnsi="GHEA Grapalat" w:cs="Sylfaen"/>
          <w:sz w:val="20"/>
          <w:szCs w:val="24"/>
          <w:lang w:val="af-ZA" w:eastAsia="en-US"/>
        </w:rPr>
        <w:t xml:space="preserve"> 7.13 </w:t>
      </w:r>
      <w:r>
        <w:rPr>
          <w:rFonts w:ascii="GHEA Grapalat" w:hAnsi="GHEA Grapalat" w:cs="Sylfaen"/>
          <w:sz w:val="20"/>
          <w:szCs w:val="24"/>
          <w:lang w:eastAsia="en-US"/>
        </w:rPr>
        <w:t>կետով</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2152AB">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sidRPr="002152AB">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024088" w:rsidRDefault="00024088" w:rsidP="00024088">
      <w:pPr>
        <w:pStyle w:val="23"/>
        <w:spacing w:line="240" w:lineRule="auto"/>
        <w:ind w:firstLine="567"/>
        <w:rPr>
          <w:rFonts w:ascii="GHEA Grapalat" w:hAnsi="GHEA Grapalat" w:cs="Sylfaen"/>
          <w:szCs w:val="24"/>
        </w:rPr>
      </w:pPr>
      <w:r>
        <w:rPr>
          <w:rFonts w:ascii="GHEA Grapalat" w:hAnsi="GHEA Grapalat" w:cs="Sylfaen"/>
          <w:szCs w:val="24"/>
        </w:rPr>
        <w:t xml:space="preserve">7.19 Առաջին տեղ զբաղեցրած մասնակցի կողմից ապրանքի ամբողջական նկարագիրը չներկայացվելու դեպքում կիրառվում են սույն հրավերի 1-ին մասի 7.16-ից 7.18-րդ կետերով սահմանված պայմանները:  </w:t>
      </w:r>
    </w:p>
    <w:p w:rsidR="00024088" w:rsidRPr="00DE1E5A"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rPr>
        <w:t>7.</w:t>
      </w:r>
      <w:r w:rsidRPr="002152AB">
        <w:rPr>
          <w:rFonts w:ascii="GHEA Grapalat" w:hAnsi="GHEA Grapalat" w:cs="Sylfaen"/>
          <w:szCs w:val="24"/>
        </w:rPr>
        <w:t>20</w:t>
      </w:r>
      <w:r w:rsidRPr="00DE1E5A">
        <w:rPr>
          <w:rFonts w:ascii="GHEA Grapalat" w:hAnsi="GHEA Grapalat" w:cs="Sylfaen"/>
          <w:szCs w:val="24"/>
        </w:rPr>
        <w:t xml:space="preserve"> </w:t>
      </w:r>
      <w:r w:rsidRPr="00DE1E5A">
        <w:rPr>
          <w:rFonts w:ascii="GHEA Grapalat" w:hAnsi="GHEA Grapalat" w:cs="Sylfaen"/>
          <w:szCs w:val="24"/>
          <w:lang w:val="ru-RU"/>
        </w:rPr>
        <w:t>Մասնակիցները</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նրանց</w:t>
      </w:r>
      <w:r w:rsidRPr="00DE1E5A">
        <w:rPr>
          <w:rFonts w:ascii="GHEA Grapalat" w:hAnsi="GHEA Grapalat" w:cs="Sylfaen"/>
          <w:szCs w:val="24"/>
        </w:rPr>
        <w:t xml:space="preserve"> </w:t>
      </w:r>
      <w:r w:rsidRPr="00DE1E5A">
        <w:rPr>
          <w:rFonts w:ascii="GHEA Grapalat" w:hAnsi="GHEA Grapalat" w:cs="Sylfaen"/>
          <w:szCs w:val="24"/>
          <w:lang w:val="ru-RU"/>
        </w:rPr>
        <w:t>ներկայացուցիչները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ներկա</w:t>
      </w:r>
      <w:r w:rsidRPr="00DE1E5A">
        <w:rPr>
          <w:rFonts w:ascii="GHEA Grapalat" w:hAnsi="GHEA Grapalat" w:cs="Sylfaen"/>
          <w:szCs w:val="24"/>
        </w:rPr>
        <w:t xml:space="preserve"> լինել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նիստերին։</w:t>
      </w:r>
      <w:r w:rsidRPr="00DE1E5A">
        <w:rPr>
          <w:rFonts w:ascii="GHEA Grapalat" w:hAnsi="GHEA Grapalat" w:cs="Sylfaen"/>
          <w:szCs w:val="24"/>
        </w:rPr>
        <w:t xml:space="preserve"> </w:t>
      </w:r>
      <w:r w:rsidRPr="00DE1E5A">
        <w:rPr>
          <w:rFonts w:ascii="GHEA Grapalat" w:hAnsi="GHEA Grapalat" w:cs="Sylfaen"/>
          <w:szCs w:val="24"/>
          <w:lang w:val="ru-RU"/>
        </w:rPr>
        <w:t>Մասնակիցները</w:t>
      </w:r>
      <w:r w:rsidRPr="00DE1E5A">
        <w:rPr>
          <w:rFonts w:ascii="GHEA Grapalat" w:hAnsi="GHEA Grapalat" w:cs="Sylfaen"/>
          <w:szCs w:val="24"/>
        </w:rPr>
        <w:t xml:space="preserve"> կամ </w:t>
      </w:r>
      <w:r w:rsidRPr="00DE1E5A">
        <w:rPr>
          <w:rFonts w:ascii="GHEA Grapalat" w:hAnsi="GHEA Grapalat" w:cs="Sylfaen"/>
          <w:szCs w:val="24"/>
          <w:lang w:val="ru-RU"/>
        </w:rPr>
        <w:t>նրանց</w:t>
      </w:r>
      <w:r w:rsidRPr="00DE1E5A">
        <w:rPr>
          <w:rFonts w:ascii="GHEA Grapalat" w:hAnsi="GHEA Grapalat" w:cs="Sylfaen"/>
          <w:szCs w:val="24"/>
        </w:rPr>
        <w:t xml:space="preserve"> </w:t>
      </w:r>
      <w:r w:rsidRPr="00DE1E5A">
        <w:rPr>
          <w:rFonts w:ascii="GHEA Grapalat" w:hAnsi="GHEA Grapalat" w:cs="Sylfaen"/>
          <w:szCs w:val="24"/>
          <w:lang w:val="ru-RU"/>
        </w:rPr>
        <w:t>ներկայացուցիչները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պահանջել</w:t>
      </w:r>
      <w:r w:rsidRPr="00DE1E5A">
        <w:rPr>
          <w:rFonts w:ascii="GHEA Grapalat" w:hAnsi="GHEA Grapalat" w:cs="Sylfaen"/>
          <w:szCs w:val="24"/>
        </w:rPr>
        <w:t xml:space="preserve"> </w:t>
      </w:r>
      <w:r w:rsidRPr="00DE1E5A">
        <w:rPr>
          <w:rFonts w:ascii="GHEA Grapalat" w:hAnsi="GHEA Grapalat" w:cs="Sylfaen"/>
          <w:szCs w:val="24"/>
          <w:lang w:val="ru-RU"/>
        </w:rPr>
        <w:t>հանձնաժողովի</w:t>
      </w:r>
      <w:r w:rsidRPr="00DE1E5A">
        <w:rPr>
          <w:rFonts w:ascii="GHEA Grapalat" w:hAnsi="GHEA Grapalat" w:cs="Sylfaen"/>
          <w:szCs w:val="24"/>
        </w:rPr>
        <w:t xml:space="preserve"> </w:t>
      </w:r>
      <w:r w:rsidRPr="00DE1E5A">
        <w:rPr>
          <w:rFonts w:ascii="GHEA Grapalat" w:hAnsi="GHEA Grapalat" w:cs="Sylfaen"/>
          <w:szCs w:val="24"/>
          <w:lang w:val="ru-RU"/>
        </w:rPr>
        <w:t>նիստերի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արձանագրությունների</w:t>
      </w:r>
      <w:r w:rsidRPr="00DE1E5A">
        <w:rPr>
          <w:rFonts w:ascii="GHEA Grapalat" w:hAnsi="GHEA Grapalat" w:cs="Sylfaen"/>
          <w:szCs w:val="24"/>
        </w:rPr>
        <w:t xml:space="preserve"> </w:t>
      </w:r>
      <w:r w:rsidRPr="00DE1E5A">
        <w:rPr>
          <w:rFonts w:ascii="GHEA Grapalat" w:hAnsi="GHEA Grapalat" w:cs="Sylfaen"/>
          <w:szCs w:val="24"/>
          <w:lang w:val="ru-RU"/>
        </w:rPr>
        <w:t>պատճենները</w:t>
      </w:r>
      <w:r w:rsidRPr="00DE1E5A">
        <w:rPr>
          <w:rFonts w:ascii="GHEA Grapalat" w:hAnsi="GHEA Grapalat" w:cs="Sylfaen"/>
          <w:szCs w:val="24"/>
        </w:rPr>
        <w:t xml:space="preserve">, </w:t>
      </w:r>
      <w:r w:rsidRPr="00DE1E5A">
        <w:rPr>
          <w:rFonts w:ascii="GHEA Grapalat" w:hAnsi="GHEA Grapalat" w:cs="Sylfaen"/>
          <w:szCs w:val="24"/>
          <w:lang w:val="ru-RU"/>
        </w:rPr>
        <w:t>որոնք</w:t>
      </w:r>
      <w:r w:rsidRPr="00DE1E5A">
        <w:rPr>
          <w:rFonts w:ascii="GHEA Grapalat" w:hAnsi="GHEA Grapalat" w:cs="Sylfaen"/>
          <w:szCs w:val="24"/>
        </w:rPr>
        <w:t xml:space="preserve"> </w:t>
      </w:r>
      <w:r w:rsidRPr="00DE1E5A">
        <w:rPr>
          <w:rFonts w:ascii="GHEA Grapalat" w:hAnsi="GHEA Grapalat" w:cs="Sylfaen"/>
          <w:szCs w:val="24"/>
          <w:lang w:val="ru-RU"/>
        </w:rPr>
        <w:t>տրամադրվում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մեկ</w:t>
      </w:r>
      <w:r w:rsidRPr="00DE1E5A">
        <w:rPr>
          <w:rFonts w:ascii="GHEA Grapalat" w:hAnsi="GHEA Grapalat" w:cs="Sylfaen"/>
          <w:szCs w:val="24"/>
        </w:rPr>
        <w:t xml:space="preserve"> </w:t>
      </w:r>
      <w:r w:rsidRPr="00DE1E5A">
        <w:rPr>
          <w:rFonts w:ascii="GHEA Grapalat" w:hAnsi="GHEA Grapalat" w:cs="Sylfaen"/>
          <w:szCs w:val="24"/>
          <w:lang w:val="ru-RU"/>
        </w:rPr>
        <w:t>օրացուցային</w:t>
      </w:r>
      <w:r w:rsidRPr="00DE1E5A">
        <w:rPr>
          <w:rFonts w:ascii="GHEA Grapalat" w:hAnsi="GHEA Grapalat" w:cs="Sylfaen"/>
          <w:szCs w:val="24"/>
        </w:rPr>
        <w:t xml:space="preserve"> </w:t>
      </w:r>
      <w:r w:rsidRPr="00DE1E5A">
        <w:rPr>
          <w:rFonts w:ascii="GHEA Grapalat" w:hAnsi="GHEA Grapalat" w:cs="Sylfaen"/>
          <w:szCs w:val="24"/>
          <w:lang w:val="ru-RU"/>
        </w:rPr>
        <w:t>օրվա</w:t>
      </w:r>
      <w:r w:rsidRPr="00DE1E5A">
        <w:rPr>
          <w:rFonts w:ascii="GHEA Grapalat" w:hAnsi="GHEA Grapalat" w:cs="Sylfaen"/>
          <w:szCs w:val="24"/>
        </w:rPr>
        <w:t xml:space="preserve"> </w:t>
      </w:r>
      <w:r w:rsidRPr="00DE1E5A">
        <w:rPr>
          <w:rFonts w:ascii="GHEA Grapalat" w:hAnsi="GHEA Grapalat" w:cs="Sylfaen"/>
          <w:szCs w:val="24"/>
          <w:lang w:val="ru-RU"/>
        </w:rPr>
        <w:t>ընթացքում։</w:t>
      </w:r>
    </w:p>
    <w:p w:rsidR="00024088" w:rsidRPr="00595447"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7.</w:t>
      </w:r>
      <w:r>
        <w:rPr>
          <w:rFonts w:ascii="GHEA Grapalat" w:hAnsi="GHEA Grapalat" w:cs="Sylfaen"/>
          <w:sz w:val="20"/>
          <w:lang w:val="af-ZA"/>
        </w:rPr>
        <w:t>21</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պատվիրատուի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ծանուցումներն</w:t>
      </w:r>
      <w:r w:rsidRPr="00DE1E5A">
        <w:rPr>
          <w:rFonts w:ascii="GHEA Grapalat" w:hAnsi="GHEA Grapalat" w:cs="Sylfaen"/>
          <w:sz w:val="20"/>
          <w:lang w:val="af-ZA"/>
        </w:rPr>
        <w:t xml:space="preserve"> </w:t>
      </w:r>
      <w:r w:rsidRPr="00DE1E5A">
        <w:rPr>
          <w:rFonts w:ascii="GHEA Grapalat" w:hAnsi="GHEA Grapalat" w:cs="Sylfaen"/>
          <w:sz w:val="20"/>
          <w:lang w:val="ru-RU"/>
        </w:rPr>
        <w:t>ուղարկվում</w:t>
      </w:r>
      <w:r w:rsidRPr="00DE1E5A">
        <w:rPr>
          <w:rFonts w:ascii="GHEA Grapalat" w:hAnsi="GHEA Grapalat" w:cs="Sylfaen"/>
          <w:sz w:val="20"/>
          <w:lang w:val="af-ZA"/>
        </w:rPr>
        <w:t xml:space="preserve"> </w:t>
      </w:r>
      <w:r w:rsidRPr="00DE1E5A">
        <w:rPr>
          <w:rFonts w:ascii="GHEA Grapalat" w:hAnsi="GHEA Grapalat" w:cs="Sylfaen"/>
          <w:sz w:val="20"/>
          <w:lang w:val="ru-RU"/>
        </w:rPr>
        <w:t>են</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Pr>
          <w:rFonts w:ascii="GHEA Grapalat" w:hAnsi="GHEA Grapalat" w:cs="Sylfaen"/>
          <w:sz w:val="20"/>
          <w:lang w:val="af-ZA"/>
        </w:rPr>
        <w:t xml:space="preserve">հայտում նշված էլեկտրոնային փոստին ուղարկելու միջոցով, </w:t>
      </w:r>
      <w:r w:rsidRPr="00595447">
        <w:rPr>
          <w:rFonts w:ascii="GHEA Grapalat" w:hAnsi="GHEA Grapalat" w:cs="Sylfaen"/>
          <w:sz w:val="20"/>
          <w:lang w:val="ru-RU"/>
        </w:rPr>
        <w:t>իսկ</w:t>
      </w:r>
      <w:r w:rsidRPr="00595447">
        <w:rPr>
          <w:rFonts w:ascii="GHEA Grapalat" w:hAnsi="GHEA Grapalat" w:cs="Sylfaen"/>
          <w:sz w:val="20"/>
          <w:lang w:val="af-ZA"/>
        </w:rPr>
        <w:t xml:space="preserve"> </w:t>
      </w:r>
      <w:r w:rsidRPr="00595447">
        <w:rPr>
          <w:rFonts w:ascii="GHEA Grapalat" w:hAnsi="GHEA Grapalat" w:cs="Sylfaen"/>
          <w:sz w:val="20"/>
          <w:lang w:val="ru-RU"/>
        </w:rPr>
        <w:t>մասնակցի</w:t>
      </w:r>
      <w:r w:rsidRPr="00595447">
        <w:rPr>
          <w:rFonts w:ascii="GHEA Grapalat" w:hAnsi="GHEA Grapalat" w:cs="Sylfaen"/>
          <w:sz w:val="20"/>
          <w:lang w:val="af-ZA"/>
        </w:rPr>
        <w:t xml:space="preserve"> </w:t>
      </w:r>
      <w:r w:rsidRPr="00595447">
        <w:rPr>
          <w:rFonts w:ascii="GHEA Grapalat" w:hAnsi="GHEA Grapalat" w:cs="Sylfaen"/>
          <w:sz w:val="20"/>
          <w:lang w:val="ru-RU"/>
        </w:rPr>
        <w:t>կողմից</w:t>
      </w:r>
      <w:r w:rsidRPr="00595447">
        <w:rPr>
          <w:rFonts w:ascii="GHEA Grapalat" w:hAnsi="GHEA Grapalat" w:cs="Sylfaen"/>
          <w:sz w:val="20"/>
          <w:lang w:val="af-ZA"/>
        </w:rPr>
        <w:t xml:space="preserve">` </w:t>
      </w:r>
      <w:r w:rsidRPr="00595447">
        <w:rPr>
          <w:rFonts w:ascii="GHEA Grapalat" w:hAnsi="GHEA Grapalat" w:cs="Sylfaen"/>
          <w:sz w:val="20"/>
          <w:lang w:val="ru-RU"/>
        </w:rPr>
        <w:t>իր</w:t>
      </w:r>
      <w:r w:rsidRPr="00595447">
        <w:rPr>
          <w:rFonts w:ascii="GHEA Grapalat" w:hAnsi="GHEA Grapalat" w:cs="Sylfaen"/>
          <w:sz w:val="20"/>
          <w:lang w:val="af-ZA"/>
        </w:rPr>
        <w:t xml:space="preserve"> </w:t>
      </w:r>
      <w:r w:rsidRPr="00595447">
        <w:rPr>
          <w:rFonts w:ascii="GHEA Grapalat" w:hAnsi="GHEA Grapalat" w:cs="Sylfaen"/>
          <w:sz w:val="20"/>
          <w:lang w:val="ru-RU"/>
        </w:rPr>
        <w:t>հայտում</w:t>
      </w:r>
      <w:r w:rsidRPr="00595447">
        <w:rPr>
          <w:rFonts w:ascii="GHEA Grapalat" w:hAnsi="GHEA Grapalat" w:cs="Sylfaen"/>
          <w:sz w:val="20"/>
          <w:lang w:val="af-ZA"/>
        </w:rPr>
        <w:t xml:space="preserve"> </w:t>
      </w:r>
      <w:r w:rsidRPr="00595447">
        <w:rPr>
          <w:rFonts w:ascii="GHEA Grapalat" w:hAnsi="GHEA Grapalat" w:cs="Sylfaen"/>
          <w:sz w:val="20"/>
          <w:lang w:val="ru-RU"/>
        </w:rPr>
        <w:t>նշված</w:t>
      </w:r>
      <w:r w:rsidRPr="00595447">
        <w:rPr>
          <w:rFonts w:ascii="GHEA Grapalat" w:hAnsi="GHEA Grapalat" w:cs="Sylfaen"/>
          <w:sz w:val="20"/>
          <w:lang w:val="af-ZA"/>
        </w:rPr>
        <w:t xml:space="preserve"> </w:t>
      </w:r>
      <w:r w:rsidRPr="00595447">
        <w:rPr>
          <w:rFonts w:ascii="GHEA Grapalat" w:hAnsi="GHEA Grapalat" w:cs="Sylfaen"/>
          <w:sz w:val="20"/>
          <w:lang w:val="ru-RU"/>
        </w:rPr>
        <w:t>էլեկտրոնային</w:t>
      </w:r>
      <w:r w:rsidRPr="00595447">
        <w:rPr>
          <w:rFonts w:ascii="GHEA Grapalat" w:hAnsi="GHEA Grapalat" w:cs="Sylfaen"/>
          <w:sz w:val="20"/>
          <w:lang w:val="af-ZA"/>
        </w:rPr>
        <w:t xml:space="preserve"> </w:t>
      </w:r>
      <w:r w:rsidRPr="00595447">
        <w:rPr>
          <w:rFonts w:ascii="GHEA Grapalat" w:hAnsi="GHEA Grapalat" w:cs="Sylfaen"/>
          <w:sz w:val="20"/>
          <w:lang w:val="ru-RU"/>
        </w:rPr>
        <w:t>փոստից</w:t>
      </w:r>
      <w:r w:rsidRPr="00595447">
        <w:rPr>
          <w:rFonts w:ascii="GHEA Grapalat" w:hAnsi="GHEA Grapalat" w:cs="Sylfaen"/>
          <w:sz w:val="20"/>
          <w:lang w:val="af-ZA"/>
        </w:rPr>
        <w:t xml:space="preserve"> </w:t>
      </w:r>
      <w:r w:rsidRPr="00595447">
        <w:rPr>
          <w:rFonts w:ascii="GHEA Grapalat" w:hAnsi="GHEA Grapalat" w:cs="Sylfaen"/>
          <w:sz w:val="20"/>
          <w:lang w:val="ru-RU"/>
        </w:rPr>
        <w:t>սույն</w:t>
      </w:r>
      <w:r w:rsidRPr="00595447">
        <w:rPr>
          <w:rFonts w:ascii="GHEA Grapalat" w:hAnsi="GHEA Grapalat" w:cs="Sylfaen"/>
          <w:sz w:val="20"/>
          <w:lang w:val="af-ZA"/>
        </w:rPr>
        <w:t xml:space="preserve"> </w:t>
      </w:r>
      <w:r w:rsidRPr="00595447">
        <w:rPr>
          <w:rFonts w:ascii="GHEA Grapalat" w:hAnsi="GHEA Grapalat" w:cs="Sylfaen"/>
          <w:sz w:val="20"/>
          <w:lang w:val="ru-RU"/>
        </w:rPr>
        <w:t>հրավերում</w:t>
      </w:r>
      <w:r w:rsidRPr="00595447">
        <w:rPr>
          <w:rFonts w:ascii="GHEA Grapalat" w:hAnsi="GHEA Grapalat" w:cs="Sylfaen"/>
          <w:sz w:val="20"/>
          <w:lang w:val="af-ZA"/>
        </w:rPr>
        <w:t xml:space="preserve"> </w:t>
      </w:r>
      <w:r w:rsidRPr="00595447">
        <w:rPr>
          <w:rFonts w:ascii="GHEA Grapalat" w:hAnsi="GHEA Grapalat" w:cs="Sylfaen"/>
          <w:sz w:val="20"/>
          <w:lang w:val="ru-RU"/>
        </w:rPr>
        <w:t>նշված</w:t>
      </w:r>
      <w:r w:rsidRPr="00595447">
        <w:rPr>
          <w:rFonts w:ascii="GHEA Grapalat" w:hAnsi="GHEA Grapalat" w:cs="Sylfaen"/>
          <w:sz w:val="20"/>
          <w:lang w:val="af-ZA"/>
        </w:rPr>
        <w:t xml:space="preserve">` </w:t>
      </w:r>
      <w:r w:rsidRPr="00595447">
        <w:rPr>
          <w:rFonts w:ascii="GHEA Grapalat" w:hAnsi="GHEA Grapalat" w:cs="Sylfaen"/>
          <w:sz w:val="20"/>
          <w:lang w:val="ru-RU"/>
        </w:rPr>
        <w:t>հանձնաժողովի</w:t>
      </w:r>
      <w:r w:rsidRPr="00595447">
        <w:rPr>
          <w:rFonts w:ascii="GHEA Grapalat" w:hAnsi="GHEA Grapalat" w:cs="Sylfaen"/>
          <w:sz w:val="20"/>
          <w:lang w:val="af-ZA"/>
        </w:rPr>
        <w:t xml:space="preserve"> </w:t>
      </w:r>
      <w:r w:rsidRPr="00595447">
        <w:rPr>
          <w:rFonts w:ascii="GHEA Grapalat" w:hAnsi="GHEA Grapalat" w:cs="Sylfaen"/>
          <w:sz w:val="20"/>
          <w:lang w:val="ru-RU"/>
        </w:rPr>
        <w:t>քարտուղարի</w:t>
      </w:r>
      <w:r w:rsidRPr="00595447">
        <w:rPr>
          <w:rFonts w:ascii="GHEA Grapalat" w:hAnsi="GHEA Grapalat" w:cs="Sylfaen"/>
          <w:sz w:val="20"/>
          <w:lang w:val="af-ZA"/>
        </w:rPr>
        <w:t xml:space="preserve"> </w:t>
      </w:r>
      <w:r w:rsidRPr="00595447">
        <w:rPr>
          <w:rFonts w:ascii="GHEA Grapalat" w:hAnsi="GHEA Grapalat" w:cs="Sylfaen"/>
          <w:sz w:val="20"/>
          <w:lang w:val="ru-RU"/>
        </w:rPr>
        <w:t>էլեկտրոնային</w:t>
      </w:r>
      <w:r w:rsidRPr="00595447">
        <w:rPr>
          <w:rFonts w:ascii="GHEA Grapalat" w:hAnsi="GHEA Grapalat" w:cs="Sylfaen"/>
          <w:sz w:val="20"/>
          <w:lang w:val="af-ZA"/>
        </w:rPr>
        <w:t xml:space="preserve"> </w:t>
      </w:r>
      <w:r w:rsidRPr="00595447">
        <w:rPr>
          <w:rFonts w:ascii="GHEA Grapalat" w:hAnsi="GHEA Grapalat" w:cs="Sylfaen"/>
          <w:sz w:val="20"/>
          <w:lang w:val="ru-RU"/>
        </w:rPr>
        <w:t>փոստին</w:t>
      </w:r>
      <w:r w:rsidRPr="00595447">
        <w:rPr>
          <w:rFonts w:ascii="GHEA Grapalat" w:hAnsi="GHEA Grapalat" w:cs="Sylfaen"/>
          <w:sz w:val="20"/>
          <w:lang w:val="af-ZA"/>
        </w:rPr>
        <w:t xml:space="preserve"> </w:t>
      </w:r>
      <w:r w:rsidRPr="00595447">
        <w:rPr>
          <w:rFonts w:ascii="GHEA Grapalat" w:hAnsi="GHEA Grapalat"/>
          <w:sz w:val="20"/>
          <w:szCs w:val="20"/>
          <w:lang w:val="af-ZA"/>
        </w:rPr>
        <w:t>ուղարկվելու միջոցով:</w:t>
      </w:r>
    </w:p>
    <w:p w:rsidR="00024088" w:rsidRPr="00DE1E5A" w:rsidRDefault="00024088" w:rsidP="00024088">
      <w:pPr>
        <w:ind w:firstLine="567"/>
        <w:jc w:val="both"/>
        <w:rPr>
          <w:rFonts w:ascii="GHEA Grapalat" w:hAnsi="GHEA Grapalat"/>
          <w:sz w:val="20"/>
          <w:szCs w:val="20"/>
          <w:lang w:val="af-ZA"/>
        </w:rPr>
      </w:pPr>
      <w:r w:rsidRPr="00DE1E5A">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024088" w:rsidRPr="00DE1E5A" w:rsidRDefault="00024088" w:rsidP="00024088">
      <w:pPr>
        <w:pStyle w:val="23"/>
        <w:spacing w:line="240" w:lineRule="auto"/>
        <w:ind w:firstLine="567"/>
        <w:rPr>
          <w:rFonts w:ascii="GHEA Grapalat" w:hAnsi="GHEA Grapalat"/>
          <w:lang w:val="hy-AM"/>
        </w:rPr>
      </w:pPr>
      <w:r w:rsidRPr="00DE1E5A">
        <w:rPr>
          <w:rFonts w:ascii="GHEA Grapalat" w:hAnsi="GHEA Grapalat"/>
        </w:rPr>
        <w:t>7</w:t>
      </w:r>
      <w:r w:rsidRPr="00DE1E5A">
        <w:rPr>
          <w:rFonts w:ascii="GHEA Grapalat" w:hAnsi="GHEA Grapalat"/>
          <w:lang w:val="hy-AM"/>
        </w:rPr>
        <w:t>.</w:t>
      </w:r>
      <w:r w:rsidRPr="00DE1E5A">
        <w:rPr>
          <w:rFonts w:ascii="GHEA Grapalat" w:hAnsi="GHEA Grapalat" w:cs="Sylfaen"/>
        </w:rPr>
        <w:t>2</w:t>
      </w:r>
      <w:r>
        <w:rPr>
          <w:rFonts w:ascii="GHEA Grapalat" w:hAnsi="GHEA Grapalat" w:cs="Sylfaen"/>
        </w:rPr>
        <w:t>2</w:t>
      </w:r>
      <w:r w:rsidRPr="00DE1E5A">
        <w:rPr>
          <w:rFonts w:ascii="GHEA Grapalat" w:hAnsi="GHEA Grapalat" w:cs="Sylfaen"/>
        </w:rPr>
        <w:t xml:space="preserve"> Հայտերի</w:t>
      </w:r>
      <w:r w:rsidRPr="00DE1E5A">
        <w:rPr>
          <w:rFonts w:ascii="GHEA Grapalat" w:hAnsi="GHEA Grapalat" w:cs="Arial"/>
        </w:rPr>
        <w:t xml:space="preserve"> </w:t>
      </w:r>
      <w:r w:rsidRPr="00DE1E5A">
        <w:rPr>
          <w:rFonts w:ascii="GHEA Grapalat" w:hAnsi="GHEA Grapalat" w:cs="Sylfaen"/>
        </w:rPr>
        <w:t>գնահատումը</w:t>
      </w:r>
      <w:r w:rsidRPr="00DE1E5A">
        <w:rPr>
          <w:rFonts w:ascii="GHEA Grapalat" w:hAnsi="GHEA Grapalat" w:cs="Arial"/>
        </w:rPr>
        <w:t xml:space="preserve"> </w:t>
      </w:r>
      <w:r w:rsidRPr="00DE1E5A">
        <w:rPr>
          <w:rFonts w:ascii="GHEA Grapalat" w:hAnsi="GHEA Grapalat" w:cs="Sylfaen"/>
        </w:rPr>
        <w:t>և</w:t>
      </w:r>
      <w:r w:rsidRPr="00DE1E5A">
        <w:rPr>
          <w:rFonts w:ascii="GHEA Grapalat" w:hAnsi="GHEA Grapalat" w:cs="Arial"/>
        </w:rPr>
        <w:t xml:space="preserve"> </w:t>
      </w:r>
      <w:r w:rsidRPr="00DE1E5A">
        <w:rPr>
          <w:rFonts w:ascii="GHEA Grapalat" w:hAnsi="GHEA Grapalat" w:cs="Sylfaen"/>
        </w:rPr>
        <w:t>ընտրված մասնակցի որոշումն</w:t>
      </w:r>
      <w:r w:rsidRPr="00DE1E5A">
        <w:rPr>
          <w:rFonts w:ascii="GHEA Grapalat" w:hAnsi="GHEA Grapalat" w:cs="Arial"/>
        </w:rPr>
        <w:t xml:space="preserve"> </w:t>
      </w:r>
      <w:r w:rsidRPr="00DE1E5A">
        <w:rPr>
          <w:rFonts w:ascii="GHEA Grapalat" w:hAnsi="GHEA Grapalat" w:cs="Sylfaen"/>
        </w:rPr>
        <w:t>իրականացվում</w:t>
      </w:r>
      <w:r w:rsidRPr="00DE1E5A">
        <w:rPr>
          <w:rFonts w:ascii="GHEA Grapalat" w:hAnsi="GHEA Grapalat" w:cs="Arial"/>
        </w:rPr>
        <w:t xml:space="preserve"> </w:t>
      </w:r>
      <w:r w:rsidRPr="00DE1E5A">
        <w:rPr>
          <w:rFonts w:ascii="GHEA Grapalat" w:hAnsi="GHEA Grapalat" w:cs="Sylfaen"/>
        </w:rPr>
        <w:t>է</w:t>
      </w:r>
      <w:r w:rsidRPr="00DE1E5A">
        <w:rPr>
          <w:rFonts w:ascii="GHEA Grapalat" w:hAnsi="GHEA Grapalat" w:cs="Arial"/>
        </w:rPr>
        <w:t xml:space="preserve"> </w:t>
      </w:r>
      <w:r w:rsidRPr="00DE1E5A">
        <w:rPr>
          <w:rFonts w:ascii="GHEA Grapalat" w:hAnsi="GHEA Grapalat" w:cs="Sylfaen"/>
        </w:rPr>
        <w:t>ըստ</w:t>
      </w:r>
      <w:r w:rsidRPr="00DE1E5A">
        <w:rPr>
          <w:rFonts w:ascii="GHEA Grapalat" w:hAnsi="GHEA Grapalat" w:cs="Arial"/>
        </w:rPr>
        <w:t xml:space="preserve"> </w:t>
      </w:r>
      <w:r w:rsidRPr="00DE1E5A">
        <w:rPr>
          <w:rFonts w:ascii="GHEA Grapalat" w:hAnsi="GHEA Grapalat" w:cs="Sylfaen"/>
        </w:rPr>
        <w:t>առանձին</w:t>
      </w:r>
      <w:r w:rsidRPr="00DE1E5A">
        <w:rPr>
          <w:rFonts w:ascii="GHEA Grapalat" w:hAnsi="GHEA Grapalat" w:cs="Arial"/>
        </w:rPr>
        <w:t xml:space="preserve"> </w:t>
      </w:r>
      <w:r w:rsidRPr="00DE1E5A">
        <w:rPr>
          <w:rFonts w:ascii="GHEA Grapalat" w:hAnsi="GHEA Grapalat" w:cs="Sylfaen"/>
        </w:rPr>
        <w:t>չափաբաժինների</w:t>
      </w:r>
      <w:r w:rsidRPr="00DE1E5A">
        <w:rPr>
          <w:rStyle w:val="af6"/>
          <w:rFonts w:ascii="GHEA Grapalat" w:hAnsi="GHEA Grapalat" w:cs="Sylfaen"/>
        </w:rPr>
        <w:footnoteReference w:id="4"/>
      </w:r>
      <w:r w:rsidRPr="00DE1E5A">
        <w:rPr>
          <w:rFonts w:ascii="GHEA Grapalat" w:hAnsi="GHEA Grapalat" w:cs="Tahoma"/>
        </w:rPr>
        <w:t>։</w:t>
      </w:r>
      <w:r w:rsidRPr="00DE1E5A">
        <w:rPr>
          <w:rFonts w:ascii="GHEA Grapalat" w:hAnsi="GHEA Grapalat" w:cs="Tahoma"/>
          <w:lang w:val="hy-AM"/>
        </w:rPr>
        <w:t xml:space="preserve"> </w:t>
      </w:r>
    </w:p>
    <w:p w:rsidR="00024088" w:rsidRPr="00DE1E5A" w:rsidRDefault="00024088" w:rsidP="00024088">
      <w:pPr>
        <w:ind w:firstLine="567"/>
        <w:jc w:val="both"/>
        <w:rPr>
          <w:rFonts w:ascii="GHEA Grapalat" w:hAnsi="GHEA Grapalat"/>
          <w:sz w:val="20"/>
          <w:szCs w:val="20"/>
          <w:lang w:val="af-ZA"/>
        </w:rPr>
      </w:pPr>
      <w:r w:rsidRPr="00DE1E5A">
        <w:rPr>
          <w:rFonts w:ascii="GHEA Grapalat" w:hAnsi="GHEA Grapalat"/>
          <w:sz w:val="20"/>
          <w:szCs w:val="20"/>
          <w:lang w:val="af-ZA"/>
        </w:rPr>
        <w:t>7.2</w:t>
      </w:r>
      <w:r>
        <w:rPr>
          <w:rFonts w:ascii="GHEA Grapalat" w:hAnsi="GHEA Grapalat"/>
          <w:sz w:val="20"/>
          <w:szCs w:val="20"/>
          <w:lang w:val="af-ZA"/>
        </w:rPr>
        <w:t>3</w:t>
      </w:r>
      <w:r w:rsidRPr="00DE1E5A">
        <w:rPr>
          <w:rFonts w:ascii="GHEA Grapalat" w:hAnsi="GHEA Grapalat"/>
          <w:sz w:val="20"/>
          <w:szCs w:val="20"/>
          <w:lang w:val="af-ZA"/>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Pr="00DE1E5A">
        <w:rPr>
          <w:rFonts w:ascii="GHEA Grapalat" w:hAnsi="GHEA Grapalat"/>
          <w:sz w:val="20"/>
          <w:szCs w:val="20"/>
          <w:lang w:val="hy-AM"/>
        </w:rPr>
        <w:t>է</w:t>
      </w:r>
      <w:r w:rsidRPr="00DE1E5A">
        <w:rPr>
          <w:rFonts w:ascii="GHEA Grapalat" w:hAnsi="GHEA Grapalat"/>
          <w:sz w:val="20"/>
          <w:szCs w:val="20"/>
          <w:lang w:val="af-ZA"/>
        </w:rPr>
        <w:t xml:space="preserve"> սույն </w:t>
      </w:r>
      <w:r w:rsidRPr="00DE1E5A">
        <w:rPr>
          <w:rFonts w:ascii="GHEA Grapalat" w:hAnsi="GHEA Grapalat"/>
          <w:sz w:val="20"/>
          <w:szCs w:val="20"/>
          <w:lang w:val="hy-AM"/>
        </w:rPr>
        <w:t>հրավերի 1-ին մասի 7.1</w:t>
      </w:r>
      <w:r w:rsidRPr="002152AB">
        <w:rPr>
          <w:rFonts w:ascii="GHEA Grapalat" w:hAnsi="GHEA Grapalat"/>
          <w:sz w:val="20"/>
          <w:szCs w:val="20"/>
          <w:lang w:val="hy-AM"/>
        </w:rPr>
        <w:t>2</w:t>
      </w:r>
      <w:r w:rsidRPr="00DE1E5A">
        <w:rPr>
          <w:rFonts w:ascii="GHEA Grapalat" w:hAnsi="GHEA Grapalat"/>
          <w:sz w:val="20"/>
          <w:szCs w:val="20"/>
          <w:lang w:val="hy-AM"/>
        </w:rPr>
        <w:t>-ից 7.2</w:t>
      </w:r>
      <w:r w:rsidRPr="002152AB">
        <w:rPr>
          <w:rFonts w:ascii="GHEA Grapalat" w:hAnsi="GHEA Grapalat"/>
          <w:sz w:val="20"/>
          <w:szCs w:val="20"/>
          <w:lang w:val="hy-AM"/>
        </w:rPr>
        <w:t>2</w:t>
      </w:r>
      <w:r w:rsidRPr="00DE1E5A">
        <w:rPr>
          <w:rFonts w:ascii="GHEA Grapalat" w:hAnsi="GHEA Grapalat"/>
          <w:sz w:val="20"/>
          <w:szCs w:val="20"/>
          <w:lang w:val="hy-AM"/>
        </w:rPr>
        <w:t>-րդ կետերով սահմանված ընթացակարգը</w:t>
      </w:r>
      <w:r w:rsidRPr="00DE1E5A">
        <w:rPr>
          <w:rFonts w:ascii="GHEA Grapalat" w:hAnsi="GHEA Grapalat"/>
          <w:sz w:val="20"/>
          <w:szCs w:val="20"/>
          <w:lang w:val="af-ZA"/>
        </w:rPr>
        <w:t>:</w:t>
      </w:r>
    </w:p>
    <w:p w:rsidR="00024088" w:rsidRPr="00024088"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rPr>
        <w:t>7</w:t>
      </w:r>
      <w:r w:rsidRPr="00DE1E5A">
        <w:rPr>
          <w:rFonts w:ascii="GHEA Grapalat" w:hAnsi="GHEA Grapalat" w:cs="Sylfaen"/>
          <w:szCs w:val="24"/>
          <w:lang w:val="hy-AM"/>
        </w:rPr>
        <w:t>.2</w:t>
      </w:r>
      <w:r w:rsidRPr="002152AB">
        <w:rPr>
          <w:rFonts w:ascii="GHEA Grapalat" w:hAnsi="GHEA Grapalat" w:cs="Sylfaen"/>
          <w:szCs w:val="24"/>
        </w:rPr>
        <w:t>4</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արդյունքներով</w:t>
      </w:r>
      <w:r w:rsidRPr="00DE1E5A">
        <w:rPr>
          <w:rFonts w:ascii="GHEA Grapalat" w:hAnsi="GHEA Grapalat" w:cs="Sylfaen"/>
          <w:szCs w:val="24"/>
        </w:rPr>
        <w:t xml:space="preserve"> </w:t>
      </w:r>
      <w:r w:rsidRPr="00DE1E5A">
        <w:rPr>
          <w:rFonts w:ascii="GHEA Grapalat" w:hAnsi="GHEA Grapalat" w:cs="Sylfaen"/>
          <w:szCs w:val="24"/>
          <w:lang w:val="ru-RU"/>
        </w:rPr>
        <w:t>կազմվում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նիստի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w:t>
      </w:r>
      <w:r w:rsidRPr="00DE1E5A">
        <w:rPr>
          <w:rFonts w:ascii="GHEA Grapalat" w:hAnsi="GHEA Grapalat" w:cs="Sylfaen"/>
          <w:szCs w:val="24"/>
        </w:rPr>
        <w:t xml:space="preserve">, </w:t>
      </w:r>
      <w:r w:rsidRPr="00DE1E5A">
        <w:rPr>
          <w:rFonts w:ascii="GHEA Grapalat" w:hAnsi="GHEA Grapalat" w:cs="Sylfaen"/>
          <w:szCs w:val="24"/>
          <w:lang w:val="ru-RU"/>
        </w:rPr>
        <w:t>որը</w:t>
      </w:r>
      <w:r w:rsidRPr="00DE1E5A">
        <w:rPr>
          <w:rFonts w:ascii="GHEA Grapalat" w:hAnsi="GHEA Grapalat" w:cs="Sylfaen"/>
          <w:szCs w:val="24"/>
        </w:rPr>
        <w:t xml:space="preserve"> </w:t>
      </w:r>
      <w:r w:rsidRPr="00DE1E5A">
        <w:rPr>
          <w:rFonts w:ascii="GHEA Grapalat" w:hAnsi="GHEA Grapalat" w:cs="Sylfaen"/>
          <w:szCs w:val="24"/>
          <w:lang w:val="ru-RU"/>
        </w:rPr>
        <w:t>կցվում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գնման</w:t>
      </w:r>
      <w:r w:rsidRPr="00DE1E5A">
        <w:rPr>
          <w:rFonts w:ascii="GHEA Grapalat" w:hAnsi="GHEA Grapalat" w:cs="Sylfaen"/>
          <w:szCs w:val="24"/>
        </w:rPr>
        <w:t xml:space="preserve"> </w:t>
      </w:r>
      <w:r w:rsidRPr="00DE1E5A">
        <w:rPr>
          <w:rFonts w:ascii="GHEA Grapalat" w:hAnsi="GHEA Grapalat" w:cs="Sylfaen"/>
          <w:szCs w:val="24"/>
          <w:lang w:val="ru-RU"/>
        </w:rPr>
        <w:t>ընթացակարգի</w:t>
      </w:r>
      <w:r w:rsidRPr="00DE1E5A">
        <w:rPr>
          <w:rFonts w:ascii="GHEA Grapalat" w:hAnsi="GHEA Grapalat" w:cs="Sylfaen"/>
          <w:szCs w:val="24"/>
        </w:rPr>
        <w:t xml:space="preserve"> </w:t>
      </w:r>
      <w:r w:rsidRPr="00DE1E5A">
        <w:rPr>
          <w:rFonts w:ascii="GHEA Grapalat" w:hAnsi="GHEA Grapalat" w:cs="Sylfaen"/>
          <w:szCs w:val="24"/>
          <w:lang w:val="ru-RU"/>
        </w:rPr>
        <w:t>արձանագրությանը։</w:t>
      </w:r>
      <w:r w:rsidRPr="00DE1E5A">
        <w:rPr>
          <w:rFonts w:ascii="GHEA Grapalat" w:hAnsi="GHEA Grapalat" w:cs="Sylfaen"/>
          <w:szCs w:val="24"/>
        </w:rPr>
        <w:t xml:space="preserve"> </w:t>
      </w:r>
      <w:r w:rsidRPr="00DE1E5A">
        <w:rPr>
          <w:rFonts w:ascii="GHEA Grapalat" w:hAnsi="GHEA Grapalat" w:cs="Sylfaen"/>
          <w:szCs w:val="24"/>
          <w:lang w:val="ru-RU"/>
        </w:rPr>
        <w:t>Արձանագրությունն</w:t>
      </w:r>
      <w:r w:rsidRPr="00024088">
        <w:rPr>
          <w:rFonts w:ascii="GHEA Grapalat" w:hAnsi="GHEA Grapalat" w:cs="Sylfaen"/>
          <w:szCs w:val="24"/>
        </w:rPr>
        <w:t xml:space="preserve"> </w:t>
      </w:r>
      <w:r w:rsidRPr="00DE1E5A">
        <w:rPr>
          <w:rFonts w:ascii="GHEA Grapalat" w:hAnsi="GHEA Grapalat" w:cs="Sylfaen"/>
          <w:szCs w:val="24"/>
          <w:lang w:val="ru-RU"/>
        </w:rPr>
        <w:t>ստորագրում</w:t>
      </w:r>
      <w:r w:rsidRPr="00024088">
        <w:rPr>
          <w:rFonts w:ascii="GHEA Grapalat" w:hAnsi="GHEA Grapalat" w:cs="Sylfaen"/>
          <w:szCs w:val="24"/>
        </w:rPr>
        <w:t xml:space="preserve"> </w:t>
      </w:r>
      <w:r w:rsidRPr="00DE1E5A">
        <w:rPr>
          <w:rFonts w:ascii="GHEA Grapalat" w:hAnsi="GHEA Grapalat" w:cs="Sylfaen"/>
          <w:szCs w:val="24"/>
          <w:lang w:val="ru-RU"/>
        </w:rPr>
        <w:t>են</w:t>
      </w:r>
      <w:r w:rsidRPr="00024088">
        <w:rPr>
          <w:rFonts w:ascii="GHEA Grapalat" w:hAnsi="GHEA Grapalat" w:cs="Sylfaen"/>
          <w:szCs w:val="24"/>
        </w:rPr>
        <w:t xml:space="preserve"> </w:t>
      </w:r>
      <w:r w:rsidRPr="00DE1E5A">
        <w:rPr>
          <w:rFonts w:ascii="GHEA Grapalat" w:hAnsi="GHEA Grapalat" w:cs="Sylfaen"/>
          <w:szCs w:val="24"/>
          <w:lang w:val="ru-RU"/>
        </w:rPr>
        <w:t>հանձնաժողովի</w:t>
      </w:r>
      <w:r w:rsidRPr="00024088">
        <w:rPr>
          <w:rFonts w:ascii="GHEA Grapalat" w:hAnsi="GHEA Grapalat" w:cs="Sylfaen"/>
          <w:szCs w:val="24"/>
        </w:rPr>
        <w:t xml:space="preserve"> </w:t>
      </w:r>
      <w:r w:rsidRPr="00DE1E5A">
        <w:rPr>
          <w:rFonts w:ascii="GHEA Grapalat" w:hAnsi="GHEA Grapalat" w:cs="Sylfaen"/>
          <w:szCs w:val="24"/>
          <w:lang w:val="ru-RU"/>
        </w:rPr>
        <w:t>նիստին</w:t>
      </w:r>
      <w:r w:rsidRPr="00024088">
        <w:rPr>
          <w:rFonts w:ascii="GHEA Grapalat" w:hAnsi="GHEA Grapalat" w:cs="Sylfaen"/>
          <w:szCs w:val="24"/>
        </w:rPr>
        <w:t xml:space="preserve"> </w:t>
      </w:r>
      <w:r w:rsidRPr="00DE1E5A">
        <w:rPr>
          <w:rFonts w:ascii="GHEA Grapalat" w:hAnsi="GHEA Grapalat" w:cs="Sylfaen"/>
          <w:szCs w:val="24"/>
          <w:lang w:val="ru-RU"/>
        </w:rPr>
        <w:t>ներկա</w:t>
      </w:r>
      <w:r w:rsidRPr="00024088">
        <w:rPr>
          <w:rFonts w:ascii="GHEA Grapalat" w:hAnsi="GHEA Grapalat" w:cs="Sylfaen"/>
          <w:szCs w:val="24"/>
        </w:rPr>
        <w:t xml:space="preserve"> </w:t>
      </w:r>
      <w:r w:rsidRPr="00DE1E5A">
        <w:rPr>
          <w:rFonts w:ascii="GHEA Grapalat" w:hAnsi="GHEA Grapalat" w:cs="Sylfaen"/>
          <w:szCs w:val="24"/>
          <w:lang w:val="ru-RU"/>
        </w:rPr>
        <w:t>անդամները։</w:t>
      </w:r>
    </w:p>
    <w:p w:rsidR="00024088" w:rsidRPr="00024088"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lang w:val="ru-RU"/>
        </w:rPr>
        <w:t>Հայտերի</w:t>
      </w:r>
      <w:r w:rsidRPr="00024088">
        <w:rPr>
          <w:rFonts w:ascii="GHEA Grapalat" w:hAnsi="GHEA Grapalat" w:cs="Sylfaen"/>
          <w:szCs w:val="24"/>
        </w:rPr>
        <w:t xml:space="preserve"> </w:t>
      </w:r>
      <w:r w:rsidRPr="00DE1E5A">
        <w:rPr>
          <w:rFonts w:ascii="GHEA Grapalat" w:hAnsi="GHEA Grapalat" w:cs="Sylfaen"/>
          <w:szCs w:val="24"/>
          <w:lang w:val="ru-RU"/>
        </w:rPr>
        <w:t>գնահատման</w:t>
      </w:r>
      <w:r w:rsidRPr="00024088">
        <w:rPr>
          <w:rFonts w:ascii="GHEA Grapalat" w:hAnsi="GHEA Grapalat" w:cs="Sylfaen"/>
          <w:szCs w:val="24"/>
        </w:rPr>
        <w:t xml:space="preserve"> </w:t>
      </w:r>
      <w:r w:rsidRPr="00DE1E5A">
        <w:rPr>
          <w:rFonts w:ascii="GHEA Grapalat" w:hAnsi="GHEA Grapalat" w:cs="Sylfaen"/>
          <w:szCs w:val="24"/>
          <w:lang w:val="ru-RU"/>
        </w:rPr>
        <w:t>նիստի</w:t>
      </w:r>
      <w:r w:rsidRPr="00024088">
        <w:rPr>
          <w:rFonts w:ascii="GHEA Grapalat" w:hAnsi="GHEA Grapalat" w:cs="Sylfaen"/>
          <w:szCs w:val="24"/>
        </w:rPr>
        <w:t xml:space="preserve"> </w:t>
      </w:r>
      <w:r w:rsidRPr="00DE1E5A">
        <w:rPr>
          <w:rFonts w:ascii="GHEA Grapalat" w:hAnsi="GHEA Grapalat" w:cs="Sylfaen"/>
          <w:szCs w:val="24"/>
          <w:lang w:val="ru-RU"/>
        </w:rPr>
        <w:t>ավարտին</w:t>
      </w:r>
      <w:r w:rsidRPr="00024088">
        <w:rPr>
          <w:rFonts w:ascii="GHEA Grapalat" w:hAnsi="GHEA Grapalat" w:cs="Sylfaen"/>
          <w:szCs w:val="24"/>
        </w:rPr>
        <w:t xml:space="preserve"> </w:t>
      </w:r>
      <w:r w:rsidRPr="00DE1E5A">
        <w:rPr>
          <w:rFonts w:ascii="GHEA Grapalat" w:hAnsi="GHEA Grapalat" w:cs="Sylfaen"/>
          <w:szCs w:val="24"/>
          <w:lang w:val="ru-RU"/>
        </w:rPr>
        <w:t>հաջորդող</w:t>
      </w:r>
      <w:r w:rsidRPr="00024088">
        <w:rPr>
          <w:rFonts w:ascii="GHEA Grapalat" w:hAnsi="GHEA Grapalat" w:cs="Sylfaen"/>
          <w:szCs w:val="24"/>
        </w:rPr>
        <w:t xml:space="preserve"> </w:t>
      </w:r>
      <w:r w:rsidRPr="00DE1E5A">
        <w:rPr>
          <w:rFonts w:ascii="GHEA Grapalat" w:hAnsi="GHEA Grapalat" w:cs="Sylfaen"/>
          <w:szCs w:val="24"/>
          <w:lang w:val="ru-RU"/>
        </w:rPr>
        <w:t>առաջին</w:t>
      </w:r>
      <w:r w:rsidRPr="00024088">
        <w:rPr>
          <w:rFonts w:ascii="GHEA Grapalat" w:hAnsi="GHEA Grapalat" w:cs="Sylfaen"/>
          <w:szCs w:val="24"/>
        </w:rPr>
        <w:t xml:space="preserve"> </w:t>
      </w:r>
      <w:r w:rsidRPr="00DE1E5A">
        <w:rPr>
          <w:rFonts w:ascii="GHEA Grapalat" w:hAnsi="GHEA Grapalat" w:cs="Sylfaen"/>
          <w:szCs w:val="24"/>
          <w:lang w:val="ru-RU"/>
        </w:rPr>
        <w:t>աշխատանքային</w:t>
      </w:r>
      <w:r w:rsidRPr="00024088">
        <w:rPr>
          <w:rFonts w:ascii="GHEA Grapalat" w:hAnsi="GHEA Grapalat" w:cs="Sylfaen"/>
          <w:szCs w:val="24"/>
        </w:rPr>
        <w:t xml:space="preserve"> </w:t>
      </w:r>
      <w:r w:rsidRPr="00DE1E5A">
        <w:rPr>
          <w:rFonts w:ascii="GHEA Grapalat" w:hAnsi="GHEA Grapalat" w:cs="Sylfaen"/>
          <w:szCs w:val="24"/>
          <w:lang w:val="ru-RU"/>
        </w:rPr>
        <w:t>օրը</w:t>
      </w:r>
      <w:r w:rsidRPr="00024088">
        <w:rPr>
          <w:rFonts w:ascii="GHEA Grapalat" w:hAnsi="GHEA Grapalat" w:cs="Sylfaen"/>
          <w:szCs w:val="24"/>
        </w:rPr>
        <w:t xml:space="preserve"> </w:t>
      </w:r>
      <w:r w:rsidRPr="00DE1E5A">
        <w:rPr>
          <w:rFonts w:ascii="GHEA Grapalat" w:hAnsi="GHEA Grapalat" w:cs="Sylfaen"/>
          <w:szCs w:val="24"/>
          <w:lang w:val="ru-RU"/>
        </w:rPr>
        <w:t>նիստի</w:t>
      </w:r>
      <w:r w:rsidRPr="00024088">
        <w:rPr>
          <w:rFonts w:ascii="GHEA Grapalat" w:hAnsi="GHEA Grapalat" w:cs="Sylfaen"/>
          <w:szCs w:val="24"/>
        </w:rPr>
        <w:t xml:space="preserve"> </w:t>
      </w:r>
      <w:r w:rsidRPr="00DE1E5A">
        <w:rPr>
          <w:rFonts w:ascii="GHEA Grapalat" w:hAnsi="GHEA Grapalat" w:cs="Sylfaen"/>
          <w:szCs w:val="24"/>
          <w:lang w:val="ru-RU"/>
        </w:rPr>
        <w:t>արձանագրությունը</w:t>
      </w:r>
      <w:r w:rsidRPr="00024088">
        <w:rPr>
          <w:rFonts w:ascii="GHEA Grapalat" w:hAnsi="GHEA Grapalat" w:cs="Sylfaen"/>
          <w:szCs w:val="24"/>
        </w:rPr>
        <w:t xml:space="preserve"> </w:t>
      </w:r>
      <w:r w:rsidRPr="00DE1E5A">
        <w:rPr>
          <w:rFonts w:ascii="GHEA Grapalat" w:hAnsi="GHEA Grapalat" w:cs="Sylfaen"/>
          <w:szCs w:val="24"/>
          <w:lang w:val="ru-RU"/>
        </w:rPr>
        <w:t>հրապարակվում</w:t>
      </w:r>
      <w:r w:rsidRPr="00024088">
        <w:rPr>
          <w:rFonts w:ascii="GHEA Grapalat" w:hAnsi="GHEA Grapalat" w:cs="Sylfaen"/>
          <w:szCs w:val="24"/>
        </w:rPr>
        <w:t xml:space="preserve"> </w:t>
      </w:r>
      <w:r w:rsidRPr="00DE1E5A">
        <w:rPr>
          <w:rFonts w:ascii="GHEA Grapalat" w:hAnsi="GHEA Grapalat" w:cs="Sylfaen"/>
          <w:szCs w:val="24"/>
          <w:lang w:val="ru-RU"/>
        </w:rPr>
        <w:t>է</w:t>
      </w:r>
      <w:r w:rsidRPr="00024088">
        <w:rPr>
          <w:rFonts w:ascii="GHEA Grapalat" w:hAnsi="GHEA Grapalat" w:cs="Sylfaen"/>
          <w:szCs w:val="24"/>
        </w:rPr>
        <w:t xml:space="preserve"> </w:t>
      </w:r>
      <w:r w:rsidRPr="00DE1E5A">
        <w:rPr>
          <w:rFonts w:ascii="GHEA Grapalat" w:hAnsi="GHEA Grapalat" w:cs="Sylfaen"/>
          <w:szCs w:val="24"/>
          <w:lang w:val="ru-RU"/>
        </w:rPr>
        <w:t>տեղեկագրում</w:t>
      </w:r>
      <w:r w:rsidRPr="00024088">
        <w:rPr>
          <w:rFonts w:ascii="GHEA Grapalat" w:hAnsi="GHEA Grapalat" w:cs="Sylfaen"/>
          <w:szCs w:val="24"/>
        </w:rPr>
        <w:t>:</w:t>
      </w:r>
    </w:p>
    <w:p w:rsidR="00024088" w:rsidRPr="00024088" w:rsidRDefault="00024088" w:rsidP="00024088">
      <w:pPr>
        <w:pStyle w:val="23"/>
        <w:spacing w:line="240" w:lineRule="auto"/>
        <w:ind w:firstLine="567"/>
        <w:rPr>
          <w:rFonts w:ascii="GHEA Grapalat" w:hAnsi="GHEA Grapalat" w:cs="Sylfaen"/>
          <w:szCs w:val="24"/>
        </w:rPr>
      </w:pPr>
      <w:r w:rsidRPr="00024088">
        <w:rPr>
          <w:rFonts w:ascii="GHEA Grapalat" w:hAnsi="GHEA Grapalat" w:cs="Sylfaen"/>
          <w:szCs w:val="24"/>
        </w:rPr>
        <w:t>7</w:t>
      </w:r>
      <w:r w:rsidRPr="00DE1E5A">
        <w:rPr>
          <w:rFonts w:ascii="GHEA Grapalat" w:hAnsi="GHEA Grapalat" w:cs="Sylfaen"/>
          <w:szCs w:val="24"/>
          <w:lang w:val="hy-AM"/>
        </w:rPr>
        <w:t>.2</w:t>
      </w:r>
      <w:r w:rsidRPr="00024088">
        <w:rPr>
          <w:rFonts w:ascii="GHEA Grapalat" w:hAnsi="GHEA Grapalat" w:cs="Sylfaen"/>
          <w:szCs w:val="24"/>
        </w:rPr>
        <w:t xml:space="preserve">5 </w:t>
      </w:r>
      <w:r w:rsidRPr="00DE1E5A">
        <w:rPr>
          <w:rFonts w:ascii="GHEA Grapalat" w:hAnsi="GHEA Grapalat" w:cs="Sylfaen"/>
          <w:szCs w:val="24"/>
          <w:lang w:val="ru-RU"/>
        </w:rPr>
        <w:t>Մասնակից</w:t>
      </w:r>
      <w:r w:rsidRPr="00DE1E5A">
        <w:rPr>
          <w:rFonts w:ascii="GHEA Grapalat" w:hAnsi="GHEA Grapalat" w:cs="Sylfaen"/>
          <w:szCs w:val="24"/>
          <w:lang w:val="en-US"/>
        </w:rPr>
        <w:t>ն</w:t>
      </w:r>
      <w:r w:rsidRPr="00024088">
        <w:rPr>
          <w:rFonts w:ascii="GHEA Grapalat" w:hAnsi="GHEA Grapalat" w:cs="Sylfaen"/>
          <w:szCs w:val="24"/>
        </w:rPr>
        <w:t xml:space="preserve"> </w:t>
      </w:r>
      <w:r w:rsidRPr="00DE1E5A">
        <w:rPr>
          <w:rFonts w:ascii="GHEA Grapalat" w:hAnsi="GHEA Grapalat" w:cs="Sylfaen"/>
          <w:szCs w:val="24"/>
          <w:lang w:val="ru-RU"/>
        </w:rPr>
        <w:t>իրեն</w:t>
      </w:r>
      <w:r w:rsidRPr="00024088">
        <w:rPr>
          <w:rFonts w:ascii="GHEA Grapalat" w:hAnsi="GHEA Grapalat" w:cs="Sylfaen"/>
          <w:szCs w:val="24"/>
        </w:rPr>
        <w:t xml:space="preserve"> </w:t>
      </w:r>
      <w:r w:rsidRPr="00DE1E5A">
        <w:rPr>
          <w:rFonts w:ascii="GHEA Grapalat" w:hAnsi="GHEA Grapalat" w:cs="Sylfaen"/>
          <w:szCs w:val="24"/>
          <w:lang w:val="ru-RU"/>
        </w:rPr>
        <w:t>ներկայացված</w:t>
      </w:r>
      <w:r w:rsidRPr="00024088">
        <w:rPr>
          <w:rFonts w:ascii="GHEA Grapalat" w:hAnsi="GHEA Grapalat" w:cs="Sylfaen"/>
          <w:szCs w:val="24"/>
        </w:rPr>
        <w:t xml:space="preserve"> </w:t>
      </w:r>
      <w:r w:rsidRPr="00DE1E5A">
        <w:rPr>
          <w:rFonts w:ascii="GHEA Grapalat" w:hAnsi="GHEA Grapalat" w:cs="Sylfaen"/>
          <w:szCs w:val="24"/>
          <w:lang w:val="ru-RU"/>
        </w:rPr>
        <w:t>պահանջների</w:t>
      </w:r>
      <w:r w:rsidRPr="00024088">
        <w:rPr>
          <w:rFonts w:ascii="GHEA Grapalat" w:hAnsi="GHEA Grapalat" w:cs="Sylfaen"/>
          <w:szCs w:val="24"/>
        </w:rPr>
        <w:t xml:space="preserve"> </w:t>
      </w:r>
      <w:r w:rsidRPr="00DE1E5A">
        <w:rPr>
          <w:rFonts w:ascii="GHEA Grapalat" w:hAnsi="GHEA Grapalat" w:cs="Sylfaen"/>
          <w:szCs w:val="24"/>
          <w:lang w:val="ru-RU"/>
        </w:rPr>
        <w:t>համապատասխանության</w:t>
      </w:r>
      <w:r w:rsidRPr="00024088">
        <w:rPr>
          <w:rFonts w:ascii="GHEA Grapalat" w:hAnsi="GHEA Grapalat" w:cs="Sylfaen"/>
          <w:szCs w:val="24"/>
        </w:rPr>
        <w:t xml:space="preserve"> </w:t>
      </w:r>
      <w:r w:rsidRPr="00DE1E5A">
        <w:rPr>
          <w:rFonts w:ascii="GHEA Grapalat" w:hAnsi="GHEA Grapalat" w:cs="Sylfaen"/>
          <w:szCs w:val="24"/>
          <w:lang w:val="ru-RU"/>
        </w:rPr>
        <w:t>հիմնավորման</w:t>
      </w:r>
      <w:r w:rsidRPr="00024088">
        <w:rPr>
          <w:rFonts w:ascii="GHEA Grapalat" w:hAnsi="GHEA Grapalat" w:cs="Sylfaen"/>
          <w:szCs w:val="24"/>
        </w:rPr>
        <w:t xml:space="preserve"> </w:t>
      </w:r>
      <w:r w:rsidRPr="00DE1E5A">
        <w:rPr>
          <w:rFonts w:ascii="GHEA Grapalat" w:hAnsi="GHEA Grapalat" w:cs="Sylfaen"/>
          <w:szCs w:val="24"/>
          <w:lang w:val="ru-RU"/>
        </w:rPr>
        <w:t>նպատակով</w:t>
      </w:r>
      <w:r w:rsidRPr="00024088">
        <w:rPr>
          <w:rFonts w:ascii="GHEA Grapalat" w:hAnsi="GHEA Grapalat" w:cs="Sylfaen"/>
          <w:szCs w:val="24"/>
        </w:rPr>
        <w:t xml:space="preserve"> </w:t>
      </w:r>
      <w:r w:rsidRPr="00DE1E5A">
        <w:rPr>
          <w:rFonts w:ascii="GHEA Grapalat" w:hAnsi="GHEA Grapalat" w:cs="Sylfaen"/>
          <w:szCs w:val="24"/>
          <w:lang w:val="ru-RU"/>
        </w:rPr>
        <w:t>կարող</w:t>
      </w:r>
      <w:r w:rsidRPr="00024088">
        <w:rPr>
          <w:rFonts w:ascii="GHEA Grapalat" w:hAnsi="GHEA Grapalat" w:cs="Sylfaen"/>
          <w:szCs w:val="24"/>
        </w:rPr>
        <w:t xml:space="preserve"> </w:t>
      </w:r>
      <w:r w:rsidRPr="00DE1E5A">
        <w:rPr>
          <w:rFonts w:ascii="GHEA Grapalat" w:hAnsi="GHEA Grapalat" w:cs="Sylfaen"/>
          <w:szCs w:val="24"/>
          <w:lang w:val="ru-RU"/>
        </w:rPr>
        <w:t>է</w:t>
      </w:r>
      <w:r w:rsidRPr="00024088">
        <w:rPr>
          <w:rFonts w:ascii="GHEA Grapalat" w:hAnsi="GHEA Grapalat" w:cs="Sylfaen"/>
          <w:szCs w:val="24"/>
        </w:rPr>
        <w:t xml:space="preserve"> </w:t>
      </w:r>
      <w:r w:rsidRPr="00DE1E5A">
        <w:rPr>
          <w:rFonts w:ascii="GHEA Grapalat" w:hAnsi="GHEA Grapalat" w:cs="Sylfaen"/>
          <w:szCs w:val="24"/>
          <w:lang w:val="ru-RU"/>
        </w:rPr>
        <w:t>ներկայացնել</w:t>
      </w:r>
      <w:r w:rsidRPr="00024088">
        <w:rPr>
          <w:rFonts w:ascii="GHEA Grapalat" w:hAnsi="GHEA Grapalat" w:cs="Sylfaen"/>
          <w:szCs w:val="24"/>
        </w:rPr>
        <w:t xml:space="preserve"> </w:t>
      </w:r>
      <w:r w:rsidRPr="00DE1E5A">
        <w:rPr>
          <w:rFonts w:ascii="GHEA Grapalat" w:hAnsi="GHEA Grapalat" w:cs="Sylfaen"/>
          <w:szCs w:val="24"/>
          <w:lang w:val="ru-RU"/>
        </w:rPr>
        <w:t>լրացուցիչ</w:t>
      </w:r>
      <w:r w:rsidRPr="00024088">
        <w:rPr>
          <w:rFonts w:ascii="GHEA Grapalat" w:hAnsi="GHEA Grapalat" w:cs="Sylfaen"/>
          <w:szCs w:val="24"/>
        </w:rPr>
        <w:t xml:space="preserve"> </w:t>
      </w:r>
      <w:r w:rsidRPr="00DE1E5A">
        <w:rPr>
          <w:rFonts w:ascii="GHEA Grapalat" w:hAnsi="GHEA Grapalat" w:cs="Sylfaen"/>
          <w:szCs w:val="24"/>
          <w:lang w:val="ru-RU"/>
        </w:rPr>
        <w:t>այլ</w:t>
      </w:r>
      <w:r w:rsidRPr="00024088">
        <w:rPr>
          <w:rFonts w:ascii="GHEA Grapalat" w:hAnsi="GHEA Grapalat" w:cs="Sylfaen"/>
          <w:szCs w:val="24"/>
        </w:rPr>
        <w:t xml:space="preserve"> </w:t>
      </w:r>
      <w:r w:rsidRPr="00DE1E5A">
        <w:rPr>
          <w:rFonts w:ascii="GHEA Grapalat" w:hAnsi="GHEA Grapalat" w:cs="Sylfaen"/>
          <w:szCs w:val="24"/>
          <w:lang w:val="ru-RU"/>
        </w:rPr>
        <w:t>փաստաթղթեր</w:t>
      </w:r>
      <w:r w:rsidRPr="00024088">
        <w:rPr>
          <w:rFonts w:ascii="GHEA Grapalat" w:hAnsi="GHEA Grapalat" w:cs="Sylfaen"/>
          <w:szCs w:val="24"/>
        </w:rPr>
        <w:t xml:space="preserve">, </w:t>
      </w:r>
      <w:r w:rsidRPr="00DE1E5A">
        <w:rPr>
          <w:rFonts w:ascii="GHEA Grapalat" w:hAnsi="GHEA Grapalat" w:cs="Sylfaen"/>
          <w:szCs w:val="24"/>
          <w:lang w:val="ru-RU"/>
        </w:rPr>
        <w:t>տեղեկություններ</w:t>
      </w:r>
      <w:r w:rsidRPr="00024088">
        <w:rPr>
          <w:rFonts w:ascii="GHEA Grapalat" w:hAnsi="GHEA Grapalat" w:cs="Sylfaen"/>
          <w:szCs w:val="24"/>
        </w:rPr>
        <w:t xml:space="preserve"> </w:t>
      </w:r>
      <w:r w:rsidRPr="00DE1E5A">
        <w:rPr>
          <w:rFonts w:ascii="GHEA Grapalat" w:hAnsi="GHEA Grapalat" w:cs="Sylfaen"/>
          <w:szCs w:val="24"/>
          <w:lang w:val="ru-RU"/>
        </w:rPr>
        <w:t>և</w:t>
      </w:r>
      <w:r w:rsidRPr="00024088">
        <w:rPr>
          <w:rFonts w:ascii="GHEA Grapalat" w:hAnsi="GHEA Grapalat" w:cs="Sylfaen"/>
          <w:szCs w:val="24"/>
        </w:rPr>
        <w:t xml:space="preserve"> </w:t>
      </w:r>
      <w:r w:rsidRPr="00DE1E5A">
        <w:rPr>
          <w:rFonts w:ascii="GHEA Grapalat" w:hAnsi="GHEA Grapalat" w:cs="Sylfaen"/>
          <w:szCs w:val="24"/>
          <w:lang w:val="ru-RU"/>
        </w:rPr>
        <w:t>նյութեր։</w:t>
      </w:r>
    </w:p>
    <w:p w:rsidR="00024088" w:rsidRPr="00024088"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lang w:val="en-US"/>
        </w:rPr>
        <w:t>Հ</w:t>
      </w:r>
      <w:r w:rsidRPr="00DE1E5A">
        <w:rPr>
          <w:rFonts w:ascii="GHEA Grapalat" w:hAnsi="GHEA Grapalat" w:cs="Sylfaen"/>
          <w:szCs w:val="24"/>
          <w:lang w:val="ru-RU"/>
        </w:rPr>
        <w:t>անձնաժողովը</w:t>
      </w:r>
      <w:r w:rsidRPr="00024088">
        <w:rPr>
          <w:rFonts w:ascii="GHEA Grapalat" w:hAnsi="GHEA Grapalat" w:cs="Sylfaen"/>
          <w:szCs w:val="24"/>
        </w:rPr>
        <w:t xml:space="preserve"> </w:t>
      </w:r>
      <w:r w:rsidRPr="00DE1E5A">
        <w:rPr>
          <w:rFonts w:ascii="GHEA Grapalat" w:hAnsi="GHEA Grapalat" w:cs="Sylfaen"/>
          <w:szCs w:val="24"/>
          <w:lang w:val="ru-RU"/>
        </w:rPr>
        <w:t>կարող</w:t>
      </w:r>
      <w:r w:rsidRPr="00024088">
        <w:rPr>
          <w:rFonts w:ascii="GHEA Grapalat" w:hAnsi="GHEA Grapalat" w:cs="Sylfaen"/>
          <w:szCs w:val="24"/>
        </w:rPr>
        <w:t xml:space="preserve"> </w:t>
      </w:r>
      <w:r w:rsidRPr="00DE1E5A">
        <w:rPr>
          <w:rFonts w:ascii="GHEA Grapalat" w:hAnsi="GHEA Grapalat" w:cs="Sylfaen"/>
          <w:szCs w:val="24"/>
          <w:lang w:val="ru-RU"/>
        </w:rPr>
        <w:t>է</w:t>
      </w:r>
      <w:r w:rsidRPr="00024088">
        <w:rPr>
          <w:rFonts w:ascii="GHEA Grapalat" w:hAnsi="GHEA Grapalat" w:cs="Sylfaen"/>
          <w:szCs w:val="24"/>
        </w:rPr>
        <w:t xml:space="preserve"> </w:t>
      </w:r>
      <w:r w:rsidRPr="00DE1E5A">
        <w:rPr>
          <w:rFonts w:ascii="GHEA Grapalat" w:hAnsi="GHEA Grapalat" w:cs="Sylfaen"/>
          <w:szCs w:val="24"/>
          <w:lang w:val="ru-RU"/>
        </w:rPr>
        <w:t>ստուգել</w:t>
      </w:r>
      <w:r w:rsidRPr="00024088">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024088">
        <w:rPr>
          <w:rFonts w:ascii="GHEA Grapalat" w:hAnsi="GHEA Grapalat" w:cs="Sylfaen"/>
          <w:szCs w:val="24"/>
        </w:rPr>
        <w:t xml:space="preserve"> </w:t>
      </w:r>
      <w:r w:rsidRPr="00DE1E5A">
        <w:rPr>
          <w:rFonts w:ascii="GHEA Grapalat" w:hAnsi="GHEA Grapalat" w:cs="Sylfaen"/>
          <w:szCs w:val="24"/>
          <w:lang w:val="ru-RU"/>
        </w:rPr>
        <w:t>ներկայացրած</w:t>
      </w:r>
      <w:r w:rsidRPr="00024088">
        <w:rPr>
          <w:rFonts w:ascii="GHEA Grapalat" w:hAnsi="GHEA Grapalat" w:cs="Sylfaen"/>
          <w:szCs w:val="24"/>
        </w:rPr>
        <w:t xml:space="preserve"> </w:t>
      </w:r>
      <w:r w:rsidRPr="00DE1E5A">
        <w:rPr>
          <w:rFonts w:ascii="GHEA Grapalat" w:hAnsi="GHEA Grapalat" w:cs="Sylfaen"/>
          <w:szCs w:val="24"/>
          <w:lang w:val="ru-RU"/>
        </w:rPr>
        <w:t>տվյալների</w:t>
      </w:r>
      <w:r w:rsidRPr="00024088">
        <w:rPr>
          <w:rFonts w:ascii="GHEA Grapalat" w:hAnsi="GHEA Grapalat" w:cs="Sylfaen"/>
          <w:szCs w:val="24"/>
        </w:rPr>
        <w:t xml:space="preserve"> </w:t>
      </w:r>
      <w:r w:rsidRPr="00DE1E5A">
        <w:rPr>
          <w:rFonts w:ascii="GHEA Grapalat" w:hAnsi="GHEA Grapalat" w:cs="Sylfaen"/>
          <w:szCs w:val="24"/>
          <w:lang w:val="ru-RU"/>
        </w:rPr>
        <w:t>իսկությունը</w:t>
      </w:r>
      <w:r w:rsidRPr="00024088">
        <w:rPr>
          <w:rFonts w:ascii="GHEA Grapalat" w:hAnsi="GHEA Grapalat" w:cs="Sylfaen"/>
          <w:szCs w:val="24"/>
        </w:rPr>
        <w:t xml:space="preserve">` </w:t>
      </w:r>
      <w:r w:rsidRPr="00DE1E5A">
        <w:rPr>
          <w:rFonts w:ascii="GHEA Grapalat" w:hAnsi="GHEA Grapalat" w:cs="Sylfaen"/>
          <w:szCs w:val="24"/>
          <w:lang w:val="ru-RU"/>
        </w:rPr>
        <w:t>օգտագործելով</w:t>
      </w:r>
      <w:r w:rsidRPr="00024088">
        <w:rPr>
          <w:rFonts w:ascii="GHEA Grapalat" w:hAnsi="GHEA Grapalat" w:cs="Sylfaen"/>
          <w:szCs w:val="24"/>
        </w:rPr>
        <w:t xml:space="preserve"> </w:t>
      </w:r>
      <w:r w:rsidRPr="00DE1E5A">
        <w:rPr>
          <w:rFonts w:ascii="GHEA Grapalat" w:hAnsi="GHEA Grapalat" w:cs="Sylfaen"/>
          <w:szCs w:val="24"/>
          <w:lang w:val="ru-RU"/>
        </w:rPr>
        <w:t>պաշտոնական</w:t>
      </w:r>
      <w:r w:rsidRPr="00024088">
        <w:rPr>
          <w:rFonts w:ascii="GHEA Grapalat" w:hAnsi="GHEA Grapalat" w:cs="Sylfaen"/>
          <w:szCs w:val="24"/>
        </w:rPr>
        <w:t xml:space="preserve"> </w:t>
      </w:r>
      <w:r w:rsidRPr="00DE1E5A">
        <w:rPr>
          <w:rFonts w:ascii="GHEA Grapalat" w:hAnsi="GHEA Grapalat" w:cs="Sylfaen"/>
          <w:szCs w:val="24"/>
          <w:lang w:val="ru-RU"/>
        </w:rPr>
        <w:t>աղբյուրներից</w:t>
      </w:r>
      <w:r w:rsidRPr="00024088">
        <w:rPr>
          <w:rFonts w:ascii="GHEA Grapalat" w:hAnsi="GHEA Grapalat" w:cs="Sylfaen"/>
          <w:szCs w:val="24"/>
        </w:rPr>
        <w:t xml:space="preserve"> </w:t>
      </w:r>
      <w:r w:rsidRPr="00DE1E5A">
        <w:rPr>
          <w:rFonts w:ascii="GHEA Grapalat" w:hAnsi="GHEA Grapalat" w:cs="Sylfaen"/>
          <w:szCs w:val="24"/>
          <w:lang w:val="ru-RU"/>
        </w:rPr>
        <w:t>ստացված</w:t>
      </w:r>
      <w:r w:rsidRPr="00024088">
        <w:rPr>
          <w:rFonts w:ascii="GHEA Grapalat" w:hAnsi="GHEA Grapalat" w:cs="Sylfaen"/>
          <w:szCs w:val="24"/>
        </w:rPr>
        <w:t xml:space="preserve"> </w:t>
      </w:r>
      <w:r w:rsidRPr="00DE1E5A">
        <w:rPr>
          <w:rFonts w:ascii="GHEA Grapalat" w:hAnsi="GHEA Grapalat" w:cs="Sylfaen"/>
          <w:szCs w:val="24"/>
          <w:lang w:val="ru-RU"/>
        </w:rPr>
        <w:t>տվյալներ</w:t>
      </w:r>
      <w:r w:rsidRPr="00024088">
        <w:rPr>
          <w:rFonts w:ascii="GHEA Grapalat" w:hAnsi="GHEA Grapalat" w:cs="Sylfaen"/>
          <w:szCs w:val="24"/>
        </w:rPr>
        <w:t xml:space="preserve"> </w:t>
      </w:r>
      <w:r w:rsidRPr="00DE1E5A">
        <w:rPr>
          <w:rFonts w:ascii="GHEA Grapalat" w:hAnsi="GHEA Grapalat" w:cs="Sylfaen"/>
          <w:szCs w:val="24"/>
          <w:lang w:val="ru-RU"/>
        </w:rPr>
        <w:t>կամ</w:t>
      </w:r>
      <w:r w:rsidRPr="00024088">
        <w:rPr>
          <w:rFonts w:ascii="GHEA Grapalat" w:hAnsi="GHEA Grapalat" w:cs="Sylfaen"/>
          <w:szCs w:val="24"/>
        </w:rPr>
        <w:t xml:space="preserve"> </w:t>
      </w:r>
      <w:r w:rsidRPr="00DE1E5A">
        <w:rPr>
          <w:rFonts w:ascii="GHEA Grapalat" w:hAnsi="GHEA Grapalat" w:cs="Sylfaen"/>
          <w:szCs w:val="24"/>
          <w:lang w:val="ru-RU"/>
        </w:rPr>
        <w:t>դրա</w:t>
      </w:r>
      <w:r w:rsidRPr="00024088">
        <w:rPr>
          <w:rFonts w:ascii="GHEA Grapalat" w:hAnsi="GHEA Grapalat" w:cs="Sylfaen"/>
          <w:szCs w:val="24"/>
        </w:rPr>
        <w:t xml:space="preserve"> </w:t>
      </w:r>
      <w:r w:rsidRPr="00DE1E5A">
        <w:rPr>
          <w:rFonts w:ascii="GHEA Grapalat" w:hAnsi="GHEA Grapalat" w:cs="Sylfaen"/>
          <w:szCs w:val="24"/>
          <w:lang w:val="ru-RU"/>
        </w:rPr>
        <w:t>մասին</w:t>
      </w:r>
      <w:r w:rsidRPr="00024088">
        <w:rPr>
          <w:rFonts w:ascii="GHEA Grapalat" w:hAnsi="GHEA Grapalat" w:cs="Sylfaen"/>
          <w:szCs w:val="24"/>
        </w:rPr>
        <w:t xml:space="preserve"> </w:t>
      </w:r>
      <w:r w:rsidRPr="00DE1E5A">
        <w:rPr>
          <w:rFonts w:ascii="GHEA Grapalat" w:hAnsi="GHEA Grapalat" w:cs="Sylfaen"/>
          <w:szCs w:val="24"/>
          <w:lang w:val="ru-RU"/>
        </w:rPr>
        <w:t>ստանալով</w:t>
      </w:r>
      <w:r w:rsidRPr="00024088">
        <w:rPr>
          <w:rFonts w:ascii="GHEA Grapalat" w:hAnsi="GHEA Grapalat" w:cs="Sylfaen"/>
          <w:szCs w:val="24"/>
        </w:rPr>
        <w:t xml:space="preserve"> </w:t>
      </w:r>
      <w:r w:rsidRPr="00DE1E5A">
        <w:rPr>
          <w:rFonts w:ascii="GHEA Grapalat" w:hAnsi="GHEA Grapalat" w:cs="Sylfaen"/>
          <w:szCs w:val="24"/>
          <w:lang w:val="ru-RU"/>
        </w:rPr>
        <w:t>իրավասու</w:t>
      </w:r>
      <w:r w:rsidRPr="00024088">
        <w:rPr>
          <w:rFonts w:ascii="GHEA Grapalat" w:hAnsi="GHEA Grapalat" w:cs="Sylfaen"/>
          <w:szCs w:val="24"/>
        </w:rPr>
        <w:t xml:space="preserve"> </w:t>
      </w:r>
      <w:r w:rsidRPr="00DE1E5A">
        <w:rPr>
          <w:rFonts w:ascii="GHEA Grapalat" w:hAnsi="GHEA Grapalat" w:cs="Sylfaen"/>
          <w:szCs w:val="24"/>
          <w:lang w:val="ru-RU"/>
        </w:rPr>
        <w:t>մարմինների</w:t>
      </w:r>
      <w:r w:rsidRPr="00024088">
        <w:rPr>
          <w:rFonts w:ascii="GHEA Grapalat" w:hAnsi="GHEA Grapalat" w:cs="Sylfaen"/>
          <w:szCs w:val="24"/>
        </w:rPr>
        <w:t xml:space="preserve"> </w:t>
      </w:r>
      <w:r w:rsidRPr="00DE1E5A">
        <w:rPr>
          <w:rFonts w:ascii="GHEA Grapalat" w:hAnsi="GHEA Grapalat" w:cs="Sylfaen"/>
          <w:szCs w:val="24"/>
          <w:lang w:val="ru-RU"/>
        </w:rPr>
        <w:t>գրավոր</w:t>
      </w:r>
      <w:r w:rsidRPr="00024088">
        <w:rPr>
          <w:rFonts w:ascii="GHEA Grapalat" w:hAnsi="GHEA Grapalat" w:cs="Sylfaen"/>
          <w:szCs w:val="24"/>
        </w:rPr>
        <w:t xml:space="preserve"> </w:t>
      </w:r>
      <w:r w:rsidRPr="00DE1E5A">
        <w:rPr>
          <w:rFonts w:ascii="GHEA Grapalat" w:hAnsi="GHEA Grapalat" w:cs="Sylfaen"/>
          <w:szCs w:val="24"/>
          <w:lang w:val="ru-RU"/>
        </w:rPr>
        <w:t>եզրակացությունը</w:t>
      </w:r>
      <w:r w:rsidRPr="00024088">
        <w:rPr>
          <w:rFonts w:ascii="GHEA Grapalat" w:hAnsi="GHEA Grapalat" w:cs="Sylfaen"/>
          <w:szCs w:val="24"/>
        </w:rPr>
        <w:t xml:space="preserve">: </w:t>
      </w:r>
      <w:r w:rsidRPr="00DE1E5A">
        <w:rPr>
          <w:rFonts w:ascii="GHEA Grapalat" w:hAnsi="GHEA Grapalat" w:cs="Sylfaen"/>
          <w:szCs w:val="24"/>
          <w:lang w:val="ru-RU"/>
        </w:rPr>
        <w:t>Նման</w:t>
      </w:r>
      <w:r w:rsidRPr="00024088">
        <w:rPr>
          <w:rFonts w:ascii="GHEA Grapalat" w:hAnsi="GHEA Grapalat" w:cs="Sylfaen"/>
          <w:szCs w:val="24"/>
        </w:rPr>
        <w:t xml:space="preserve"> </w:t>
      </w:r>
      <w:r w:rsidRPr="00DE1E5A">
        <w:rPr>
          <w:rFonts w:ascii="GHEA Grapalat" w:hAnsi="GHEA Grapalat" w:cs="Sylfaen"/>
          <w:szCs w:val="24"/>
          <w:lang w:val="ru-RU"/>
        </w:rPr>
        <w:t>հարցում</w:t>
      </w:r>
      <w:r w:rsidRPr="00024088">
        <w:rPr>
          <w:rFonts w:ascii="GHEA Grapalat" w:hAnsi="GHEA Grapalat" w:cs="Sylfaen"/>
          <w:szCs w:val="24"/>
        </w:rPr>
        <w:t xml:space="preserve"> </w:t>
      </w:r>
      <w:r w:rsidRPr="00DE1E5A">
        <w:rPr>
          <w:rFonts w:ascii="GHEA Grapalat" w:hAnsi="GHEA Grapalat" w:cs="Sylfaen"/>
          <w:szCs w:val="24"/>
          <w:lang w:val="ru-RU"/>
        </w:rPr>
        <w:t>ուղարկվելու</w:t>
      </w:r>
      <w:r w:rsidRPr="00024088">
        <w:rPr>
          <w:rFonts w:ascii="GHEA Grapalat" w:hAnsi="GHEA Grapalat" w:cs="Sylfaen"/>
          <w:szCs w:val="24"/>
        </w:rPr>
        <w:t xml:space="preserve"> </w:t>
      </w:r>
      <w:r w:rsidRPr="00DE1E5A">
        <w:rPr>
          <w:rFonts w:ascii="GHEA Grapalat" w:hAnsi="GHEA Grapalat" w:cs="Sylfaen"/>
          <w:szCs w:val="24"/>
          <w:lang w:val="ru-RU"/>
        </w:rPr>
        <w:t>դեպքում</w:t>
      </w:r>
      <w:r w:rsidRPr="00024088">
        <w:rPr>
          <w:rFonts w:ascii="GHEA Grapalat" w:hAnsi="GHEA Grapalat" w:cs="Sylfaen"/>
          <w:szCs w:val="24"/>
        </w:rPr>
        <w:t xml:space="preserve"> </w:t>
      </w:r>
      <w:r w:rsidRPr="00DE1E5A">
        <w:rPr>
          <w:rFonts w:ascii="GHEA Grapalat" w:hAnsi="GHEA Grapalat" w:cs="Sylfaen"/>
          <w:szCs w:val="24"/>
          <w:lang w:val="ru-RU"/>
        </w:rPr>
        <w:t>համապատասխան</w:t>
      </w:r>
      <w:r w:rsidRPr="00024088">
        <w:rPr>
          <w:rFonts w:ascii="GHEA Grapalat" w:hAnsi="GHEA Grapalat" w:cs="Sylfaen"/>
          <w:szCs w:val="24"/>
        </w:rPr>
        <w:t xml:space="preserve"> </w:t>
      </w:r>
      <w:r w:rsidRPr="00DE1E5A">
        <w:rPr>
          <w:rFonts w:ascii="GHEA Grapalat" w:hAnsi="GHEA Grapalat" w:cs="Sylfaen"/>
          <w:szCs w:val="24"/>
          <w:lang w:val="ru-RU"/>
        </w:rPr>
        <w:t>պետական</w:t>
      </w:r>
      <w:r w:rsidRPr="00024088">
        <w:rPr>
          <w:rFonts w:ascii="GHEA Grapalat" w:hAnsi="GHEA Grapalat" w:cs="Sylfaen"/>
          <w:szCs w:val="24"/>
        </w:rPr>
        <w:t xml:space="preserve"> </w:t>
      </w:r>
      <w:r w:rsidRPr="00DE1E5A">
        <w:rPr>
          <w:rFonts w:ascii="GHEA Grapalat" w:hAnsi="GHEA Grapalat" w:cs="Sylfaen"/>
          <w:szCs w:val="24"/>
          <w:lang w:val="ru-RU"/>
        </w:rPr>
        <w:t>և</w:t>
      </w:r>
      <w:r w:rsidRPr="00024088">
        <w:rPr>
          <w:rFonts w:ascii="GHEA Grapalat" w:hAnsi="GHEA Grapalat" w:cs="Sylfaen"/>
          <w:szCs w:val="24"/>
        </w:rPr>
        <w:t xml:space="preserve"> </w:t>
      </w:r>
      <w:r w:rsidRPr="00DE1E5A">
        <w:rPr>
          <w:rFonts w:ascii="GHEA Grapalat" w:hAnsi="GHEA Grapalat" w:cs="Sylfaen"/>
          <w:szCs w:val="24"/>
          <w:lang w:val="ru-RU"/>
        </w:rPr>
        <w:t>տեղական</w:t>
      </w:r>
      <w:r w:rsidRPr="00024088">
        <w:rPr>
          <w:rFonts w:ascii="GHEA Grapalat" w:hAnsi="GHEA Grapalat" w:cs="Sylfaen"/>
          <w:szCs w:val="24"/>
        </w:rPr>
        <w:t xml:space="preserve"> </w:t>
      </w:r>
      <w:r w:rsidRPr="00DE1E5A">
        <w:rPr>
          <w:rFonts w:ascii="GHEA Grapalat" w:hAnsi="GHEA Grapalat" w:cs="Sylfaen"/>
          <w:szCs w:val="24"/>
          <w:lang w:val="ru-RU"/>
        </w:rPr>
        <w:t>ինքնակառավարման</w:t>
      </w:r>
      <w:r w:rsidRPr="00024088">
        <w:rPr>
          <w:rFonts w:ascii="GHEA Grapalat" w:hAnsi="GHEA Grapalat" w:cs="Sylfaen"/>
          <w:szCs w:val="24"/>
        </w:rPr>
        <w:t xml:space="preserve"> </w:t>
      </w:r>
      <w:r w:rsidRPr="00DE1E5A">
        <w:rPr>
          <w:rFonts w:ascii="GHEA Grapalat" w:hAnsi="GHEA Grapalat" w:cs="Sylfaen"/>
          <w:szCs w:val="24"/>
          <w:lang w:val="ru-RU"/>
        </w:rPr>
        <w:t>մարմինները</w:t>
      </w:r>
      <w:r w:rsidRPr="00024088">
        <w:rPr>
          <w:rFonts w:ascii="GHEA Grapalat" w:hAnsi="GHEA Grapalat" w:cs="Sylfaen"/>
          <w:szCs w:val="24"/>
        </w:rPr>
        <w:t xml:space="preserve"> </w:t>
      </w:r>
      <w:r w:rsidRPr="00DE1E5A">
        <w:rPr>
          <w:rFonts w:ascii="GHEA Grapalat" w:hAnsi="GHEA Grapalat" w:cs="Sylfaen"/>
          <w:szCs w:val="24"/>
          <w:lang w:val="ru-RU"/>
        </w:rPr>
        <w:t>հարցումն</w:t>
      </w:r>
      <w:r w:rsidRPr="00024088">
        <w:rPr>
          <w:rFonts w:ascii="GHEA Grapalat" w:hAnsi="GHEA Grapalat" w:cs="Sylfaen"/>
          <w:szCs w:val="24"/>
        </w:rPr>
        <w:t xml:space="preserve"> </w:t>
      </w:r>
      <w:r w:rsidRPr="00DE1E5A">
        <w:rPr>
          <w:rFonts w:ascii="GHEA Grapalat" w:hAnsi="GHEA Grapalat" w:cs="Sylfaen"/>
          <w:szCs w:val="24"/>
          <w:lang w:val="ru-RU"/>
        </w:rPr>
        <w:t>ստանալու</w:t>
      </w:r>
      <w:r w:rsidRPr="00024088">
        <w:rPr>
          <w:rFonts w:ascii="GHEA Grapalat" w:hAnsi="GHEA Grapalat" w:cs="Sylfaen"/>
          <w:szCs w:val="24"/>
        </w:rPr>
        <w:t xml:space="preserve"> </w:t>
      </w:r>
      <w:r w:rsidRPr="00DE1E5A">
        <w:rPr>
          <w:rFonts w:ascii="GHEA Grapalat" w:hAnsi="GHEA Grapalat" w:cs="Sylfaen"/>
          <w:szCs w:val="24"/>
          <w:lang w:val="ru-RU"/>
        </w:rPr>
        <w:t>օրվան</w:t>
      </w:r>
      <w:r w:rsidRPr="00024088">
        <w:rPr>
          <w:rFonts w:ascii="GHEA Grapalat" w:hAnsi="GHEA Grapalat" w:cs="Sylfaen"/>
          <w:szCs w:val="24"/>
        </w:rPr>
        <w:t xml:space="preserve"> </w:t>
      </w:r>
      <w:r w:rsidRPr="00DE1E5A">
        <w:rPr>
          <w:rFonts w:ascii="GHEA Grapalat" w:hAnsi="GHEA Grapalat" w:cs="Sylfaen"/>
          <w:szCs w:val="24"/>
          <w:lang w:val="ru-RU"/>
        </w:rPr>
        <w:t>հաջորդող</w:t>
      </w:r>
      <w:r w:rsidRPr="00024088">
        <w:rPr>
          <w:rFonts w:ascii="GHEA Grapalat" w:hAnsi="GHEA Grapalat" w:cs="Sylfaen"/>
          <w:szCs w:val="24"/>
        </w:rPr>
        <w:t xml:space="preserve"> </w:t>
      </w:r>
      <w:r w:rsidRPr="00DE1E5A">
        <w:rPr>
          <w:rFonts w:ascii="GHEA Grapalat" w:hAnsi="GHEA Grapalat" w:cs="Sylfaen"/>
          <w:szCs w:val="24"/>
          <w:lang w:val="ru-RU"/>
        </w:rPr>
        <w:t>երկու</w:t>
      </w:r>
      <w:r w:rsidRPr="00024088">
        <w:rPr>
          <w:rFonts w:ascii="GHEA Grapalat" w:hAnsi="GHEA Grapalat" w:cs="Sylfaen"/>
          <w:szCs w:val="24"/>
        </w:rPr>
        <w:t xml:space="preserve"> </w:t>
      </w:r>
      <w:r w:rsidRPr="00DE1E5A">
        <w:rPr>
          <w:rFonts w:ascii="GHEA Grapalat" w:hAnsi="GHEA Grapalat" w:cs="Sylfaen"/>
          <w:szCs w:val="24"/>
          <w:lang w:val="ru-RU"/>
        </w:rPr>
        <w:t>աշխատանքային</w:t>
      </w:r>
      <w:r w:rsidRPr="00024088">
        <w:rPr>
          <w:rFonts w:ascii="GHEA Grapalat" w:hAnsi="GHEA Grapalat" w:cs="Sylfaen"/>
          <w:szCs w:val="24"/>
        </w:rPr>
        <w:t xml:space="preserve"> </w:t>
      </w:r>
      <w:r w:rsidRPr="00DE1E5A">
        <w:rPr>
          <w:rFonts w:ascii="GHEA Grapalat" w:hAnsi="GHEA Grapalat" w:cs="Sylfaen"/>
          <w:szCs w:val="24"/>
          <w:lang w:val="ru-RU"/>
        </w:rPr>
        <w:t>օրվա</w:t>
      </w:r>
      <w:r w:rsidRPr="00024088">
        <w:rPr>
          <w:rFonts w:ascii="GHEA Grapalat" w:hAnsi="GHEA Grapalat" w:cs="Sylfaen"/>
          <w:szCs w:val="24"/>
        </w:rPr>
        <w:t xml:space="preserve"> </w:t>
      </w:r>
      <w:r w:rsidRPr="00DE1E5A">
        <w:rPr>
          <w:rFonts w:ascii="GHEA Grapalat" w:hAnsi="GHEA Grapalat" w:cs="Sylfaen"/>
          <w:szCs w:val="24"/>
          <w:lang w:val="ru-RU"/>
        </w:rPr>
        <w:t>ընթացքում</w:t>
      </w:r>
      <w:r w:rsidRPr="00024088">
        <w:rPr>
          <w:rFonts w:ascii="GHEA Grapalat" w:hAnsi="GHEA Grapalat" w:cs="Sylfaen"/>
          <w:szCs w:val="24"/>
        </w:rPr>
        <w:t xml:space="preserve"> </w:t>
      </w:r>
      <w:r w:rsidRPr="00DE1E5A">
        <w:rPr>
          <w:rFonts w:ascii="GHEA Grapalat" w:hAnsi="GHEA Grapalat" w:cs="Sylfaen"/>
          <w:szCs w:val="24"/>
          <w:lang w:val="ru-RU"/>
        </w:rPr>
        <w:t>տրամադրում</w:t>
      </w:r>
      <w:r w:rsidRPr="00024088">
        <w:rPr>
          <w:rFonts w:ascii="GHEA Grapalat" w:hAnsi="GHEA Grapalat" w:cs="Sylfaen"/>
          <w:szCs w:val="24"/>
        </w:rPr>
        <w:t xml:space="preserve"> </w:t>
      </w:r>
      <w:r w:rsidRPr="00DE1E5A">
        <w:rPr>
          <w:rFonts w:ascii="GHEA Grapalat" w:hAnsi="GHEA Grapalat" w:cs="Sylfaen"/>
          <w:szCs w:val="24"/>
          <w:lang w:val="ru-RU"/>
        </w:rPr>
        <w:t>են</w:t>
      </w:r>
      <w:r w:rsidRPr="00024088">
        <w:rPr>
          <w:rFonts w:ascii="GHEA Grapalat" w:hAnsi="GHEA Grapalat" w:cs="Sylfaen"/>
          <w:szCs w:val="24"/>
        </w:rPr>
        <w:t xml:space="preserve"> </w:t>
      </w:r>
      <w:r w:rsidRPr="00DE1E5A">
        <w:rPr>
          <w:rFonts w:ascii="GHEA Grapalat" w:hAnsi="GHEA Grapalat" w:cs="Sylfaen"/>
          <w:szCs w:val="24"/>
          <w:lang w:val="ru-RU"/>
        </w:rPr>
        <w:t>գրավոր</w:t>
      </w:r>
      <w:r w:rsidRPr="00024088">
        <w:rPr>
          <w:rFonts w:ascii="GHEA Grapalat" w:hAnsi="GHEA Grapalat" w:cs="Sylfaen"/>
          <w:szCs w:val="24"/>
        </w:rPr>
        <w:t xml:space="preserve"> </w:t>
      </w:r>
      <w:r w:rsidRPr="00DE1E5A">
        <w:rPr>
          <w:rFonts w:ascii="GHEA Grapalat" w:hAnsi="GHEA Grapalat" w:cs="Sylfaen"/>
          <w:szCs w:val="24"/>
          <w:lang w:val="ru-RU"/>
        </w:rPr>
        <w:t>եզրակացություն</w:t>
      </w:r>
      <w:r w:rsidRPr="00024088">
        <w:rPr>
          <w:rFonts w:ascii="GHEA Grapalat" w:hAnsi="GHEA Grapalat" w:cs="Sylfaen"/>
          <w:szCs w:val="24"/>
        </w:rPr>
        <w:t xml:space="preserve">: </w:t>
      </w:r>
      <w:r w:rsidRPr="00DE1E5A">
        <w:rPr>
          <w:rFonts w:ascii="GHEA Grapalat" w:hAnsi="GHEA Grapalat" w:cs="Sylfaen"/>
          <w:szCs w:val="24"/>
          <w:lang w:val="ru-RU"/>
        </w:rPr>
        <w:t>Եթե</w:t>
      </w:r>
      <w:r w:rsidRPr="00024088">
        <w:rPr>
          <w:rFonts w:ascii="GHEA Grapalat" w:hAnsi="GHEA Grapalat" w:cs="Sylfaen"/>
          <w:szCs w:val="24"/>
        </w:rPr>
        <w:t xml:space="preserve"> </w:t>
      </w:r>
      <w:r w:rsidRPr="00DE1E5A">
        <w:rPr>
          <w:rFonts w:ascii="GHEA Grapalat" w:hAnsi="GHEA Grapalat" w:cs="Sylfaen"/>
          <w:szCs w:val="24"/>
          <w:lang w:val="en-US"/>
        </w:rPr>
        <w:t>մ</w:t>
      </w:r>
      <w:r w:rsidRPr="00DE1E5A">
        <w:rPr>
          <w:rFonts w:ascii="GHEA Grapalat" w:hAnsi="GHEA Grapalat" w:cs="Sylfaen"/>
          <w:szCs w:val="24"/>
          <w:lang w:val="ru-RU"/>
        </w:rPr>
        <w:t>ասնակցի</w:t>
      </w:r>
      <w:r w:rsidRPr="00024088">
        <w:rPr>
          <w:rFonts w:ascii="GHEA Grapalat" w:hAnsi="GHEA Grapalat" w:cs="Sylfaen"/>
          <w:szCs w:val="24"/>
        </w:rPr>
        <w:t xml:space="preserve"> </w:t>
      </w:r>
      <w:r w:rsidRPr="00DE1E5A">
        <w:rPr>
          <w:rFonts w:ascii="GHEA Grapalat" w:hAnsi="GHEA Grapalat" w:cs="Sylfaen"/>
          <w:szCs w:val="24"/>
          <w:lang w:val="ru-RU"/>
        </w:rPr>
        <w:t>ներկայացրած</w:t>
      </w:r>
      <w:r w:rsidRPr="00024088">
        <w:rPr>
          <w:rFonts w:ascii="GHEA Grapalat" w:hAnsi="GHEA Grapalat" w:cs="Sylfaen"/>
          <w:szCs w:val="24"/>
        </w:rPr>
        <w:t xml:space="preserve"> </w:t>
      </w:r>
      <w:r w:rsidRPr="00DE1E5A">
        <w:rPr>
          <w:rFonts w:ascii="GHEA Grapalat" w:hAnsi="GHEA Grapalat" w:cs="Sylfaen"/>
          <w:szCs w:val="24"/>
          <w:lang w:val="ru-RU"/>
        </w:rPr>
        <w:t>տվյալների</w:t>
      </w:r>
      <w:r w:rsidRPr="00024088">
        <w:rPr>
          <w:rFonts w:ascii="GHEA Grapalat" w:hAnsi="GHEA Grapalat" w:cs="Sylfaen"/>
          <w:szCs w:val="24"/>
        </w:rPr>
        <w:t xml:space="preserve"> </w:t>
      </w:r>
      <w:r w:rsidRPr="00DE1E5A">
        <w:rPr>
          <w:rFonts w:ascii="GHEA Grapalat" w:hAnsi="GHEA Grapalat" w:cs="Sylfaen"/>
          <w:szCs w:val="24"/>
          <w:lang w:val="ru-RU"/>
        </w:rPr>
        <w:t>իսկության</w:t>
      </w:r>
      <w:r w:rsidRPr="00024088">
        <w:rPr>
          <w:rFonts w:ascii="GHEA Grapalat" w:hAnsi="GHEA Grapalat" w:cs="Sylfaen"/>
          <w:szCs w:val="24"/>
        </w:rPr>
        <w:t xml:space="preserve"> </w:t>
      </w:r>
      <w:r w:rsidRPr="00DE1E5A">
        <w:rPr>
          <w:rFonts w:ascii="GHEA Grapalat" w:hAnsi="GHEA Grapalat" w:cs="Sylfaen"/>
          <w:szCs w:val="24"/>
          <w:lang w:val="ru-RU"/>
        </w:rPr>
        <w:t>ստուգման</w:t>
      </w:r>
      <w:r w:rsidRPr="00024088">
        <w:rPr>
          <w:rFonts w:ascii="GHEA Grapalat" w:hAnsi="GHEA Grapalat" w:cs="Sylfaen"/>
          <w:szCs w:val="24"/>
        </w:rPr>
        <w:t xml:space="preserve"> </w:t>
      </w:r>
      <w:r w:rsidRPr="00DE1E5A">
        <w:rPr>
          <w:rFonts w:ascii="GHEA Grapalat" w:hAnsi="GHEA Grapalat" w:cs="Sylfaen"/>
          <w:szCs w:val="24"/>
          <w:lang w:val="ru-RU"/>
        </w:rPr>
        <w:t>արդյունքում</w:t>
      </w:r>
      <w:r w:rsidRPr="00024088">
        <w:rPr>
          <w:rFonts w:ascii="GHEA Grapalat" w:hAnsi="GHEA Grapalat" w:cs="Sylfaen"/>
          <w:szCs w:val="24"/>
        </w:rPr>
        <w:t xml:space="preserve"> </w:t>
      </w:r>
      <w:r w:rsidRPr="00DE1E5A">
        <w:rPr>
          <w:rFonts w:ascii="GHEA Grapalat" w:hAnsi="GHEA Grapalat" w:cs="Sylfaen"/>
          <w:szCs w:val="24"/>
          <w:lang w:val="ru-RU"/>
        </w:rPr>
        <w:t>տվյալները</w:t>
      </w:r>
      <w:r w:rsidRPr="00024088">
        <w:rPr>
          <w:rFonts w:ascii="GHEA Grapalat" w:hAnsi="GHEA Grapalat" w:cs="Sylfaen"/>
          <w:szCs w:val="24"/>
        </w:rPr>
        <w:t xml:space="preserve"> </w:t>
      </w:r>
      <w:r w:rsidRPr="00DE1E5A">
        <w:rPr>
          <w:rFonts w:ascii="GHEA Grapalat" w:hAnsi="GHEA Grapalat" w:cs="Sylfaen"/>
          <w:szCs w:val="24"/>
          <w:lang w:val="ru-RU"/>
        </w:rPr>
        <w:t>որակվում</w:t>
      </w:r>
      <w:r w:rsidRPr="00024088">
        <w:rPr>
          <w:rFonts w:ascii="GHEA Grapalat" w:hAnsi="GHEA Grapalat" w:cs="Sylfaen"/>
          <w:szCs w:val="24"/>
        </w:rPr>
        <w:t xml:space="preserve"> </w:t>
      </w:r>
      <w:r w:rsidRPr="00DE1E5A">
        <w:rPr>
          <w:rFonts w:ascii="GHEA Grapalat" w:hAnsi="GHEA Grapalat" w:cs="Sylfaen"/>
          <w:szCs w:val="24"/>
          <w:lang w:val="ru-RU"/>
        </w:rPr>
        <w:t>են</w:t>
      </w:r>
      <w:r w:rsidRPr="00024088">
        <w:rPr>
          <w:rFonts w:ascii="GHEA Grapalat" w:hAnsi="GHEA Grapalat" w:cs="Sylfaen"/>
          <w:szCs w:val="24"/>
        </w:rPr>
        <w:t xml:space="preserve"> </w:t>
      </w:r>
      <w:r w:rsidRPr="00DE1E5A">
        <w:rPr>
          <w:rFonts w:ascii="GHEA Grapalat" w:hAnsi="GHEA Grapalat" w:cs="Sylfaen"/>
          <w:szCs w:val="24"/>
          <w:lang w:val="ru-RU"/>
        </w:rPr>
        <w:t>իրականությանը</w:t>
      </w:r>
      <w:r w:rsidRPr="00024088">
        <w:rPr>
          <w:rFonts w:ascii="GHEA Grapalat" w:hAnsi="GHEA Grapalat" w:cs="Sylfaen"/>
          <w:szCs w:val="24"/>
        </w:rPr>
        <w:t xml:space="preserve"> </w:t>
      </w:r>
      <w:r w:rsidRPr="00DE1E5A">
        <w:rPr>
          <w:rFonts w:ascii="GHEA Grapalat" w:hAnsi="GHEA Grapalat" w:cs="Sylfaen"/>
          <w:szCs w:val="24"/>
          <w:lang w:val="ru-RU"/>
        </w:rPr>
        <w:t>չհամապա</w:t>
      </w:r>
      <w:r w:rsidRPr="00024088">
        <w:rPr>
          <w:rFonts w:ascii="GHEA Grapalat" w:hAnsi="GHEA Grapalat" w:cs="Sylfaen"/>
          <w:szCs w:val="24"/>
        </w:rPr>
        <w:softHyphen/>
      </w:r>
      <w:r w:rsidRPr="00DE1E5A">
        <w:rPr>
          <w:rFonts w:ascii="GHEA Grapalat" w:hAnsi="GHEA Grapalat" w:cs="Sylfaen"/>
          <w:szCs w:val="24"/>
          <w:lang w:val="ru-RU"/>
        </w:rPr>
        <w:t>տասխանող</w:t>
      </w:r>
      <w:r w:rsidRPr="00024088">
        <w:rPr>
          <w:rFonts w:ascii="GHEA Grapalat" w:hAnsi="GHEA Grapalat" w:cs="Sylfaen"/>
          <w:szCs w:val="24"/>
        </w:rPr>
        <w:t xml:space="preserve">, </w:t>
      </w:r>
      <w:r w:rsidRPr="00DE1E5A">
        <w:rPr>
          <w:rFonts w:ascii="GHEA Grapalat" w:hAnsi="GHEA Grapalat" w:cs="Sylfaen"/>
          <w:szCs w:val="24"/>
          <w:lang w:val="ru-RU"/>
        </w:rPr>
        <w:t>ապա</w:t>
      </w:r>
      <w:r w:rsidRPr="00024088">
        <w:rPr>
          <w:rFonts w:ascii="GHEA Grapalat" w:hAnsi="GHEA Grapalat" w:cs="Sylfaen"/>
          <w:szCs w:val="24"/>
        </w:rPr>
        <w:t xml:space="preserve"> </w:t>
      </w:r>
      <w:r w:rsidRPr="00DE1E5A">
        <w:rPr>
          <w:rFonts w:ascii="GHEA Grapalat" w:hAnsi="GHEA Grapalat" w:cs="Sylfaen"/>
          <w:szCs w:val="24"/>
        </w:rPr>
        <w:t>տվյալ</w:t>
      </w:r>
      <w:r w:rsidRPr="00024088">
        <w:rPr>
          <w:rFonts w:ascii="GHEA Grapalat" w:hAnsi="GHEA Grapalat" w:cs="Sylfaen"/>
          <w:szCs w:val="24"/>
        </w:rPr>
        <w:t xml:space="preserve"> </w:t>
      </w:r>
      <w:r w:rsidRPr="00DE1E5A">
        <w:rPr>
          <w:rFonts w:ascii="GHEA Grapalat" w:hAnsi="GHEA Grapalat" w:cs="Sylfaen"/>
          <w:szCs w:val="24"/>
        </w:rPr>
        <w:t>մասնակցի</w:t>
      </w:r>
      <w:r w:rsidRPr="00024088">
        <w:rPr>
          <w:rFonts w:ascii="GHEA Grapalat" w:hAnsi="GHEA Grapalat" w:cs="Sylfaen"/>
          <w:szCs w:val="24"/>
        </w:rPr>
        <w:t xml:space="preserve"> </w:t>
      </w:r>
      <w:r w:rsidRPr="00DE1E5A">
        <w:rPr>
          <w:rFonts w:ascii="GHEA Grapalat" w:hAnsi="GHEA Grapalat" w:cs="Sylfaen"/>
          <w:szCs w:val="24"/>
        </w:rPr>
        <w:t>հայտը</w:t>
      </w:r>
      <w:r w:rsidRPr="00024088">
        <w:rPr>
          <w:rFonts w:ascii="GHEA Grapalat" w:hAnsi="GHEA Grapalat" w:cs="Sylfaen"/>
          <w:szCs w:val="24"/>
        </w:rPr>
        <w:t xml:space="preserve"> </w:t>
      </w:r>
      <w:r w:rsidRPr="00DE1E5A">
        <w:rPr>
          <w:rFonts w:ascii="GHEA Grapalat" w:hAnsi="GHEA Grapalat" w:cs="Sylfaen"/>
          <w:szCs w:val="24"/>
        </w:rPr>
        <w:t>մերժվում</w:t>
      </w:r>
      <w:r w:rsidRPr="00024088">
        <w:rPr>
          <w:rFonts w:ascii="GHEA Grapalat" w:hAnsi="GHEA Grapalat" w:cs="Sylfaen"/>
          <w:szCs w:val="24"/>
        </w:rPr>
        <w:t xml:space="preserve"> </w:t>
      </w:r>
      <w:r w:rsidRPr="00DE1E5A">
        <w:rPr>
          <w:rFonts w:ascii="GHEA Grapalat" w:hAnsi="GHEA Grapalat" w:cs="Sylfaen"/>
          <w:szCs w:val="24"/>
        </w:rPr>
        <w:t>է</w:t>
      </w:r>
      <w:r w:rsidRPr="00024088">
        <w:rPr>
          <w:rFonts w:ascii="GHEA Grapalat" w:hAnsi="GHEA Grapalat" w:cs="Sylfaen"/>
          <w:szCs w:val="24"/>
        </w:rPr>
        <w:t>:</w:t>
      </w:r>
    </w:p>
    <w:p w:rsidR="00024088" w:rsidRPr="00024088" w:rsidRDefault="00024088" w:rsidP="00024088">
      <w:pPr>
        <w:pStyle w:val="23"/>
        <w:spacing w:line="240" w:lineRule="auto"/>
        <w:ind w:firstLine="567"/>
        <w:rPr>
          <w:rFonts w:ascii="GHEA Grapalat" w:hAnsi="GHEA Grapalat" w:cs="Sylfaen"/>
          <w:szCs w:val="24"/>
        </w:rPr>
      </w:pPr>
      <w:r w:rsidRPr="00024088">
        <w:rPr>
          <w:rFonts w:ascii="GHEA Grapalat" w:hAnsi="GHEA Grapalat" w:cs="Sylfaen"/>
          <w:szCs w:val="24"/>
        </w:rPr>
        <w:lastRenderedPageBreak/>
        <w:t>7</w:t>
      </w:r>
      <w:r w:rsidRPr="00DE1E5A">
        <w:rPr>
          <w:rFonts w:ascii="GHEA Grapalat" w:hAnsi="GHEA Grapalat" w:cs="Sylfaen"/>
          <w:szCs w:val="24"/>
          <w:lang w:val="hy-AM"/>
        </w:rPr>
        <w:t>.2</w:t>
      </w:r>
      <w:r w:rsidRPr="00024088">
        <w:rPr>
          <w:rFonts w:ascii="GHEA Grapalat" w:hAnsi="GHEA Grapalat" w:cs="Sylfaen"/>
          <w:szCs w:val="24"/>
        </w:rPr>
        <w:t xml:space="preserve">6 </w:t>
      </w:r>
      <w:r w:rsidRPr="00DE1E5A">
        <w:rPr>
          <w:rFonts w:ascii="GHEA Grapalat" w:hAnsi="GHEA Grapalat" w:cs="Sylfaen"/>
          <w:szCs w:val="24"/>
          <w:lang w:val="ru-RU"/>
        </w:rPr>
        <w:t>Սույն</w:t>
      </w:r>
      <w:r w:rsidRPr="00024088">
        <w:rPr>
          <w:rFonts w:ascii="GHEA Grapalat" w:hAnsi="GHEA Grapalat" w:cs="Sylfaen"/>
          <w:szCs w:val="24"/>
        </w:rPr>
        <w:t xml:space="preserve"> </w:t>
      </w:r>
      <w:r w:rsidRPr="00DE1E5A">
        <w:rPr>
          <w:rFonts w:ascii="GHEA Grapalat" w:hAnsi="GHEA Grapalat" w:cs="Sylfaen"/>
          <w:szCs w:val="24"/>
          <w:lang w:val="ru-RU"/>
        </w:rPr>
        <w:t>հրավերի</w:t>
      </w:r>
      <w:r w:rsidRPr="00024088">
        <w:rPr>
          <w:rFonts w:ascii="GHEA Grapalat" w:hAnsi="GHEA Grapalat" w:cs="Sylfaen"/>
          <w:szCs w:val="24"/>
        </w:rPr>
        <w:t xml:space="preserve"> 1-</w:t>
      </w:r>
      <w:r w:rsidRPr="00DE1E5A">
        <w:rPr>
          <w:rFonts w:ascii="GHEA Grapalat" w:hAnsi="GHEA Grapalat" w:cs="Sylfaen"/>
          <w:szCs w:val="24"/>
          <w:lang w:val="en-US"/>
        </w:rPr>
        <w:t>ին</w:t>
      </w:r>
      <w:r w:rsidRPr="00024088">
        <w:rPr>
          <w:rFonts w:ascii="GHEA Grapalat" w:hAnsi="GHEA Grapalat" w:cs="Sylfaen"/>
          <w:szCs w:val="24"/>
        </w:rPr>
        <w:t xml:space="preserve"> </w:t>
      </w:r>
      <w:r w:rsidRPr="00DE1E5A">
        <w:rPr>
          <w:rFonts w:ascii="GHEA Grapalat" w:hAnsi="GHEA Grapalat" w:cs="Sylfaen"/>
          <w:szCs w:val="24"/>
          <w:lang w:val="en-US"/>
        </w:rPr>
        <w:t>մասի</w:t>
      </w:r>
      <w:r w:rsidRPr="00024088">
        <w:rPr>
          <w:rFonts w:ascii="GHEA Grapalat" w:hAnsi="GHEA Grapalat" w:cs="Sylfaen"/>
          <w:szCs w:val="24"/>
        </w:rPr>
        <w:t xml:space="preserve"> 7.</w:t>
      </w:r>
      <w:r w:rsidRPr="00DE1E5A">
        <w:rPr>
          <w:rFonts w:ascii="GHEA Grapalat" w:hAnsi="GHEA Grapalat" w:cs="Sylfaen"/>
          <w:szCs w:val="24"/>
          <w:lang w:val="hy-AM"/>
        </w:rPr>
        <w:t>2</w:t>
      </w:r>
      <w:r w:rsidRPr="00024088">
        <w:rPr>
          <w:rFonts w:ascii="GHEA Grapalat" w:hAnsi="GHEA Grapalat" w:cs="Sylfaen"/>
          <w:szCs w:val="24"/>
        </w:rPr>
        <w:t xml:space="preserve">5 </w:t>
      </w:r>
      <w:r w:rsidRPr="00DE1E5A">
        <w:rPr>
          <w:rFonts w:ascii="GHEA Grapalat" w:hAnsi="GHEA Grapalat" w:cs="Sylfaen"/>
          <w:szCs w:val="24"/>
          <w:lang w:val="ru-RU"/>
        </w:rPr>
        <w:t>կետի</w:t>
      </w:r>
      <w:r w:rsidRPr="00024088">
        <w:rPr>
          <w:rFonts w:ascii="GHEA Grapalat" w:hAnsi="GHEA Grapalat" w:cs="Sylfaen"/>
          <w:szCs w:val="24"/>
        </w:rPr>
        <w:t xml:space="preserve"> </w:t>
      </w:r>
      <w:r w:rsidRPr="00DE1E5A">
        <w:rPr>
          <w:rFonts w:ascii="GHEA Grapalat" w:hAnsi="GHEA Grapalat" w:cs="Sylfaen"/>
          <w:szCs w:val="24"/>
          <w:lang w:val="ru-RU"/>
        </w:rPr>
        <w:t>կիրառման</w:t>
      </w:r>
      <w:r w:rsidRPr="00024088">
        <w:rPr>
          <w:rFonts w:ascii="GHEA Grapalat" w:hAnsi="GHEA Grapalat" w:cs="Sylfaen"/>
          <w:szCs w:val="24"/>
        </w:rPr>
        <w:t xml:space="preserve"> </w:t>
      </w:r>
      <w:r w:rsidRPr="00DE1E5A">
        <w:rPr>
          <w:rFonts w:ascii="GHEA Grapalat" w:hAnsi="GHEA Grapalat" w:cs="Sylfaen"/>
          <w:szCs w:val="24"/>
          <w:lang w:val="ru-RU"/>
        </w:rPr>
        <w:t>նպատակով</w:t>
      </w:r>
      <w:r w:rsidRPr="00024088">
        <w:rPr>
          <w:rFonts w:ascii="GHEA Grapalat" w:hAnsi="GHEA Grapalat" w:cs="Sylfaen"/>
          <w:szCs w:val="24"/>
        </w:rPr>
        <w:t xml:space="preserve"> </w:t>
      </w:r>
      <w:r w:rsidRPr="00DE1E5A">
        <w:rPr>
          <w:rFonts w:ascii="GHEA Grapalat" w:hAnsi="GHEA Grapalat" w:cs="Sylfaen"/>
          <w:szCs w:val="24"/>
          <w:lang w:val="ru-RU"/>
        </w:rPr>
        <w:t>հրավիրվում</w:t>
      </w:r>
      <w:r w:rsidRPr="00024088">
        <w:rPr>
          <w:rFonts w:ascii="GHEA Grapalat" w:hAnsi="GHEA Grapalat" w:cs="Sylfaen"/>
          <w:szCs w:val="24"/>
        </w:rPr>
        <w:t xml:space="preserve"> </w:t>
      </w:r>
      <w:r w:rsidRPr="00DE1E5A">
        <w:rPr>
          <w:rFonts w:ascii="GHEA Grapalat" w:hAnsi="GHEA Grapalat" w:cs="Sylfaen"/>
          <w:szCs w:val="24"/>
          <w:lang w:val="ru-RU"/>
        </w:rPr>
        <w:t>է</w:t>
      </w:r>
      <w:r w:rsidRPr="00024088">
        <w:rPr>
          <w:rFonts w:ascii="GHEA Grapalat" w:hAnsi="GHEA Grapalat" w:cs="Sylfaen"/>
          <w:szCs w:val="24"/>
        </w:rPr>
        <w:t xml:space="preserve"> </w:t>
      </w:r>
      <w:r w:rsidRPr="00DE1E5A">
        <w:rPr>
          <w:rFonts w:ascii="GHEA Grapalat" w:hAnsi="GHEA Grapalat" w:cs="Sylfaen"/>
          <w:szCs w:val="24"/>
          <w:lang w:val="ru-RU"/>
        </w:rPr>
        <w:t>հանձնաժողովի</w:t>
      </w:r>
      <w:r w:rsidRPr="00024088">
        <w:rPr>
          <w:rFonts w:ascii="GHEA Grapalat" w:hAnsi="GHEA Grapalat" w:cs="Sylfaen"/>
          <w:szCs w:val="24"/>
        </w:rPr>
        <w:t xml:space="preserve"> </w:t>
      </w:r>
      <w:r w:rsidRPr="00DE1E5A">
        <w:rPr>
          <w:rFonts w:ascii="GHEA Grapalat" w:hAnsi="GHEA Grapalat" w:cs="Sylfaen"/>
          <w:szCs w:val="24"/>
          <w:lang w:val="ru-RU"/>
        </w:rPr>
        <w:t>արտահերթ</w:t>
      </w:r>
      <w:r w:rsidRPr="00024088">
        <w:rPr>
          <w:rFonts w:ascii="GHEA Grapalat" w:hAnsi="GHEA Grapalat" w:cs="Sylfaen"/>
          <w:szCs w:val="24"/>
        </w:rPr>
        <w:t xml:space="preserve"> </w:t>
      </w:r>
      <w:r w:rsidRPr="00DE1E5A">
        <w:rPr>
          <w:rFonts w:ascii="GHEA Grapalat" w:hAnsi="GHEA Grapalat" w:cs="Sylfaen"/>
          <w:szCs w:val="24"/>
          <w:lang w:val="ru-RU"/>
        </w:rPr>
        <w:t>նիստ։</w:t>
      </w:r>
    </w:p>
    <w:p w:rsidR="00024088" w:rsidRPr="00DE1E5A" w:rsidRDefault="00024088" w:rsidP="00024088">
      <w:pPr>
        <w:pStyle w:val="norm"/>
        <w:spacing w:line="240" w:lineRule="auto"/>
        <w:ind w:firstLine="567"/>
        <w:rPr>
          <w:rFonts w:ascii="GHEA Grapalat" w:hAnsi="GHEA Grapalat" w:cs="Tahoma"/>
          <w:sz w:val="20"/>
          <w:lang w:val="hy-AM"/>
        </w:rPr>
      </w:pPr>
      <w:r w:rsidRPr="00DE1E5A">
        <w:rPr>
          <w:rFonts w:ascii="GHEA Grapalat" w:hAnsi="GHEA Grapalat"/>
          <w:spacing w:val="-6"/>
          <w:sz w:val="20"/>
          <w:lang w:val="hy-AM"/>
        </w:rPr>
        <w:t>7.2</w:t>
      </w:r>
      <w:r w:rsidRPr="00024088">
        <w:rPr>
          <w:rFonts w:ascii="GHEA Grapalat" w:hAnsi="GHEA Grapalat"/>
          <w:spacing w:val="-6"/>
          <w:sz w:val="20"/>
          <w:lang w:val="af-ZA"/>
        </w:rPr>
        <w:t>7</w:t>
      </w:r>
      <w:r w:rsidRPr="00DE1E5A">
        <w:rPr>
          <w:rFonts w:ascii="GHEA Grapalat" w:hAnsi="GHEA Grapalat"/>
          <w:spacing w:val="-6"/>
          <w:sz w:val="20"/>
          <w:lang w:val="hy-AM"/>
        </w:rPr>
        <w:t xml:space="preserve"> </w:t>
      </w:r>
      <w:r w:rsidRPr="00DE1E5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E1E5A">
        <w:rPr>
          <w:rFonts w:ascii="GHEA Grapalat" w:hAnsi="GHEA Grapalat" w:cs="Sylfaen"/>
          <w:lang w:val="hy-AM"/>
        </w:rPr>
        <w:t xml:space="preserve"> </w:t>
      </w:r>
      <w:r w:rsidRPr="00DE1E5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24088" w:rsidRPr="00DE1E5A" w:rsidRDefault="00024088" w:rsidP="00024088">
      <w:pPr>
        <w:pStyle w:val="23"/>
        <w:spacing w:line="240" w:lineRule="auto"/>
        <w:ind w:firstLine="567"/>
        <w:rPr>
          <w:rFonts w:ascii="GHEA Grapalat" w:hAnsi="GHEA Grapalat" w:cs="Sylfaen"/>
          <w:szCs w:val="24"/>
        </w:rPr>
      </w:pPr>
      <w:r w:rsidRPr="00DE1E5A">
        <w:rPr>
          <w:rFonts w:ascii="GHEA Grapalat" w:hAnsi="GHEA Grapalat" w:cs="Sylfaen"/>
          <w:szCs w:val="24"/>
          <w:lang w:val="hy-AM"/>
        </w:rPr>
        <w:t>7.</w:t>
      </w:r>
      <w:r w:rsidRPr="002152AB">
        <w:rPr>
          <w:rFonts w:ascii="GHEA Grapalat" w:hAnsi="GHEA Grapalat" w:cs="Sylfaen"/>
          <w:szCs w:val="24"/>
          <w:lang w:val="hy-AM"/>
        </w:rPr>
        <w:t>28</w:t>
      </w:r>
      <w:r w:rsidRPr="00DE1E5A">
        <w:rPr>
          <w:rFonts w:ascii="GHEA Grapalat" w:hAnsi="GHEA Grapalat" w:cs="Sylfaen"/>
          <w:szCs w:val="24"/>
        </w:rPr>
        <w:t xml:space="preserve"> </w:t>
      </w:r>
      <w:r w:rsidRPr="00DE1E5A">
        <w:rPr>
          <w:rFonts w:ascii="GHEA Grapalat" w:hAnsi="GHEA Grapalat" w:cs="Sylfaen"/>
          <w:szCs w:val="24"/>
          <w:lang w:val="hy-AM"/>
        </w:rPr>
        <w:t>Անգործության</w:t>
      </w:r>
      <w:r w:rsidRPr="00DE1E5A">
        <w:rPr>
          <w:rFonts w:ascii="GHEA Grapalat" w:hAnsi="GHEA Grapalat" w:cs="Sylfaen"/>
          <w:szCs w:val="24"/>
        </w:rPr>
        <w:t xml:space="preserve"> </w:t>
      </w:r>
      <w:r w:rsidRPr="00DE1E5A">
        <w:rPr>
          <w:rFonts w:ascii="GHEA Grapalat" w:hAnsi="GHEA Grapalat" w:cs="Sylfaen"/>
          <w:szCs w:val="24"/>
          <w:lang w:val="hy-AM"/>
        </w:rPr>
        <w:t>ժամկետը</w:t>
      </w:r>
      <w:r w:rsidRPr="00DE1E5A">
        <w:rPr>
          <w:rFonts w:ascii="GHEA Grapalat" w:hAnsi="GHEA Grapalat" w:cs="Sylfaen"/>
          <w:szCs w:val="24"/>
        </w:rPr>
        <w:t xml:space="preserve"> </w:t>
      </w:r>
      <w:r w:rsidRPr="00DE1E5A">
        <w:rPr>
          <w:rFonts w:ascii="GHEA Grapalat" w:hAnsi="GHEA Grapalat" w:cs="Sylfaen"/>
          <w:szCs w:val="24"/>
          <w:lang w:val="hy-AM"/>
        </w:rPr>
        <w:t>պայմանագիր</w:t>
      </w:r>
      <w:r w:rsidRPr="00DE1E5A">
        <w:rPr>
          <w:rFonts w:ascii="GHEA Grapalat" w:hAnsi="GHEA Grapalat" w:cs="Sylfaen"/>
          <w:szCs w:val="24"/>
        </w:rPr>
        <w:t xml:space="preserve"> </w:t>
      </w:r>
      <w:r w:rsidRPr="00DE1E5A">
        <w:rPr>
          <w:rFonts w:ascii="GHEA Grapalat" w:hAnsi="GHEA Grapalat" w:cs="Sylfaen"/>
          <w:szCs w:val="24"/>
          <w:lang w:val="hy-AM"/>
        </w:rPr>
        <w:t>կնքելու</w:t>
      </w:r>
      <w:r w:rsidRPr="00DE1E5A">
        <w:rPr>
          <w:rFonts w:ascii="GHEA Grapalat" w:hAnsi="GHEA Grapalat" w:cs="Sylfaen"/>
          <w:szCs w:val="24"/>
        </w:rPr>
        <w:t xml:space="preserve"> </w:t>
      </w:r>
      <w:r w:rsidRPr="00DE1E5A">
        <w:rPr>
          <w:rFonts w:ascii="GHEA Grapalat" w:hAnsi="GHEA Grapalat" w:cs="Sylfaen"/>
          <w:szCs w:val="24"/>
          <w:lang w:val="hy-AM"/>
        </w:rPr>
        <w:t>մասին</w:t>
      </w:r>
      <w:r w:rsidRPr="00DE1E5A">
        <w:rPr>
          <w:rFonts w:ascii="GHEA Grapalat" w:hAnsi="GHEA Grapalat" w:cs="Sylfaen"/>
          <w:szCs w:val="24"/>
        </w:rPr>
        <w:t xml:space="preserve"> </w:t>
      </w:r>
      <w:r w:rsidRPr="00DE1E5A">
        <w:rPr>
          <w:rFonts w:ascii="GHEA Grapalat" w:hAnsi="GHEA Grapalat" w:cs="Sylfaen"/>
          <w:szCs w:val="24"/>
          <w:lang w:val="hy-AM"/>
        </w:rPr>
        <w:t>որոշման</w:t>
      </w:r>
      <w:r w:rsidRPr="00DE1E5A">
        <w:rPr>
          <w:rFonts w:ascii="GHEA Grapalat" w:hAnsi="GHEA Grapalat" w:cs="Sylfaen"/>
          <w:szCs w:val="24"/>
        </w:rPr>
        <w:t xml:space="preserve"> </w:t>
      </w:r>
      <w:r w:rsidRPr="00DE1E5A">
        <w:rPr>
          <w:rFonts w:ascii="GHEA Grapalat" w:hAnsi="GHEA Grapalat" w:cs="Sylfaen"/>
          <w:szCs w:val="24"/>
          <w:lang w:val="hy-AM"/>
        </w:rPr>
        <w:t>հայտարարության</w:t>
      </w:r>
      <w:r w:rsidRPr="00DE1E5A">
        <w:rPr>
          <w:rFonts w:ascii="GHEA Grapalat" w:hAnsi="GHEA Grapalat" w:cs="Sylfaen"/>
          <w:szCs w:val="24"/>
        </w:rPr>
        <w:t xml:space="preserve"> </w:t>
      </w:r>
      <w:r w:rsidRPr="00DE1E5A">
        <w:rPr>
          <w:rFonts w:ascii="GHEA Grapalat" w:hAnsi="GHEA Grapalat" w:cs="Sylfaen"/>
          <w:szCs w:val="24"/>
          <w:lang w:val="hy-AM"/>
        </w:rPr>
        <w:t>հրապարակման</w:t>
      </w:r>
      <w:r w:rsidRPr="00DE1E5A">
        <w:rPr>
          <w:rFonts w:ascii="GHEA Grapalat" w:hAnsi="GHEA Grapalat" w:cs="Sylfaen"/>
          <w:szCs w:val="24"/>
        </w:rPr>
        <w:t xml:space="preserve"> </w:t>
      </w:r>
      <w:r w:rsidRPr="00DE1E5A">
        <w:rPr>
          <w:rFonts w:ascii="GHEA Grapalat" w:hAnsi="GHEA Grapalat" w:cs="Sylfaen"/>
          <w:szCs w:val="24"/>
          <w:lang w:val="hy-AM"/>
        </w:rPr>
        <w:t>օրվան</w:t>
      </w:r>
      <w:r w:rsidRPr="00DE1E5A">
        <w:rPr>
          <w:rFonts w:ascii="GHEA Grapalat" w:hAnsi="GHEA Grapalat" w:cs="Sylfaen"/>
          <w:szCs w:val="24"/>
        </w:rPr>
        <w:t xml:space="preserve"> </w:t>
      </w:r>
      <w:r w:rsidRPr="00DE1E5A">
        <w:rPr>
          <w:rFonts w:ascii="GHEA Grapalat" w:hAnsi="GHEA Grapalat" w:cs="Sylfaen"/>
          <w:szCs w:val="24"/>
          <w:lang w:val="hy-AM"/>
        </w:rPr>
        <w:t>հաջորդող</w:t>
      </w:r>
      <w:r w:rsidRPr="00DE1E5A">
        <w:rPr>
          <w:rFonts w:ascii="GHEA Grapalat" w:hAnsi="GHEA Grapalat" w:cs="Sylfaen"/>
          <w:szCs w:val="24"/>
        </w:rPr>
        <w:t xml:space="preserve"> </w:t>
      </w:r>
      <w:r w:rsidRPr="00DE1E5A">
        <w:rPr>
          <w:rFonts w:ascii="GHEA Grapalat" w:hAnsi="GHEA Grapalat" w:cs="Sylfaen"/>
          <w:szCs w:val="24"/>
          <w:lang w:val="hy-AM"/>
        </w:rPr>
        <w:t>օրվա</w:t>
      </w:r>
      <w:r w:rsidRPr="00DE1E5A">
        <w:rPr>
          <w:rFonts w:ascii="GHEA Grapalat" w:hAnsi="GHEA Grapalat" w:cs="Sylfaen"/>
          <w:szCs w:val="24"/>
        </w:rPr>
        <w:t xml:space="preserve"> </w:t>
      </w:r>
      <w:r w:rsidRPr="00DE1E5A">
        <w:rPr>
          <w:rFonts w:ascii="GHEA Grapalat" w:hAnsi="GHEA Grapalat" w:cs="Sylfaen"/>
          <w:szCs w:val="24"/>
          <w:lang w:val="hy-AM"/>
        </w:rPr>
        <w:t>և</w:t>
      </w:r>
      <w:r w:rsidRPr="00DE1E5A">
        <w:rPr>
          <w:rFonts w:ascii="GHEA Grapalat" w:hAnsi="GHEA Grapalat" w:cs="Sylfaen"/>
          <w:szCs w:val="24"/>
        </w:rPr>
        <w:t xml:space="preserve"> պ</w:t>
      </w:r>
      <w:r w:rsidRPr="00DE1E5A">
        <w:rPr>
          <w:rFonts w:ascii="GHEA Grapalat" w:hAnsi="GHEA Grapalat" w:cs="Sylfaen"/>
          <w:szCs w:val="24"/>
          <w:lang w:val="hy-AM"/>
        </w:rPr>
        <w:t>ատվիրատուի</w:t>
      </w:r>
      <w:r w:rsidRPr="00DE1E5A">
        <w:rPr>
          <w:rFonts w:ascii="GHEA Grapalat" w:hAnsi="GHEA Grapalat" w:cs="Sylfaen"/>
          <w:szCs w:val="24"/>
        </w:rPr>
        <w:t xml:space="preserve"> </w:t>
      </w:r>
      <w:r w:rsidRPr="00DE1E5A">
        <w:rPr>
          <w:rFonts w:ascii="GHEA Grapalat" w:hAnsi="GHEA Grapalat" w:cs="Sylfaen"/>
          <w:szCs w:val="24"/>
          <w:lang w:val="hy-AM"/>
        </w:rPr>
        <w:t>կողմից</w:t>
      </w:r>
      <w:r w:rsidRPr="00DE1E5A">
        <w:rPr>
          <w:rFonts w:ascii="GHEA Grapalat" w:hAnsi="GHEA Grapalat" w:cs="Sylfaen"/>
          <w:szCs w:val="24"/>
        </w:rPr>
        <w:t xml:space="preserve"> </w:t>
      </w:r>
      <w:r w:rsidRPr="00DE1E5A">
        <w:rPr>
          <w:rFonts w:ascii="GHEA Grapalat" w:hAnsi="GHEA Grapalat" w:cs="Sylfaen"/>
          <w:szCs w:val="24"/>
          <w:lang w:val="hy-AM"/>
        </w:rPr>
        <w:t>պայմանագիրը</w:t>
      </w:r>
      <w:r w:rsidRPr="00DE1E5A">
        <w:rPr>
          <w:rFonts w:ascii="GHEA Grapalat" w:hAnsi="GHEA Grapalat" w:cs="Sylfaen"/>
          <w:szCs w:val="24"/>
        </w:rPr>
        <w:t xml:space="preserve"> </w:t>
      </w:r>
      <w:r w:rsidRPr="00DE1E5A">
        <w:rPr>
          <w:rFonts w:ascii="GHEA Grapalat" w:hAnsi="GHEA Grapalat" w:cs="Sylfaen"/>
          <w:szCs w:val="24"/>
          <w:lang w:val="hy-AM"/>
        </w:rPr>
        <w:t>կնքելու</w:t>
      </w:r>
      <w:r w:rsidRPr="00DE1E5A">
        <w:rPr>
          <w:rFonts w:ascii="GHEA Grapalat" w:hAnsi="GHEA Grapalat" w:cs="Sylfaen"/>
          <w:szCs w:val="24"/>
        </w:rPr>
        <w:t xml:space="preserve"> </w:t>
      </w:r>
      <w:r w:rsidRPr="00DE1E5A">
        <w:rPr>
          <w:rFonts w:ascii="GHEA Grapalat" w:hAnsi="GHEA Grapalat" w:cs="Sylfaen"/>
          <w:szCs w:val="24"/>
          <w:lang w:val="hy-AM"/>
        </w:rPr>
        <w:t>իրավասության</w:t>
      </w:r>
      <w:r w:rsidRPr="00DE1E5A">
        <w:rPr>
          <w:rFonts w:ascii="GHEA Grapalat" w:hAnsi="GHEA Grapalat" w:cs="Sylfaen"/>
          <w:szCs w:val="24"/>
        </w:rPr>
        <w:t xml:space="preserve"> </w:t>
      </w:r>
      <w:r w:rsidRPr="00DE1E5A">
        <w:rPr>
          <w:rFonts w:ascii="GHEA Grapalat" w:hAnsi="GHEA Grapalat" w:cs="Sylfaen"/>
          <w:szCs w:val="24"/>
          <w:lang w:val="hy-AM"/>
        </w:rPr>
        <w:t>առաջացման</w:t>
      </w:r>
      <w:r w:rsidRPr="00DE1E5A">
        <w:rPr>
          <w:rFonts w:ascii="GHEA Grapalat" w:hAnsi="GHEA Grapalat" w:cs="Sylfaen"/>
          <w:szCs w:val="24"/>
        </w:rPr>
        <w:t xml:space="preserve"> </w:t>
      </w:r>
      <w:r w:rsidRPr="00DE1E5A">
        <w:rPr>
          <w:rFonts w:ascii="GHEA Grapalat" w:hAnsi="GHEA Grapalat" w:cs="Sylfaen"/>
          <w:szCs w:val="24"/>
          <w:lang w:val="hy-AM"/>
        </w:rPr>
        <w:t>օրվա</w:t>
      </w:r>
      <w:r w:rsidRPr="00DE1E5A">
        <w:rPr>
          <w:rFonts w:ascii="GHEA Grapalat" w:hAnsi="GHEA Grapalat" w:cs="Sylfaen"/>
          <w:szCs w:val="24"/>
        </w:rPr>
        <w:t xml:space="preserve"> </w:t>
      </w:r>
      <w:r w:rsidRPr="00DE1E5A">
        <w:rPr>
          <w:rFonts w:ascii="GHEA Grapalat" w:hAnsi="GHEA Grapalat" w:cs="Sylfaen"/>
          <w:szCs w:val="24"/>
          <w:lang w:val="hy-AM"/>
        </w:rPr>
        <w:t>միջև</w:t>
      </w:r>
      <w:r w:rsidRPr="00DE1E5A">
        <w:rPr>
          <w:rFonts w:ascii="GHEA Grapalat" w:hAnsi="GHEA Grapalat" w:cs="Sylfaen"/>
          <w:szCs w:val="24"/>
        </w:rPr>
        <w:t xml:space="preserve"> </w:t>
      </w:r>
      <w:r w:rsidRPr="00DE1E5A">
        <w:rPr>
          <w:rFonts w:ascii="GHEA Grapalat" w:hAnsi="GHEA Grapalat" w:cs="Sylfaen"/>
          <w:szCs w:val="24"/>
          <w:lang w:val="hy-AM"/>
        </w:rPr>
        <w:t>ընկած</w:t>
      </w:r>
      <w:r w:rsidRPr="00DE1E5A">
        <w:rPr>
          <w:rFonts w:ascii="GHEA Grapalat" w:hAnsi="GHEA Grapalat" w:cs="Sylfaen"/>
          <w:szCs w:val="24"/>
        </w:rPr>
        <w:t xml:space="preserve"> </w:t>
      </w:r>
      <w:r w:rsidRPr="00DE1E5A">
        <w:rPr>
          <w:rFonts w:ascii="GHEA Grapalat" w:hAnsi="GHEA Grapalat" w:cs="Sylfaen"/>
          <w:szCs w:val="24"/>
          <w:lang w:val="hy-AM"/>
        </w:rPr>
        <w:t>ժամանակահատվածն</w:t>
      </w:r>
      <w:r w:rsidRPr="00DE1E5A">
        <w:rPr>
          <w:rFonts w:ascii="GHEA Grapalat" w:hAnsi="GHEA Grapalat" w:cs="Sylfaen"/>
          <w:szCs w:val="24"/>
        </w:rPr>
        <w:t xml:space="preserve"> </w:t>
      </w:r>
      <w:r w:rsidRPr="00DE1E5A">
        <w:rPr>
          <w:rFonts w:ascii="GHEA Grapalat" w:hAnsi="GHEA Grapalat" w:cs="Sylfaen"/>
          <w:szCs w:val="24"/>
          <w:lang w:val="hy-AM"/>
        </w:rPr>
        <w:t>է։</w:t>
      </w:r>
    </w:p>
    <w:p w:rsidR="00024088" w:rsidRPr="00DE1E5A" w:rsidRDefault="00024088" w:rsidP="00024088">
      <w:pPr>
        <w:pStyle w:val="23"/>
        <w:spacing w:line="240" w:lineRule="auto"/>
        <w:ind w:firstLine="567"/>
        <w:rPr>
          <w:rFonts w:ascii="GHEA Grapalat" w:hAnsi="GHEA Grapalat"/>
          <w:i/>
          <w:lang w:val="es-ES"/>
        </w:rPr>
      </w:pPr>
      <w:r w:rsidRPr="00DE1E5A">
        <w:rPr>
          <w:rFonts w:ascii="GHEA Grapalat" w:hAnsi="GHEA Grapalat" w:cs="Sylfaen"/>
          <w:lang w:val="es-ES"/>
        </w:rPr>
        <w:t>Անգործության</w:t>
      </w:r>
      <w:r w:rsidRPr="00DE1E5A">
        <w:rPr>
          <w:rFonts w:ascii="GHEA Grapalat" w:hAnsi="GHEA Grapalat" w:cs="Arial"/>
          <w:lang w:val="es-ES"/>
        </w:rPr>
        <w:t xml:space="preserve"> </w:t>
      </w:r>
      <w:r w:rsidRPr="00DE1E5A">
        <w:rPr>
          <w:rFonts w:ascii="GHEA Grapalat" w:hAnsi="GHEA Grapalat" w:cs="Sylfaen"/>
          <w:lang w:val="es-ES"/>
        </w:rPr>
        <w:t>ժամկետը</w:t>
      </w:r>
      <w:r w:rsidRPr="00DE1E5A">
        <w:rPr>
          <w:rFonts w:ascii="GHEA Grapalat" w:hAnsi="GHEA Grapalat" w:cs="Arial"/>
          <w:lang w:val="es-ES"/>
        </w:rPr>
        <w:t xml:space="preserve"> </w:t>
      </w:r>
      <w:r w:rsidRPr="00DE1E5A">
        <w:rPr>
          <w:rFonts w:ascii="GHEA Grapalat" w:hAnsi="GHEA Grapalat" w:cs="Sylfaen"/>
          <w:lang w:val="es-ES"/>
        </w:rPr>
        <w:t>սույն</w:t>
      </w:r>
      <w:r w:rsidRPr="00DE1E5A">
        <w:rPr>
          <w:rFonts w:ascii="GHEA Grapalat" w:hAnsi="GHEA Grapalat" w:cs="Arial"/>
          <w:lang w:val="es-ES"/>
        </w:rPr>
        <w:t xml:space="preserve"> </w:t>
      </w:r>
      <w:r w:rsidRPr="00DE1E5A">
        <w:rPr>
          <w:rFonts w:ascii="GHEA Grapalat" w:hAnsi="GHEA Grapalat" w:cs="Sylfaen"/>
          <w:lang w:val="es-ES"/>
        </w:rPr>
        <w:t>ընթացակարգի</w:t>
      </w:r>
      <w:r w:rsidRPr="00DE1E5A">
        <w:rPr>
          <w:rFonts w:ascii="GHEA Grapalat" w:hAnsi="GHEA Grapalat" w:cs="Arial"/>
          <w:lang w:val="es-ES"/>
        </w:rPr>
        <w:t xml:space="preserve"> </w:t>
      </w:r>
      <w:r w:rsidRPr="00DE1E5A">
        <w:rPr>
          <w:rFonts w:ascii="GHEA Grapalat" w:hAnsi="GHEA Grapalat" w:cs="Sylfaen"/>
          <w:lang w:val="es-ES"/>
        </w:rPr>
        <w:t xml:space="preserve">դեպքում </w:t>
      </w:r>
      <w:r w:rsidR="00B50893" w:rsidRPr="00B50893">
        <w:rPr>
          <w:rFonts w:ascii="GHEA Grapalat" w:hAnsi="GHEA Grapalat" w:cs="Sylfaen"/>
          <w:highlight w:val="yellow"/>
          <w:lang w:val="es-ES"/>
        </w:rPr>
        <w:t>5</w:t>
      </w:r>
      <w:r w:rsidRPr="00B50893">
        <w:rPr>
          <w:rFonts w:ascii="GHEA Grapalat" w:hAnsi="GHEA Grapalat" w:cs="Sylfaen"/>
          <w:lang w:val="es-ES"/>
        </w:rPr>
        <w:t xml:space="preserve"> </w:t>
      </w:r>
      <w:r w:rsidRPr="00DE1E5A">
        <w:rPr>
          <w:rFonts w:ascii="GHEA Grapalat" w:hAnsi="GHEA Grapalat" w:cs="Sylfaen"/>
          <w:lang w:val="es-ES"/>
        </w:rPr>
        <w:t>օրացուցային</w:t>
      </w:r>
      <w:r w:rsidRPr="00DE1E5A">
        <w:rPr>
          <w:rFonts w:ascii="GHEA Grapalat" w:hAnsi="GHEA Grapalat" w:cs="Arial"/>
          <w:lang w:val="es-ES"/>
        </w:rPr>
        <w:t xml:space="preserve"> </w:t>
      </w:r>
      <w:r w:rsidRPr="00DE1E5A">
        <w:rPr>
          <w:rFonts w:ascii="GHEA Grapalat" w:hAnsi="GHEA Grapalat" w:cs="Sylfaen"/>
          <w:lang w:val="es-ES"/>
        </w:rPr>
        <w:t>օր</w:t>
      </w:r>
      <w:r w:rsidRPr="00DE1E5A">
        <w:rPr>
          <w:rFonts w:ascii="GHEA Grapalat" w:hAnsi="GHEA Grapalat" w:cs="Arial"/>
          <w:lang w:val="es-ES"/>
        </w:rPr>
        <w:t xml:space="preserve"> </w:t>
      </w:r>
      <w:r w:rsidRPr="00DE1E5A">
        <w:rPr>
          <w:rFonts w:ascii="GHEA Grapalat" w:hAnsi="GHEA Grapalat" w:cs="Sylfaen"/>
          <w:lang w:val="es-ES"/>
        </w:rPr>
        <w:t>է</w:t>
      </w:r>
      <w:r w:rsidRPr="00DE1E5A">
        <w:rPr>
          <w:rFonts w:ascii="GHEA Grapalat" w:hAnsi="GHEA Grapalat" w:cs="Tahoma"/>
          <w:lang w:val="es-ES"/>
        </w:rPr>
        <w:t>։</w:t>
      </w:r>
      <w:r w:rsidRPr="00DE1E5A">
        <w:rPr>
          <w:rFonts w:ascii="GHEA Grapalat" w:hAnsi="GHEA Grapalat"/>
          <w:lang w:val="es-ES"/>
        </w:rPr>
        <w:t xml:space="preserve"> </w:t>
      </w:r>
      <w:r w:rsidRPr="00DE1E5A">
        <w:rPr>
          <w:rFonts w:ascii="GHEA Grapalat" w:hAnsi="GHEA Grapalat" w:cs="Sylfaen"/>
          <w:lang w:val="es-ES"/>
        </w:rPr>
        <w:t>Անգործության</w:t>
      </w:r>
      <w:r w:rsidRPr="00DE1E5A">
        <w:rPr>
          <w:rFonts w:ascii="GHEA Grapalat" w:hAnsi="GHEA Grapalat" w:cs="Arial"/>
          <w:lang w:val="es-ES"/>
        </w:rPr>
        <w:t xml:space="preserve"> </w:t>
      </w:r>
      <w:r w:rsidRPr="00DE1E5A">
        <w:rPr>
          <w:rFonts w:ascii="GHEA Grapalat" w:hAnsi="GHEA Grapalat" w:cs="Sylfaen"/>
          <w:lang w:val="es-ES"/>
        </w:rPr>
        <w:t>ժամկետը</w:t>
      </w:r>
      <w:r w:rsidRPr="00DE1E5A">
        <w:rPr>
          <w:rFonts w:ascii="GHEA Grapalat" w:hAnsi="GHEA Grapalat" w:cs="Arial"/>
          <w:lang w:val="es-ES"/>
        </w:rPr>
        <w:t xml:space="preserve"> </w:t>
      </w:r>
      <w:r w:rsidRPr="00DE1E5A">
        <w:rPr>
          <w:rFonts w:ascii="GHEA Grapalat" w:hAnsi="GHEA Grapalat" w:cs="Sylfaen"/>
          <w:lang w:val="es-ES"/>
        </w:rPr>
        <w:t>կիրառելի</w:t>
      </w:r>
      <w:r w:rsidRPr="00DE1E5A">
        <w:rPr>
          <w:rFonts w:ascii="GHEA Grapalat" w:hAnsi="GHEA Grapalat" w:cs="Arial"/>
          <w:lang w:val="es-ES"/>
        </w:rPr>
        <w:t xml:space="preserve"> </w:t>
      </w:r>
      <w:r w:rsidRPr="00DE1E5A">
        <w:rPr>
          <w:rFonts w:ascii="GHEA Grapalat" w:hAnsi="GHEA Grapalat" w:cs="Sylfaen"/>
          <w:lang w:val="es-ES"/>
        </w:rPr>
        <w:t>չէ</w:t>
      </w:r>
      <w:r w:rsidRPr="00DE1E5A">
        <w:rPr>
          <w:rFonts w:ascii="GHEA Grapalat" w:hAnsi="GHEA Grapalat" w:cs="Arial"/>
          <w:lang w:val="es-ES"/>
        </w:rPr>
        <w:t xml:space="preserve">, </w:t>
      </w:r>
      <w:r w:rsidRPr="00DE1E5A">
        <w:rPr>
          <w:rFonts w:ascii="GHEA Grapalat" w:hAnsi="GHEA Grapalat" w:cs="Sylfaen"/>
          <w:lang w:val="es-ES"/>
        </w:rPr>
        <w:t>եթե</w:t>
      </w:r>
      <w:r w:rsidRPr="00DE1E5A">
        <w:rPr>
          <w:rFonts w:ascii="GHEA Grapalat" w:hAnsi="GHEA Grapalat" w:cs="Arial"/>
          <w:lang w:val="es-ES"/>
        </w:rPr>
        <w:t xml:space="preserve"> </w:t>
      </w:r>
      <w:r w:rsidRPr="00DE1E5A">
        <w:rPr>
          <w:rFonts w:ascii="GHEA Grapalat" w:hAnsi="GHEA Grapalat" w:cs="Sylfaen"/>
          <w:lang w:val="es-ES"/>
        </w:rPr>
        <w:t>միայն</w:t>
      </w:r>
      <w:r w:rsidRPr="00DE1E5A">
        <w:rPr>
          <w:rFonts w:ascii="GHEA Grapalat" w:hAnsi="GHEA Grapalat" w:cs="Arial"/>
          <w:lang w:val="es-ES"/>
        </w:rPr>
        <w:t xml:space="preserve"> </w:t>
      </w:r>
      <w:r w:rsidRPr="00DE1E5A">
        <w:rPr>
          <w:rFonts w:ascii="GHEA Grapalat" w:hAnsi="GHEA Grapalat" w:cs="Sylfaen"/>
          <w:lang w:val="es-ES"/>
        </w:rPr>
        <w:t>մեկ</w:t>
      </w:r>
      <w:r w:rsidRPr="00DE1E5A">
        <w:rPr>
          <w:rFonts w:ascii="GHEA Grapalat" w:hAnsi="GHEA Grapalat" w:cs="Arial"/>
          <w:lang w:val="es-ES"/>
        </w:rPr>
        <w:t xml:space="preserve"> մ</w:t>
      </w:r>
      <w:r w:rsidRPr="00DE1E5A">
        <w:rPr>
          <w:rFonts w:ascii="GHEA Grapalat" w:hAnsi="GHEA Grapalat" w:cs="Sylfaen"/>
          <w:lang w:val="es-ES"/>
        </w:rPr>
        <w:t>ասնակից է հայտ ներկայացրել</w:t>
      </w:r>
      <w:r w:rsidRPr="00DE1E5A">
        <w:rPr>
          <w:rFonts w:ascii="GHEA Grapalat" w:hAnsi="GHEA Grapalat"/>
          <w:i/>
          <w:lang w:val="es-ES"/>
        </w:rPr>
        <w:t>,</w:t>
      </w:r>
      <w:r w:rsidRPr="00DE1E5A">
        <w:rPr>
          <w:rFonts w:ascii="GHEA Grapalat" w:hAnsi="GHEA Grapalat"/>
          <w:lang w:val="es-ES"/>
        </w:rPr>
        <w:t xml:space="preserve"> </w:t>
      </w:r>
      <w:r w:rsidRPr="00DE1E5A">
        <w:rPr>
          <w:rFonts w:ascii="GHEA Grapalat" w:hAnsi="GHEA Grapalat" w:cs="Sylfaen"/>
          <w:lang w:val="es-ES"/>
        </w:rPr>
        <w:t>որի</w:t>
      </w:r>
      <w:r w:rsidRPr="00DE1E5A">
        <w:rPr>
          <w:rFonts w:ascii="GHEA Grapalat" w:hAnsi="GHEA Grapalat" w:cs="Arial"/>
          <w:lang w:val="es-ES"/>
        </w:rPr>
        <w:t xml:space="preserve"> </w:t>
      </w:r>
      <w:r w:rsidRPr="00DE1E5A">
        <w:rPr>
          <w:rFonts w:ascii="GHEA Grapalat" w:hAnsi="GHEA Grapalat" w:cs="Sylfaen"/>
          <w:lang w:val="es-ES"/>
        </w:rPr>
        <w:t>հետ</w:t>
      </w:r>
      <w:r w:rsidRPr="00DE1E5A">
        <w:rPr>
          <w:rFonts w:ascii="GHEA Grapalat" w:hAnsi="GHEA Grapalat" w:cs="Arial"/>
          <w:lang w:val="es-ES"/>
        </w:rPr>
        <w:t xml:space="preserve"> </w:t>
      </w:r>
      <w:r w:rsidRPr="00DE1E5A">
        <w:rPr>
          <w:rFonts w:ascii="GHEA Grapalat" w:hAnsi="GHEA Grapalat" w:cs="Sylfaen"/>
          <w:lang w:val="es-ES"/>
        </w:rPr>
        <w:t>կնքվում</w:t>
      </w:r>
      <w:r w:rsidRPr="00DE1E5A">
        <w:rPr>
          <w:rFonts w:ascii="GHEA Grapalat" w:hAnsi="GHEA Grapalat" w:cs="Arial"/>
          <w:lang w:val="es-ES"/>
        </w:rPr>
        <w:t xml:space="preserve"> </w:t>
      </w:r>
      <w:r w:rsidRPr="00DE1E5A">
        <w:rPr>
          <w:rFonts w:ascii="GHEA Grapalat" w:hAnsi="GHEA Grapalat" w:cs="Sylfaen"/>
          <w:lang w:val="es-ES"/>
        </w:rPr>
        <w:t>է</w:t>
      </w:r>
      <w:r w:rsidRPr="00DE1E5A">
        <w:rPr>
          <w:rFonts w:ascii="GHEA Grapalat" w:hAnsi="GHEA Grapalat" w:cs="Arial"/>
          <w:lang w:val="es-ES"/>
        </w:rPr>
        <w:t xml:space="preserve"> </w:t>
      </w:r>
      <w:r w:rsidRPr="00DE1E5A">
        <w:rPr>
          <w:rFonts w:ascii="GHEA Grapalat" w:hAnsi="GHEA Grapalat" w:cs="Sylfaen"/>
          <w:lang w:val="es-ES"/>
        </w:rPr>
        <w:t>պայմանագիր</w:t>
      </w:r>
      <w:r w:rsidRPr="00DE1E5A">
        <w:rPr>
          <w:rFonts w:ascii="GHEA Grapalat" w:hAnsi="GHEA Grapalat" w:cs="Arial"/>
          <w:lang w:val="es-ES"/>
        </w:rPr>
        <w:t>:</w:t>
      </w:r>
    </w:p>
    <w:p w:rsidR="00024088" w:rsidRPr="00DE1E5A" w:rsidRDefault="00024088" w:rsidP="00024088">
      <w:pPr>
        <w:pStyle w:val="23"/>
        <w:spacing w:line="240" w:lineRule="auto"/>
        <w:ind w:firstLine="567"/>
        <w:rPr>
          <w:rFonts w:ascii="GHEA Grapalat" w:hAnsi="GHEA Grapalat" w:cs="Sylfaen"/>
          <w:szCs w:val="24"/>
          <w:lang w:val="es-ES"/>
        </w:rPr>
      </w:pPr>
      <w:r w:rsidRPr="00DE1E5A">
        <w:rPr>
          <w:rFonts w:ascii="GHEA Grapalat" w:hAnsi="GHEA Grapalat" w:cs="Sylfaen"/>
          <w:szCs w:val="24"/>
          <w:lang w:val="ru-RU"/>
        </w:rPr>
        <w:t>Պատվիրատուն</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պայմանագիրը</w:t>
      </w:r>
      <w:r w:rsidRPr="00DE1E5A">
        <w:rPr>
          <w:rFonts w:ascii="GHEA Grapalat" w:hAnsi="GHEA Grapalat" w:cs="Sylfaen"/>
          <w:szCs w:val="24"/>
          <w:lang w:val="es-ES"/>
        </w:rPr>
        <w:t xml:space="preserve"> </w:t>
      </w:r>
      <w:r w:rsidRPr="00DE1E5A">
        <w:rPr>
          <w:rFonts w:ascii="GHEA Grapalat" w:hAnsi="GHEA Grapalat" w:cs="Sylfaen"/>
          <w:szCs w:val="24"/>
          <w:lang w:val="ru-RU"/>
        </w:rPr>
        <w:t>կնքում</w:t>
      </w:r>
      <w:r w:rsidRPr="00DE1E5A">
        <w:rPr>
          <w:rFonts w:ascii="GHEA Grapalat" w:hAnsi="GHEA Grapalat" w:cs="Sylfaen"/>
          <w:szCs w:val="24"/>
          <w:lang w:val="es-ES"/>
        </w:rPr>
        <w:t xml:space="preserve"> </w:t>
      </w:r>
      <w:r w:rsidRPr="00DE1E5A">
        <w:rPr>
          <w:rFonts w:ascii="GHEA Grapalat" w:hAnsi="GHEA Grapalat" w:cs="Sylfaen"/>
          <w:szCs w:val="24"/>
          <w:lang w:val="ru-RU"/>
        </w:rPr>
        <w:t>է</w:t>
      </w:r>
      <w:r w:rsidRPr="00DE1E5A">
        <w:rPr>
          <w:rFonts w:ascii="GHEA Grapalat" w:hAnsi="GHEA Grapalat" w:cs="Sylfaen"/>
          <w:szCs w:val="24"/>
          <w:lang w:val="es-ES"/>
        </w:rPr>
        <w:t xml:space="preserve">, </w:t>
      </w:r>
      <w:r w:rsidRPr="00DE1E5A">
        <w:rPr>
          <w:rFonts w:ascii="GHEA Grapalat" w:hAnsi="GHEA Grapalat" w:cs="Sylfaen"/>
          <w:szCs w:val="24"/>
          <w:lang w:val="ru-RU"/>
        </w:rPr>
        <w:t>եթե</w:t>
      </w:r>
      <w:r w:rsidRPr="00DE1E5A">
        <w:rPr>
          <w:rFonts w:ascii="GHEA Grapalat" w:hAnsi="GHEA Grapalat" w:cs="Sylfaen"/>
          <w:szCs w:val="24"/>
          <w:lang w:val="es-ES"/>
        </w:rPr>
        <w:t xml:space="preserve"> </w:t>
      </w:r>
      <w:r w:rsidRPr="00DE1E5A">
        <w:rPr>
          <w:rFonts w:ascii="GHEA Grapalat" w:hAnsi="GHEA Grapalat" w:cs="Sylfaen"/>
          <w:szCs w:val="24"/>
          <w:lang w:val="ru-RU"/>
        </w:rPr>
        <w:t>սույն</w:t>
      </w:r>
      <w:r w:rsidRPr="00DE1E5A">
        <w:rPr>
          <w:rFonts w:ascii="GHEA Grapalat" w:hAnsi="GHEA Grapalat" w:cs="Sylfaen"/>
          <w:szCs w:val="24"/>
          <w:lang w:val="es-ES"/>
        </w:rPr>
        <w:t xml:space="preserve"> </w:t>
      </w:r>
      <w:r w:rsidRPr="00DE1E5A">
        <w:rPr>
          <w:rFonts w:ascii="GHEA Grapalat" w:hAnsi="GHEA Grapalat" w:cs="Sylfaen"/>
          <w:szCs w:val="24"/>
          <w:lang w:val="ru-RU"/>
        </w:rPr>
        <w:t>կետով</w:t>
      </w:r>
      <w:r w:rsidRPr="00DE1E5A">
        <w:rPr>
          <w:rFonts w:ascii="GHEA Grapalat" w:hAnsi="GHEA Grapalat" w:cs="Sylfaen"/>
          <w:szCs w:val="24"/>
          <w:lang w:val="es-ES"/>
        </w:rPr>
        <w:t xml:space="preserve"> </w:t>
      </w:r>
      <w:r w:rsidRPr="00DE1E5A">
        <w:rPr>
          <w:rFonts w:ascii="GHEA Grapalat" w:hAnsi="GHEA Grapalat" w:cs="Sylfaen"/>
          <w:szCs w:val="24"/>
          <w:lang w:val="ru-RU"/>
        </w:rPr>
        <w:t>նախատեսված</w:t>
      </w:r>
      <w:r w:rsidRPr="00DE1E5A">
        <w:rPr>
          <w:rFonts w:ascii="GHEA Grapalat" w:hAnsi="GHEA Grapalat" w:cs="Sylfaen"/>
          <w:szCs w:val="24"/>
          <w:lang w:val="es-ES"/>
        </w:rPr>
        <w:t xml:space="preserve"> </w:t>
      </w:r>
      <w:r w:rsidRPr="00DE1E5A">
        <w:rPr>
          <w:rFonts w:ascii="GHEA Grapalat" w:hAnsi="GHEA Grapalat" w:cs="Sylfaen"/>
          <w:szCs w:val="24"/>
          <w:lang w:val="ru-RU"/>
        </w:rPr>
        <w:t>անգործության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ժամկետում</w:t>
      </w:r>
      <w:r w:rsidRPr="00DE1E5A">
        <w:rPr>
          <w:rFonts w:ascii="GHEA Grapalat" w:hAnsi="GHEA Grapalat" w:cs="Sylfaen"/>
          <w:szCs w:val="24"/>
          <w:lang w:val="es-ES"/>
        </w:rPr>
        <w:t xml:space="preserve"> </w:t>
      </w:r>
      <w:r w:rsidRPr="00DE1E5A">
        <w:rPr>
          <w:rFonts w:ascii="GHEA Grapalat" w:hAnsi="GHEA Grapalat" w:cs="Sylfaen"/>
          <w:szCs w:val="24"/>
          <w:lang w:val="ru-RU"/>
        </w:rPr>
        <w:t>որևէ</w:t>
      </w:r>
      <w:r w:rsidRPr="00DE1E5A">
        <w:rPr>
          <w:rFonts w:ascii="GHEA Grapalat" w:hAnsi="GHEA Grapalat" w:cs="Sylfaen"/>
          <w:szCs w:val="24"/>
          <w:lang w:val="es-ES"/>
        </w:rPr>
        <w:t xml:space="preserve"> մ</w:t>
      </w:r>
      <w:r w:rsidRPr="00DE1E5A">
        <w:rPr>
          <w:rFonts w:ascii="GHEA Grapalat" w:hAnsi="GHEA Grapalat" w:cs="Sylfaen"/>
          <w:szCs w:val="24"/>
          <w:lang w:val="ru-RU"/>
        </w:rPr>
        <w:t>ասնակից</w:t>
      </w:r>
      <w:r w:rsidRPr="00DE1E5A">
        <w:rPr>
          <w:rFonts w:ascii="GHEA Grapalat" w:hAnsi="GHEA Grapalat" w:cs="Sylfaen"/>
          <w:szCs w:val="24"/>
          <w:lang w:val="es-ES"/>
        </w:rPr>
        <w:t xml:space="preserve"> </w:t>
      </w:r>
      <w:r w:rsidRPr="00DE1E5A">
        <w:rPr>
          <w:rFonts w:ascii="GHEA Grapalat" w:hAnsi="GHEA Grapalat" w:cs="Sylfaen"/>
        </w:rPr>
        <w:t>գնումների հետ կապված բողոքներ քննող անձին</w:t>
      </w:r>
      <w:r w:rsidRPr="00DE1E5A">
        <w:rPr>
          <w:rFonts w:ascii="GHEA Grapalat" w:hAnsi="GHEA Grapalat" w:cs="Sylfaen"/>
          <w:szCs w:val="24"/>
          <w:lang w:val="es-ES"/>
        </w:rPr>
        <w:t xml:space="preserve"> </w:t>
      </w:r>
      <w:r w:rsidRPr="00DE1E5A">
        <w:rPr>
          <w:rFonts w:ascii="GHEA Grapalat" w:hAnsi="GHEA Grapalat" w:cs="Sylfaen"/>
          <w:szCs w:val="24"/>
          <w:lang w:val="ru-RU"/>
        </w:rPr>
        <w:t>չի</w:t>
      </w:r>
      <w:r w:rsidRPr="00DE1E5A">
        <w:rPr>
          <w:rFonts w:ascii="GHEA Grapalat" w:hAnsi="GHEA Grapalat" w:cs="Sylfaen"/>
          <w:szCs w:val="24"/>
          <w:lang w:val="es-ES"/>
        </w:rPr>
        <w:t xml:space="preserve"> </w:t>
      </w:r>
      <w:r w:rsidRPr="00DE1E5A">
        <w:rPr>
          <w:rFonts w:ascii="GHEA Grapalat" w:hAnsi="GHEA Grapalat" w:cs="Sylfaen"/>
          <w:szCs w:val="24"/>
          <w:lang w:val="ru-RU"/>
        </w:rPr>
        <w:t>բողոքարկում</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w:t>
      </w:r>
      <w:r w:rsidRPr="00DE1E5A">
        <w:rPr>
          <w:rFonts w:ascii="GHEA Grapalat" w:hAnsi="GHEA Grapalat" w:cs="Sylfaen"/>
          <w:szCs w:val="24"/>
          <w:lang w:val="es-ES"/>
        </w:rPr>
        <w:t xml:space="preserve"> </w:t>
      </w:r>
      <w:r w:rsidRPr="00DE1E5A">
        <w:rPr>
          <w:rFonts w:ascii="GHEA Grapalat" w:hAnsi="GHEA Grapalat" w:cs="Sylfaen"/>
          <w:szCs w:val="24"/>
          <w:lang w:val="ru-RU"/>
        </w:rPr>
        <w:t>կնքելու</w:t>
      </w:r>
      <w:r w:rsidRPr="00DE1E5A">
        <w:rPr>
          <w:rFonts w:ascii="GHEA Grapalat" w:hAnsi="GHEA Grapalat" w:cs="Sylfaen"/>
          <w:szCs w:val="24"/>
          <w:lang w:val="es-ES"/>
        </w:rPr>
        <w:t xml:space="preserve"> </w:t>
      </w:r>
      <w:r w:rsidRPr="00DE1E5A">
        <w:rPr>
          <w:rFonts w:ascii="GHEA Grapalat" w:hAnsi="GHEA Grapalat" w:cs="Sylfaen"/>
          <w:szCs w:val="24"/>
          <w:lang w:val="ru-RU"/>
        </w:rPr>
        <w:t>մասին</w:t>
      </w:r>
      <w:r w:rsidRPr="00DE1E5A">
        <w:rPr>
          <w:rFonts w:ascii="GHEA Grapalat" w:hAnsi="GHEA Grapalat" w:cs="Sylfaen"/>
          <w:szCs w:val="24"/>
          <w:lang w:val="es-ES"/>
        </w:rPr>
        <w:t xml:space="preserve"> </w:t>
      </w:r>
      <w:r w:rsidRPr="00DE1E5A">
        <w:rPr>
          <w:rFonts w:ascii="GHEA Grapalat" w:hAnsi="GHEA Grapalat" w:cs="Sylfaen"/>
          <w:szCs w:val="24"/>
          <w:lang w:val="ru-RU"/>
        </w:rPr>
        <w:t>որոշումը։</w:t>
      </w:r>
      <w:r w:rsidRPr="00DE1E5A">
        <w:rPr>
          <w:rFonts w:ascii="GHEA Grapalat" w:hAnsi="GHEA Grapalat" w:cs="Sylfaen"/>
          <w:szCs w:val="24"/>
          <w:lang w:val="es-ES"/>
        </w:rPr>
        <w:t xml:space="preserve"> </w:t>
      </w:r>
      <w:r w:rsidRPr="00DE1E5A">
        <w:rPr>
          <w:rFonts w:ascii="GHEA Grapalat" w:hAnsi="GHEA Grapalat" w:cs="Sylfaen"/>
          <w:szCs w:val="24"/>
          <w:lang w:val="ru-RU"/>
        </w:rPr>
        <w:t>Մինչև</w:t>
      </w:r>
      <w:r w:rsidRPr="00DE1E5A">
        <w:rPr>
          <w:rFonts w:ascii="GHEA Grapalat" w:hAnsi="GHEA Grapalat" w:cs="Sylfaen"/>
          <w:szCs w:val="24"/>
          <w:lang w:val="es-ES"/>
        </w:rPr>
        <w:t xml:space="preserve"> </w:t>
      </w:r>
      <w:r w:rsidRPr="00DE1E5A">
        <w:rPr>
          <w:rFonts w:ascii="GHEA Grapalat" w:hAnsi="GHEA Grapalat" w:cs="Sylfaen"/>
          <w:szCs w:val="24"/>
          <w:lang w:val="ru-RU"/>
        </w:rPr>
        <w:t>անգործության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ժամկետը</w:t>
      </w:r>
      <w:r w:rsidRPr="00DE1E5A">
        <w:rPr>
          <w:rFonts w:ascii="GHEA Grapalat" w:hAnsi="GHEA Grapalat" w:cs="Sylfaen"/>
          <w:szCs w:val="24"/>
          <w:lang w:val="es-ES"/>
        </w:rPr>
        <w:t xml:space="preserve"> </w:t>
      </w:r>
      <w:r w:rsidRPr="00DE1E5A">
        <w:rPr>
          <w:rFonts w:ascii="GHEA Grapalat" w:hAnsi="GHEA Grapalat" w:cs="Sylfaen"/>
          <w:szCs w:val="24"/>
          <w:lang w:val="ru-RU"/>
        </w:rPr>
        <w:t>լրանալը</w:t>
      </w:r>
      <w:r w:rsidRPr="00DE1E5A">
        <w:rPr>
          <w:rFonts w:ascii="GHEA Grapalat" w:hAnsi="GHEA Grapalat" w:cs="Sylfaen"/>
          <w:szCs w:val="24"/>
          <w:lang w:val="es-ES"/>
        </w:rPr>
        <w:t xml:space="preserve"> </w:t>
      </w:r>
      <w:r w:rsidRPr="00DE1E5A">
        <w:rPr>
          <w:rFonts w:ascii="GHEA Grapalat" w:hAnsi="GHEA Grapalat" w:cs="Sylfaen"/>
          <w:szCs w:val="24"/>
          <w:lang w:val="ru-RU"/>
        </w:rPr>
        <w:t>կամ</w:t>
      </w:r>
      <w:r w:rsidRPr="00DE1E5A">
        <w:rPr>
          <w:rFonts w:ascii="GHEA Grapalat" w:hAnsi="GHEA Grapalat" w:cs="Sylfaen"/>
          <w:szCs w:val="24"/>
          <w:lang w:val="es-ES"/>
        </w:rPr>
        <w:t xml:space="preserve"> </w:t>
      </w:r>
      <w:r w:rsidRPr="00DE1E5A">
        <w:rPr>
          <w:rFonts w:ascii="GHEA Grapalat" w:hAnsi="GHEA Grapalat" w:cs="Sylfaen"/>
          <w:szCs w:val="24"/>
          <w:lang w:val="ru-RU"/>
        </w:rPr>
        <w:t>առանց</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w:t>
      </w:r>
      <w:r w:rsidRPr="00DE1E5A">
        <w:rPr>
          <w:rFonts w:ascii="GHEA Grapalat" w:hAnsi="GHEA Grapalat" w:cs="Sylfaen"/>
          <w:szCs w:val="24"/>
          <w:lang w:val="es-ES"/>
        </w:rPr>
        <w:t xml:space="preserve"> </w:t>
      </w:r>
      <w:r w:rsidRPr="00DE1E5A">
        <w:rPr>
          <w:rFonts w:ascii="GHEA Grapalat" w:hAnsi="GHEA Grapalat" w:cs="Sylfaen"/>
          <w:szCs w:val="24"/>
          <w:lang w:val="ru-RU"/>
        </w:rPr>
        <w:t>կնքելու</w:t>
      </w:r>
      <w:r w:rsidRPr="00DE1E5A">
        <w:rPr>
          <w:rFonts w:ascii="GHEA Grapalat" w:hAnsi="GHEA Grapalat" w:cs="Sylfaen"/>
          <w:szCs w:val="24"/>
          <w:lang w:val="es-ES"/>
        </w:rPr>
        <w:t xml:space="preserve"> </w:t>
      </w:r>
      <w:r w:rsidRPr="00DE1E5A">
        <w:rPr>
          <w:rFonts w:ascii="GHEA Grapalat" w:hAnsi="GHEA Grapalat" w:cs="Sylfaen"/>
          <w:szCs w:val="24"/>
          <w:lang w:val="ru-RU"/>
        </w:rPr>
        <w:t>մասին</w:t>
      </w:r>
      <w:r w:rsidRPr="00DE1E5A">
        <w:rPr>
          <w:rFonts w:ascii="GHEA Grapalat" w:hAnsi="GHEA Grapalat" w:cs="Sylfaen"/>
          <w:szCs w:val="24"/>
          <w:lang w:val="es-ES"/>
        </w:rPr>
        <w:t xml:space="preserve"> </w:t>
      </w:r>
      <w:r w:rsidRPr="00DE1E5A">
        <w:rPr>
          <w:rFonts w:ascii="GHEA Grapalat" w:hAnsi="GHEA Grapalat" w:cs="Sylfaen"/>
          <w:szCs w:val="24"/>
          <w:lang w:val="ru-RU"/>
        </w:rPr>
        <w:t>հայտարարության</w:t>
      </w:r>
      <w:r w:rsidRPr="00DE1E5A">
        <w:rPr>
          <w:rFonts w:ascii="GHEA Grapalat" w:hAnsi="GHEA Grapalat" w:cs="Sylfaen"/>
          <w:szCs w:val="24"/>
          <w:lang w:val="es-ES"/>
        </w:rPr>
        <w:t xml:space="preserve"> </w:t>
      </w:r>
      <w:r w:rsidRPr="00DE1E5A">
        <w:rPr>
          <w:rFonts w:ascii="GHEA Grapalat" w:hAnsi="GHEA Grapalat" w:cs="Sylfaen"/>
          <w:szCs w:val="24"/>
          <w:lang w:val="ru-RU"/>
        </w:rPr>
        <w:t>հրապարակման</w:t>
      </w:r>
      <w:r w:rsidRPr="00DE1E5A">
        <w:rPr>
          <w:rFonts w:ascii="GHEA Grapalat" w:hAnsi="GHEA Grapalat" w:cs="Sylfaen"/>
          <w:szCs w:val="24"/>
          <w:lang w:val="es-ES"/>
        </w:rPr>
        <w:t xml:space="preserve"> </w:t>
      </w:r>
      <w:r w:rsidRPr="00DE1E5A">
        <w:rPr>
          <w:rFonts w:ascii="GHEA Grapalat" w:hAnsi="GHEA Grapalat" w:cs="Sylfaen"/>
          <w:szCs w:val="24"/>
          <w:lang w:val="ru-RU"/>
        </w:rPr>
        <w:t>կնք</w:t>
      </w:r>
      <w:r w:rsidRPr="00DE1E5A">
        <w:rPr>
          <w:rFonts w:ascii="GHEA Grapalat" w:hAnsi="GHEA Grapalat" w:cs="Sylfaen"/>
          <w:szCs w:val="24"/>
          <w:lang w:val="en-US"/>
        </w:rPr>
        <w:t>վ</w:t>
      </w:r>
      <w:r w:rsidRPr="00DE1E5A">
        <w:rPr>
          <w:rFonts w:ascii="GHEA Grapalat" w:hAnsi="GHEA Grapalat" w:cs="Sylfaen"/>
          <w:szCs w:val="24"/>
          <w:lang w:val="ru-RU"/>
        </w:rPr>
        <w:t>ած</w:t>
      </w:r>
      <w:r w:rsidRPr="00DE1E5A">
        <w:rPr>
          <w:rFonts w:ascii="GHEA Grapalat" w:hAnsi="GHEA Grapalat" w:cs="Sylfaen"/>
          <w:szCs w:val="24"/>
          <w:lang w:val="es-ES"/>
        </w:rPr>
        <w:t xml:space="preserve"> </w:t>
      </w:r>
      <w:r w:rsidRPr="00DE1E5A">
        <w:rPr>
          <w:rFonts w:ascii="GHEA Grapalat" w:hAnsi="GHEA Grapalat" w:cs="Sylfaen"/>
          <w:szCs w:val="24"/>
          <w:lang w:val="ru-RU"/>
        </w:rPr>
        <w:t>պայմանագիրն</w:t>
      </w:r>
      <w:r w:rsidRPr="00DE1E5A">
        <w:rPr>
          <w:rFonts w:ascii="GHEA Grapalat" w:hAnsi="GHEA Grapalat" w:cs="Sylfaen"/>
          <w:szCs w:val="24"/>
          <w:lang w:val="es-ES"/>
        </w:rPr>
        <w:t xml:space="preserve"> </w:t>
      </w:r>
      <w:r w:rsidRPr="00DE1E5A">
        <w:rPr>
          <w:rFonts w:ascii="GHEA Grapalat" w:hAnsi="GHEA Grapalat" w:cs="Sylfaen"/>
          <w:szCs w:val="24"/>
          <w:lang w:val="ru-RU"/>
        </w:rPr>
        <w:t>առ</w:t>
      </w:r>
      <w:r w:rsidRPr="00DE1E5A">
        <w:rPr>
          <w:rFonts w:ascii="GHEA Grapalat" w:hAnsi="GHEA Grapalat" w:cs="Sylfaen"/>
          <w:szCs w:val="24"/>
          <w:lang w:val="es-ES"/>
        </w:rPr>
        <w:t xml:space="preserve"> </w:t>
      </w:r>
      <w:r w:rsidRPr="00DE1E5A">
        <w:rPr>
          <w:rFonts w:ascii="GHEA Grapalat" w:hAnsi="GHEA Grapalat" w:cs="Sylfaen"/>
          <w:szCs w:val="24"/>
          <w:lang w:val="ru-RU"/>
        </w:rPr>
        <w:t>ոչինչ</w:t>
      </w:r>
      <w:r w:rsidRPr="00DE1E5A">
        <w:rPr>
          <w:rFonts w:ascii="GHEA Grapalat" w:hAnsi="GHEA Grapalat" w:cs="Sylfaen"/>
          <w:szCs w:val="24"/>
          <w:lang w:val="es-ES"/>
        </w:rPr>
        <w:t xml:space="preserve"> </w:t>
      </w:r>
      <w:r w:rsidRPr="00DE1E5A">
        <w:rPr>
          <w:rFonts w:ascii="GHEA Grapalat" w:hAnsi="GHEA Grapalat" w:cs="Sylfaen"/>
          <w:szCs w:val="24"/>
          <w:lang w:val="ru-RU"/>
        </w:rPr>
        <w:t>է։</w:t>
      </w:r>
    </w:p>
    <w:p w:rsidR="00024088" w:rsidRPr="00DE1E5A" w:rsidRDefault="00024088" w:rsidP="00024088">
      <w:pPr>
        <w:pStyle w:val="23"/>
        <w:spacing w:line="240" w:lineRule="auto"/>
        <w:ind w:firstLine="567"/>
        <w:rPr>
          <w:rFonts w:ascii="GHEA Grapalat" w:hAnsi="GHEA Grapalat" w:cs="Sylfaen"/>
          <w:szCs w:val="24"/>
          <w:lang w:val="es-ES"/>
        </w:rPr>
      </w:pPr>
    </w:p>
    <w:p w:rsidR="00024088" w:rsidRPr="00DE1E5A" w:rsidRDefault="00024088" w:rsidP="00024088">
      <w:pPr>
        <w:pStyle w:val="23"/>
        <w:spacing w:line="240" w:lineRule="auto"/>
        <w:ind w:firstLine="567"/>
        <w:rPr>
          <w:rFonts w:ascii="GHEA Grapalat" w:hAnsi="GHEA Grapalat" w:cs="Sylfaen"/>
          <w:szCs w:val="24"/>
          <w:lang w:val="es-ES"/>
        </w:rPr>
      </w:pPr>
    </w:p>
    <w:p w:rsidR="00024088" w:rsidRPr="00DE1E5A" w:rsidRDefault="00024088" w:rsidP="00024088">
      <w:pPr>
        <w:pStyle w:val="23"/>
        <w:spacing w:line="240" w:lineRule="auto"/>
        <w:ind w:firstLine="567"/>
        <w:rPr>
          <w:rFonts w:ascii="GHEA Grapalat" w:hAnsi="GHEA Grapalat" w:cs="Sylfaen"/>
          <w:szCs w:val="24"/>
          <w:lang w:val="es-ES"/>
        </w:rPr>
      </w:pPr>
    </w:p>
    <w:p w:rsidR="00024088" w:rsidRPr="00DE1E5A" w:rsidRDefault="00024088" w:rsidP="00024088">
      <w:pPr>
        <w:ind w:firstLine="567"/>
        <w:jc w:val="center"/>
        <w:rPr>
          <w:rFonts w:ascii="GHEA Grapalat" w:hAnsi="GHEA Grapalat"/>
          <w:b/>
          <w:sz w:val="20"/>
          <w:lang w:val="es-ES"/>
        </w:rPr>
      </w:pPr>
    </w:p>
    <w:p w:rsidR="00024088" w:rsidRPr="00DE1E5A" w:rsidRDefault="00024088" w:rsidP="00024088">
      <w:pPr>
        <w:jc w:val="center"/>
        <w:rPr>
          <w:rFonts w:ascii="GHEA Grapalat" w:hAnsi="GHEA Grapalat" w:cs="Arial"/>
          <w:b/>
          <w:iCs/>
          <w:sz w:val="20"/>
          <w:lang w:val="af-ZA"/>
        </w:rPr>
      </w:pPr>
      <w:r w:rsidRPr="00DE1E5A">
        <w:rPr>
          <w:rFonts w:ascii="GHEA Grapalat" w:hAnsi="GHEA Grapalat"/>
          <w:b/>
          <w:iCs/>
          <w:sz w:val="20"/>
          <w:lang w:val="af-ZA"/>
        </w:rPr>
        <w:t xml:space="preserve">8. </w:t>
      </w:r>
      <w:r w:rsidRPr="00DE1E5A">
        <w:rPr>
          <w:rFonts w:ascii="GHEA Grapalat" w:hAnsi="GHEA Grapalat" w:cs="Sylfaen"/>
          <w:b/>
          <w:iCs/>
          <w:sz w:val="20"/>
          <w:lang w:val="af-ZA"/>
        </w:rPr>
        <w:t>ՊԱՅՄԱՆԱԳՐԻ</w:t>
      </w:r>
      <w:r w:rsidRPr="00DE1E5A">
        <w:rPr>
          <w:rFonts w:ascii="GHEA Grapalat" w:hAnsi="GHEA Grapalat" w:cs="Arial"/>
          <w:b/>
          <w:iCs/>
          <w:sz w:val="20"/>
          <w:lang w:val="af-ZA"/>
        </w:rPr>
        <w:t xml:space="preserve"> </w:t>
      </w:r>
      <w:r w:rsidRPr="00DE1E5A">
        <w:rPr>
          <w:rFonts w:ascii="GHEA Grapalat" w:hAnsi="GHEA Grapalat" w:cs="Sylfaen"/>
          <w:b/>
          <w:iCs/>
          <w:sz w:val="20"/>
          <w:lang w:val="af-ZA"/>
        </w:rPr>
        <w:t>ԿՆՔՈՒՄԸ</w:t>
      </w:r>
      <w:r w:rsidRPr="00DE1E5A">
        <w:rPr>
          <w:rFonts w:ascii="GHEA Grapalat" w:hAnsi="GHEA Grapalat" w:cs="Arial"/>
          <w:b/>
          <w:iCs/>
          <w:sz w:val="20"/>
          <w:lang w:val="af-ZA"/>
        </w:rPr>
        <w:t xml:space="preserve"> </w:t>
      </w:r>
    </w:p>
    <w:p w:rsidR="00024088" w:rsidRPr="00DE1E5A" w:rsidRDefault="00024088" w:rsidP="00024088">
      <w:pPr>
        <w:jc w:val="center"/>
        <w:rPr>
          <w:rFonts w:ascii="GHEA Grapalat" w:hAnsi="GHEA Grapalat"/>
          <w:b/>
          <w:iCs/>
          <w:sz w:val="20"/>
          <w:lang w:val="af-ZA"/>
        </w:rPr>
      </w:pP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iCs/>
          <w:sz w:val="20"/>
          <w:lang w:val="af-ZA"/>
        </w:rPr>
        <w:t xml:space="preserve">8.1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որոշման</w:t>
      </w:r>
      <w:r w:rsidRPr="00DE1E5A">
        <w:rPr>
          <w:rFonts w:ascii="GHEA Grapalat" w:hAnsi="GHEA Grapalat" w:cs="Sylfaen"/>
          <w:sz w:val="20"/>
          <w:lang w:val="af-ZA"/>
        </w:rPr>
        <w:t xml:space="preserve"> </w:t>
      </w:r>
      <w:r w:rsidRPr="00DE1E5A">
        <w:rPr>
          <w:rFonts w:ascii="GHEA Grapalat" w:hAnsi="GHEA Grapalat" w:cs="Sylfaen"/>
          <w:sz w:val="20"/>
          <w:lang w:val="ru-RU"/>
        </w:rPr>
        <w:t>հիման</w:t>
      </w:r>
      <w:r w:rsidRPr="00DE1E5A">
        <w:rPr>
          <w:rFonts w:ascii="GHEA Grapalat" w:hAnsi="GHEA Grapalat" w:cs="Sylfaen"/>
          <w:sz w:val="20"/>
          <w:lang w:val="af-ZA"/>
        </w:rPr>
        <w:t xml:space="preserve"> </w:t>
      </w:r>
      <w:r w:rsidRPr="00DE1E5A">
        <w:rPr>
          <w:rFonts w:ascii="GHEA Grapalat" w:hAnsi="GHEA Grapalat" w:cs="Sylfaen"/>
          <w:sz w:val="20"/>
          <w:lang w:val="ru-RU"/>
        </w:rPr>
        <w:t>վրա</w:t>
      </w:r>
      <w:r w:rsidRPr="00DE1E5A">
        <w:rPr>
          <w:rFonts w:ascii="GHEA Grapalat" w:hAnsi="GHEA Grapalat" w:cs="Sylfaen"/>
          <w:sz w:val="20"/>
          <w:lang w:val="af-ZA"/>
        </w:rPr>
        <w:t xml:space="preserve">` </w:t>
      </w:r>
      <w:r w:rsidRPr="00DE1E5A">
        <w:rPr>
          <w:rFonts w:ascii="GHEA Grapalat" w:hAnsi="GHEA Grapalat" w:cs="Sylfaen"/>
          <w:sz w:val="20"/>
        </w:rPr>
        <w:t>պ</w:t>
      </w:r>
      <w:r w:rsidRPr="00DE1E5A">
        <w:rPr>
          <w:rFonts w:ascii="GHEA Grapalat" w:hAnsi="GHEA Grapalat" w:cs="Sylfaen"/>
          <w:sz w:val="20"/>
          <w:lang w:val="ru-RU"/>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գրավոր</w:t>
      </w:r>
      <w:r w:rsidRPr="00DE1E5A">
        <w:rPr>
          <w:rFonts w:ascii="GHEA Grapalat" w:hAnsi="GHEA Grapalat" w:cs="Sylfaen"/>
          <w:sz w:val="20"/>
          <w:lang w:val="af-ZA"/>
        </w:rPr>
        <w:t xml:space="preserve">` </w:t>
      </w:r>
      <w:r w:rsidRPr="00DE1E5A">
        <w:rPr>
          <w:rFonts w:ascii="GHEA Grapalat" w:hAnsi="GHEA Grapalat" w:cs="Sylfaen"/>
          <w:sz w:val="20"/>
          <w:lang w:val="ru-RU"/>
        </w:rPr>
        <w:t>մեկ</w:t>
      </w:r>
      <w:r w:rsidRPr="00DE1E5A">
        <w:rPr>
          <w:rFonts w:ascii="GHEA Grapalat" w:hAnsi="GHEA Grapalat" w:cs="Sylfaen"/>
          <w:sz w:val="20"/>
          <w:lang w:val="af-ZA"/>
        </w:rPr>
        <w:t xml:space="preserve"> </w:t>
      </w:r>
      <w:r w:rsidRPr="00DE1E5A">
        <w:rPr>
          <w:rFonts w:ascii="GHEA Grapalat" w:hAnsi="GHEA Grapalat" w:cs="Sylfaen"/>
          <w:sz w:val="20"/>
          <w:lang w:val="ru-RU"/>
        </w:rPr>
        <w:t>փաստաթուղթ</w:t>
      </w:r>
      <w:r w:rsidRPr="00DE1E5A">
        <w:rPr>
          <w:rFonts w:ascii="GHEA Grapalat" w:hAnsi="GHEA Grapalat" w:cs="Sylfaen"/>
          <w:sz w:val="20"/>
          <w:lang w:val="af-ZA"/>
        </w:rPr>
        <w:t xml:space="preserve"> </w:t>
      </w:r>
      <w:r w:rsidRPr="00DE1E5A">
        <w:rPr>
          <w:rFonts w:ascii="GHEA Grapalat" w:hAnsi="GHEA Grapalat" w:cs="Sylfaen"/>
          <w:sz w:val="20"/>
          <w:lang w:val="ru-RU"/>
        </w:rPr>
        <w:t>կազմելու</w:t>
      </w:r>
      <w:r w:rsidRPr="00DE1E5A">
        <w:rPr>
          <w:rFonts w:ascii="GHEA Grapalat" w:hAnsi="GHEA Grapalat" w:cs="Sylfaen"/>
          <w:sz w:val="20"/>
          <w:lang w:val="af-ZA"/>
        </w:rPr>
        <w:t xml:space="preserve"> </w:t>
      </w:r>
      <w:r w:rsidRPr="00DE1E5A">
        <w:rPr>
          <w:rFonts w:ascii="GHEA Grapalat" w:hAnsi="GHEA Grapalat" w:cs="Sylfaen"/>
          <w:sz w:val="20"/>
          <w:lang w:val="ru-RU"/>
        </w:rPr>
        <w:t>միջոցով։</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 xml:space="preserve">8.2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w:t>
      </w:r>
      <w:r w:rsidRPr="002152AB">
        <w:rPr>
          <w:rFonts w:ascii="GHEA Grapalat" w:hAnsi="GHEA Grapalat" w:cs="Sylfaen"/>
          <w:sz w:val="20"/>
          <w:lang w:val="af-ZA"/>
        </w:rPr>
        <w:t>28</w:t>
      </w:r>
      <w:r w:rsidRPr="00DE1E5A">
        <w:rPr>
          <w:rFonts w:ascii="GHEA Grapalat" w:hAnsi="GHEA Grapalat" w:cs="Sylfaen"/>
          <w:sz w:val="20"/>
          <w:lang w:val="af-ZA"/>
        </w:rPr>
        <w:t xml:space="preserve"> </w:t>
      </w:r>
      <w:r w:rsidRPr="00DE1E5A">
        <w:rPr>
          <w:rFonts w:ascii="GHEA Grapalat" w:hAnsi="GHEA Grapalat" w:cs="Sylfaen"/>
          <w:sz w:val="20"/>
          <w:lang w:val="ru-RU"/>
        </w:rPr>
        <w:t>կետով</w:t>
      </w:r>
      <w:r w:rsidRPr="00DE1E5A">
        <w:rPr>
          <w:rFonts w:ascii="GHEA Grapalat" w:hAnsi="GHEA Grapalat" w:cs="Sylfaen"/>
          <w:sz w:val="20"/>
          <w:lang w:val="af-ZA"/>
        </w:rPr>
        <w:t xml:space="preserve"> </w:t>
      </w:r>
      <w:r w:rsidRPr="00DE1E5A">
        <w:rPr>
          <w:rFonts w:ascii="GHEA Grapalat" w:hAnsi="GHEA Grapalat" w:cs="Sylfaen"/>
          <w:sz w:val="20"/>
          <w:lang w:val="ru-RU"/>
        </w:rPr>
        <w:t>սահմանված</w:t>
      </w:r>
      <w:r w:rsidRPr="00DE1E5A">
        <w:rPr>
          <w:rFonts w:ascii="GHEA Grapalat" w:hAnsi="GHEA Grapalat" w:cs="Sylfaen"/>
          <w:sz w:val="20"/>
          <w:lang w:val="af-ZA"/>
        </w:rPr>
        <w:t xml:space="preserve"> </w:t>
      </w:r>
      <w:r w:rsidRPr="00DE1E5A">
        <w:rPr>
          <w:rFonts w:ascii="GHEA Grapalat" w:hAnsi="GHEA Grapalat" w:cs="Sylfaen"/>
          <w:sz w:val="20"/>
          <w:lang w:val="ru-RU"/>
        </w:rPr>
        <w:t>անգործության</w:t>
      </w:r>
      <w:r w:rsidRPr="00DE1E5A">
        <w:rPr>
          <w:rFonts w:ascii="GHEA Grapalat" w:hAnsi="GHEA Grapalat" w:cs="Sylfaen"/>
          <w:sz w:val="20"/>
          <w:lang w:val="af-ZA"/>
        </w:rPr>
        <w:t xml:space="preserve"> </w:t>
      </w:r>
      <w:r w:rsidRPr="00DE1E5A">
        <w:rPr>
          <w:rFonts w:ascii="GHEA Grapalat" w:hAnsi="GHEA Grapalat" w:cs="Sylfaen"/>
          <w:sz w:val="20"/>
          <w:lang w:val="ru-RU"/>
        </w:rPr>
        <w:t>ժամկետը</w:t>
      </w:r>
      <w:r w:rsidRPr="00DE1E5A">
        <w:rPr>
          <w:rFonts w:ascii="GHEA Grapalat" w:hAnsi="GHEA Grapalat" w:cs="Sylfaen"/>
          <w:sz w:val="20"/>
          <w:lang w:val="af-ZA"/>
        </w:rPr>
        <w:t xml:space="preserve"> </w:t>
      </w:r>
      <w:r w:rsidRPr="00DE1E5A">
        <w:rPr>
          <w:rFonts w:ascii="GHEA Grapalat" w:hAnsi="GHEA Grapalat" w:cs="Sylfaen"/>
          <w:sz w:val="20"/>
          <w:lang w:val="ru-RU"/>
        </w:rPr>
        <w:t>լրանալուն</w:t>
      </w:r>
      <w:r w:rsidRPr="00DE1E5A">
        <w:rPr>
          <w:rFonts w:ascii="GHEA Grapalat" w:hAnsi="GHEA Grapalat" w:cs="Sylfaen"/>
          <w:sz w:val="20"/>
          <w:lang w:val="af-ZA"/>
        </w:rPr>
        <w:t xml:space="preserve"> </w:t>
      </w:r>
      <w:r w:rsidRPr="00DE1E5A">
        <w:rPr>
          <w:rFonts w:ascii="GHEA Grapalat" w:hAnsi="GHEA Grapalat" w:cs="Sylfaen"/>
          <w:sz w:val="20"/>
          <w:lang w:val="ru-RU"/>
        </w:rPr>
        <w:t>հաջորդող</w:t>
      </w:r>
      <w:r w:rsidRPr="00DE1E5A">
        <w:rPr>
          <w:rFonts w:ascii="GHEA Grapalat" w:hAnsi="GHEA Grapalat" w:cs="Sylfaen"/>
          <w:sz w:val="20"/>
          <w:lang w:val="af-ZA"/>
        </w:rPr>
        <w:t xml:space="preserve"> </w:t>
      </w:r>
      <w:r w:rsidRPr="00DE1E5A">
        <w:rPr>
          <w:rFonts w:ascii="GHEA Grapalat" w:hAnsi="GHEA Grapalat" w:cs="Sylfaen"/>
          <w:sz w:val="20"/>
          <w:lang w:val="ru-RU"/>
        </w:rPr>
        <w:t>չորս</w:t>
      </w:r>
      <w:r w:rsidRPr="00DE1E5A">
        <w:rPr>
          <w:rFonts w:ascii="GHEA Grapalat" w:hAnsi="GHEA Grapalat" w:cs="Sylfaen"/>
          <w:sz w:val="20"/>
          <w:lang w:val="af-ZA"/>
        </w:rPr>
        <w:t xml:space="preserve"> </w:t>
      </w:r>
      <w:r w:rsidRPr="00DE1E5A">
        <w:rPr>
          <w:rFonts w:ascii="GHEA Grapalat" w:hAnsi="GHEA Grapalat" w:cs="Sylfaen"/>
          <w:sz w:val="20"/>
          <w:lang w:val="ru-RU"/>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xml:space="preserve"> </w:t>
      </w:r>
      <w:r w:rsidRPr="00DE1E5A">
        <w:rPr>
          <w:rFonts w:ascii="GHEA Grapalat" w:hAnsi="GHEA Grapalat" w:cs="Sylfaen"/>
          <w:sz w:val="20"/>
        </w:rPr>
        <w:t>պ</w:t>
      </w:r>
      <w:r w:rsidRPr="00DE1E5A">
        <w:rPr>
          <w:rFonts w:ascii="GHEA Grapalat" w:hAnsi="GHEA Grapalat" w:cs="Sylfaen"/>
          <w:sz w:val="20"/>
          <w:lang w:val="ru-RU"/>
        </w:rPr>
        <w:t>ատվիրատուն</w:t>
      </w:r>
      <w:r w:rsidRPr="00DE1E5A">
        <w:rPr>
          <w:rFonts w:ascii="GHEA Grapalat" w:hAnsi="GHEA Grapalat" w:cs="Sylfaen"/>
          <w:sz w:val="20"/>
          <w:lang w:val="af-ZA"/>
        </w:rPr>
        <w:t xml:space="preserve"> </w:t>
      </w:r>
      <w:r w:rsidRPr="00DE1E5A">
        <w:rPr>
          <w:rFonts w:ascii="GHEA Grapalat" w:hAnsi="GHEA Grapalat" w:cs="Sylfaen"/>
          <w:sz w:val="20"/>
          <w:lang w:val="ru-RU"/>
        </w:rPr>
        <w:t>ծանուցում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ասնակցին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ներկայացնելով</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նախագիծը</w:t>
      </w:r>
      <w:r w:rsidRPr="00DE1E5A">
        <w:rPr>
          <w:rFonts w:ascii="GHEA Grapalat" w:hAnsi="GHEA Grapalat" w:cs="Sylfaen"/>
          <w:sz w:val="20"/>
          <w:lang w:val="af-ZA"/>
        </w:rPr>
        <w:t xml:space="preserve">: </w:t>
      </w:r>
      <w:r w:rsidRPr="00DE1E5A">
        <w:rPr>
          <w:rFonts w:ascii="GHEA Grapalat" w:hAnsi="GHEA Grapalat" w:cs="Sylfaen"/>
          <w:sz w:val="20"/>
          <w:lang w:val="ru-RU"/>
        </w:rPr>
        <w:t>Ընդ</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կնքվել</w:t>
      </w:r>
      <w:r w:rsidRPr="00DE1E5A">
        <w:rPr>
          <w:rFonts w:ascii="GHEA Grapalat" w:hAnsi="GHEA Grapalat" w:cs="Sylfaen"/>
          <w:sz w:val="20"/>
          <w:lang w:val="af-ZA"/>
        </w:rPr>
        <w:t xml:space="preserve"> </w:t>
      </w:r>
      <w:r w:rsidRPr="00DE1E5A">
        <w:rPr>
          <w:rFonts w:ascii="GHEA Grapalat" w:hAnsi="GHEA Grapalat" w:cs="Sylfaen"/>
          <w:sz w:val="20"/>
          <w:lang w:val="ru-RU"/>
        </w:rPr>
        <w:t>ոչ</w:t>
      </w:r>
      <w:r w:rsidRPr="00DE1E5A">
        <w:rPr>
          <w:rFonts w:ascii="GHEA Grapalat" w:hAnsi="GHEA Grapalat" w:cs="Sylfaen"/>
          <w:sz w:val="20"/>
          <w:lang w:val="af-ZA"/>
        </w:rPr>
        <w:t xml:space="preserve"> </w:t>
      </w:r>
      <w:r w:rsidRPr="00DE1E5A">
        <w:rPr>
          <w:rFonts w:ascii="GHEA Grapalat" w:hAnsi="GHEA Grapalat" w:cs="Sylfaen"/>
          <w:sz w:val="20"/>
          <w:lang w:val="ru-RU"/>
        </w:rPr>
        <w:t>շուտ</w:t>
      </w:r>
      <w:r w:rsidRPr="00DE1E5A">
        <w:rPr>
          <w:rFonts w:ascii="GHEA Grapalat" w:hAnsi="GHEA Grapalat" w:cs="Sylfaen"/>
          <w:sz w:val="20"/>
          <w:lang w:val="af-ZA"/>
        </w:rPr>
        <w:t xml:space="preserve">, </w:t>
      </w:r>
      <w:r w:rsidRPr="00DE1E5A">
        <w:rPr>
          <w:rFonts w:ascii="GHEA Grapalat" w:hAnsi="GHEA Grapalat" w:cs="Sylfaen"/>
          <w:sz w:val="20"/>
          <w:lang w:val="ru-RU"/>
        </w:rPr>
        <w:t>քան</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1-</w:t>
      </w:r>
      <w:r w:rsidRPr="00DE1E5A">
        <w:rPr>
          <w:rFonts w:ascii="GHEA Grapalat" w:hAnsi="GHEA Grapalat" w:cs="Sylfaen"/>
          <w:sz w:val="20"/>
        </w:rPr>
        <w:t>ին</w:t>
      </w:r>
      <w:r w:rsidRPr="00DE1E5A">
        <w:rPr>
          <w:rFonts w:ascii="GHEA Grapalat" w:hAnsi="GHEA Grapalat" w:cs="Sylfaen"/>
          <w:sz w:val="20"/>
          <w:lang w:val="af-ZA"/>
        </w:rPr>
        <w:t xml:space="preserve"> </w:t>
      </w:r>
      <w:r w:rsidRPr="00DE1E5A">
        <w:rPr>
          <w:rFonts w:ascii="GHEA Grapalat" w:hAnsi="GHEA Grapalat" w:cs="Sylfaen"/>
          <w:sz w:val="20"/>
        </w:rPr>
        <w:t>մասի</w:t>
      </w:r>
      <w:r w:rsidRPr="00DE1E5A">
        <w:rPr>
          <w:rFonts w:ascii="GHEA Grapalat" w:hAnsi="GHEA Grapalat" w:cs="Sylfaen"/>
          <w:sz w:val="20"/>
          <w:lang w:val="af-ZA"/>
        </w:rPr>
        <w:t xml:space="preserve"> 7</w:t>
      </w:r>
      <w:r w:rsidRPr="00DE1E5A">
        <w:rPr>
          <w:rFonts w:ascii="GHEA Grapalat" w:hAnsi="GHEA Grapalat" w:cs="Sylfaen"/>
          <w:sz w:val="20"/>
          <w:lang w:val="hy-AM"/>
        </w:rPr>
        <w:t>.</w:t>
      </w:r>
      <w:r w:rsidRPr="002152AB">
        <w:rPr>
          <w:rFonts w:ascii="GHEA Grapalat" w:hAnsi="GHEA Grapalat" w:cs="Sylfaen"/>
          <w:sz w:val="20"/>
          <w:lang w:val="af-ZA"/>
        </w:rPr>
        <w:t>28</w:t>
      </w:r>
      <w:r w:rsidRPr="00DE1E5A">
        <w:rPr>
          <w:rFonts w:ascii="GHEA Grapalat" w:hAnsi="GHEA Grapalat" w:cs="Sylfaen"/>
          <w:sz w:val="20"/>
          <w:lang w:val="af-ZA"/>
        </w:rPr>
        <w:t xml:space="preserve"> </w:t>
      </w:r>
      <w:r w:rsidRPr="00DE1E5A">
        <w:rPr>
          <w:rFonts w:ascii="GHEA Grapalat" w:hAnsi="GHEA Grapalat" w:cs="Sylfaen"/>
          <w:sz w:val="20"/>
          <w:lang w:val="ru-RU"/>
        </w:rPr>
        <w:t>կետով</w:t>
      </w:r>
      <w:r w:rsidRPr="00DE1E5A">
        <w:rPr>
          <w:rFonts w:ascii="GHEA Grapalat" w:hAnsi="GHEA Grapalat" w:cs="Sylfaen"/>
          <w:sz w:val="20"/>
          <w:lang w:val="af-ZA"/>
        </w:rPr>
        <w:t xml:space="preserve"> </w:t>
      </w:r>
      <w:r w:rsidRPr="00DE1E5A">
        <w:rPr>
          <w:rFonts w:ascii="GHEA Grapalat" w:hAnsi="GHEA Grapalat" w:cs="Sylfaen"/>
          <w:sz w:val="20"/>
          <w:lang w:val="ru-RU"/>
        </w:rPr>
        <w:t>սահմանված</w:t>
      </w:r>
      <w:r w:rsidRPr="00DE1E5A">
        <w:rPr>
          <w:rFonts w:ascii="GHEA Grapalat" w:hAnsi="GHEA Grapalat" w:cs="Sylfaen"/>
          <w:sz w:val="20"/>
          <w:lang w:val="af-ZA"/>
        </w:rPr>
        <w:t xml:space="preserve"> </w:t>
      </w:r>
      <w:r w:rsidRPr="00DE1E5A">
        <w:rPr>
          <w:rFonts w:ascii="GHEA Grapalat" w:hAnsi="GHEA Grapalat" w:cs="Sylfaen"/>
          <w:sz w:val="20"/>
          <w:lang w:val="ru-RU"/>
        </w:rPr>
        <w:t>անգործության</w:t>
      </w:r>
      <w:r w:rsidRPr="00DE1E5A">
        <w:rPr>
          <w:rFonts w:ascii="GHEA Grapalat" w:hAnsi="GHEA Grapalat" w:cs="Sylfaen"/>
          <w:sz w:val="20"/>
          <w:lang w:val="af-ZA"/>
        </w:rPr>
        <w:t xml:space="preserve"> </w:t>
      </w:r>
      <w:r w:rsidRPr="00DE1E5A">
        <w:rPr>
          <w:rFonts w:ascii="GHEA Grapalat" w:hAnsi="GHEA Grapalat" w:cs="Sylfaen"/>
          <w:sz w:val="20"/>
          <w:lang w:val="ru-RU"/>
        </w:rPr>
        <w:t>ժամկետը</w:t>
      </w:r>
      <w:r w:rsidRPr="00DE1E5A">
        <w:rPr>
          <w:rFonts w:ascii="GHEA Grapalat" w:hAnsi="GHEA Grapalat" w:cs="Sylfaen"/>
          <w:sz w:val="20"/>
          <w:lang w:val="af-ZA"/>
        </w:rPr>
        <w:t xml:space="preserve"> </w:t>
      </w:r>
      <w:r w:rsidRPr="00DE1E5A">
        <w:rPr>
          <w:rFonts w:ascii="GHEA Grapalat" w:hAnsi="GHEA Grapalat" w:cs="Sylfaen"/>
          <w:sz w:val="20"/>
          <w:lang w:val="ru-RU"/>
        </w:rPr>
        <w:t>լրանալու</w:t>
      </w:r>
      <w:r w:rsidRPr="00DE1E5A">
        <w:rPr>
          <w:rFonts w:ascii="GHEA Grapalat" w:hAnsi="GHEA Grapalat" w:cs="Sylfaen"/>
          <w:sz w:val="20"/>
          <w:lang w:val="af-ZA"/>
        </w:rPr>
        <w:t xml:space="preserve"> </w:t>
      </w:r>
      <w:r w:rsidRPr="00DE1E5A">
        <w:rPr>
          <w:rFonts w:ascii="GHEA Grapalat" w:hAnsi="GHEA Grapalat" w:cs="Sylfaen"/>
          <w:sz w:val="20"/>
          <w:lang w:val="ru-RU"/>
        </w:rPr>
        <w:t>օրվան</w:t>
      </w:r>
      <w:r w:rsidRPr="00DE1E5A">
        <w:rPr>
          <w:rFonts w:ascii="GHEA Grapalat" w:hAnsi="GHEA Grapalat" w:cs="Sylfaen"/>
          <w:sz w:val="20"/>
          <w:lang w:val="af-ZA"/>
        </w:rPr>
        <w:t xml:space="preserve"> </w:t>
      </w:r>
      <w:r w:rsidRPr="00DE1E5A">
        <w:rPr>
          <w:rFonts w:ascii="GHEA Grapalat" w:hAnsi="GHEA Grapalat" w:cs="Sylfaen"/>
          <w:sz w:val="20"/>
          <w:lang w:val="ru-RU"/>
        </w:rPr>
        <w:t>հաջորդող</w:t>
      </w:r>
      <w:r w:rsidRPr="00DE1E5A">
        <w:rPr>
          <w:rFonts w:ascii="GHEA Grapalat" w:hAnsi="GHEA Grapalat" w:cs="Sylfaen"/>
          <w:sz w:val="20"/>
          <w:lang w:val="af-ZA"/>
        </w:rPr>
        <w:t xml:space="preserve"> </w:t>
      </w:r>
      <w:r w:rsidRPr="00DE1E5A">
        <w:rPr>
          <w:rFonts w:ascii="GHEA Grapalat" w:hAnsi="GHEA Grapalat" w:cs="Sylfaen"/>
          <w:sz w:val="20"/>
          <w:lang w:val="ru-RU"/>
        </w:rPr>
        <w:t>երկրորդ</w:t>
      </w:r>
      <w:r w:rsidRPr="00DE1E5A">
        <w:rPr>
          <w:rFonts w:ascii="GHEA Grapalat" w:hAnsi="GHEA Grapalat" w:cs="Sylfaen"/>
          <w:sz w:val="20"/>
          <w:lang w:val="af-ZA"/>
        </w:rPr>
        <w:t xml:space="preserve"> </w:t>
      </w:r>
      <w:r w:rsidRPr="00DE1E5A">
        <w:rPr>
          <w:rFonts w:ascii="GHEA Grapalat" w:hAnsi="GHEA Grapalat" w:cs="Sylfaen"/>
          <w:sz w:val="20"/>
          <w:lang w:val="ru-RU"/>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օրը</w:t>
      </w:r>
      <w:r w:rsidRPr="00DE1E5A">
        <w:rPr>
          <w:rFonts w:ascii="GHEA Grapalat" w:hAnsi="GHEA Grapalat" w:cs="Sylfaen"/>
          <w:sz w:val="20"/>
          <w:lang w:val="af-ZA"/>
        </w:rPr>
        <w:t>:</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.3</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rPr>
        <w:t>մ</w:t>
      </w:r>
      <w:r w:rsidRPr="00DE1E5A">
        <w:rPr>
          <w:rFonts w:ascii="GHEA Grapalat" w:hAnsi="GHEA Grapalat" w:cs="Sylfaen"/>
          <w:sz w:val="20"/>
          <w:lang w:val="ru-RU"/>
        </w:rPr>
        <w:t>ասնակցին</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կնքելու</w:t>
      </w:r>
      <w:r w:rsidRPr="00DE1E5A">
        <w:rPr>
          <w:rFonts w:ascii="GHEA Grapalat" w:hAnsi="GHEA Grapalat" w:cs="Sylfaen"/>
          <w:sz w:val="20"/>
          <w:lang w:val="af-ZA"/>
        </w:rPr>
        <w:t xml:space="preserve"> </w:t>
      </w:r>
      <w:r w:rsidRPr="00DE1E5A">
        <w:rPr>
          <w:rFonts w:ascii="GHEA Grapalat" w:hAnsi="GHEA Grapalat" w:cs="Sylfaen"/>
          <w:sz w:val="20"/>
          <w:lang w:val="ru-RU"/>
        </w:rPr>
        <w:t>առաջարկը</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կնքվելիք</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նախագիծը</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հանձնաժողովի</w:t>
      </w:r>
      <w:r w:rsidRPr="00DE1E5A">
        <w:rPr>
          <w:rFonts w:ascii="GHEA Grapalat" w:hAnsi="GHEA Grapalat" w:cs="Sylfaen"/>
          <w:sz w:val="20"/>
          <w:lang w:val="af-ZA"/>
        </w:rPr>
        <w:t xml:space="preserve"> </w:t>
      </w:r>
      <w:r w:rsidRPr="00DE1E5A">
        <w:rPr>
          <w:rFonts w:ascii="GHEA Grapalat" w:hAnsi="GHEA Grapalat" w:cs="Sylfaen"/>
          <w:sz w:val="20"/>
          <w:lang w:val="ru-RU"/>
        </w:rPr>
        <w:t>քարտուղարը</w:t>
      </w:r>
      <w:r w:rsidRPr="00DE1E5A">
        <w:rPr>
          <w:rFonts w:ascii="GHEA Grapalat" w:hAnsi="GHEA Grapalat" w:cs="Sylfaen"/>
          <w:sz w:val="20"/>
          <w:lang w:val="af-ZA"/>
        </w:rPr>
        <w:t xml:space="preserve"> </w:t>
      </w:r>
      <w:r w:rsidRPr="00DE1E5A">
        <w:rPr>
          <w:rFonts w:ascii="GHEA Grapalat" w:hAnsi="GHEA Grapalat" w:cs="Sylfaen"/>
          <w:sz w:val="20"/>
          <w:lang w:val="ru-RU"/>
        </w:rPr>
        <w:t>տրամադրում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էլեկտրոնային</w:t>
      </w:r>
      <w:r w:rsidRPr="00DE1E5A">
        <w:rPr>
          <w:rFonts w:ascii="GHEA Grapalat" w:hAnsi="GHEA Grapalat" w:cs="Sylfaen"/>
          <w:sz w:val="20"/>
          <w:lang w:val="af-ZA"/>
        </w:rPr>
        <w:t xml:space="preserve"> </w:t>
      </w:r>
      <w:r w:rsidRPr="00DE1E5A">
        <w:rPr>
          <w:rFonts w:ascii="GHEA Grapalat" w:hAnsi="GHEA Grapalat" w:cs="Sylfaen"/>
          <w:sz w:val="20"/>
          <w:lang w:val="ru-RU"/>
        </w:rPr>
        <w:t>եղանակով</w:t>
      </w:r>
      <w:r w:rsidRPr="00DE1E5A">
        <w:rPr>
          <w:rFonts w:ascii="GHEA Grapalat" w:hAnsi="GHEA Grapalat" w:cs="Sylfaen"/>
          <w:sz w:val="20"/>
          <w:lang w:val="af-ZA"/>
        </w:rPr>
        <w:t xml:space="preserve">: </w:t>
      </w:r>
      <w:r w:rsidRPr="00DE1E5A">
        <w:rPr>
          <w:rFonts w:ascii="GHEA Grapalat" w:hAnsi="GHEA Grapalat" w:cs="Sylfaen"/>
          <w:sz w:val="20"/>
          <w:lang w:val="ru-RU"/>
        </w:rPr>
        <w:t>Ընդ</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պայմանագրում</w:t>
      </w:r>
      <w:r w:rsidRPr="00DE1E5A">
        <w:rPr>
          <w:rFonts w:ascii="GHEA Grapalat" w:hAnsi="GHEA Grapalat" w:cs="Sylfaen"/>
          <w:sz w:val="20"/>
          <w:lang w:val="af-ZA"/>
        </w:rPr>
        <w:t xml:space="preserve"> </w:t>
      </w:r>
      <w:r w:rsidRPr="00DE1E5A">
        <w:rPr>
          <w:rFonts w:ascii="GHEA Grapalat" w:hAnsi="GHEA Grapalat" w:cs="Sylfaen"/>
          <w:sz w:val="20"/>
          <w:lang w:val="ru-RU"/>
        </w:rPr>
        <w:t>ներառվում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կողմից</w:t>
      </w:r>
      <w:r w:rsidRPr="00DE1E5A">
        <w:rPr>
          <w:rFonts w:ascii="GHEA Grapalat" w:hAnsi="GHEA Grapalat" w:cs="Sylfaen"/>
          <w:sz w:val="20"/>
          <w:lang w:val="af-ZA"/>
        </w:rPr>
        <w:t xml:space="preserve"> </w:t>
      </w:r>
      <w:r w:rsidRPr="00DE1E5A">
        <w:rPr>
          <w:rFonts w:ascii="GHEA Grapalat" w:hAnsi="GHEA Grapalat" w:cs="Sylfaen"/>
          <w:sz w:val="20"/>
          <w:lang w:val="ru-RU"/>
        </w:rPr>
        <w:t>հայտով</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ներկայացված</w:t>
      </w:r>
      <w:r w:rsidRPr="00DE1E5A">
        <w:rPr>
          <w:rFonts w:ascii="GHEA Grapalat" w:hAnsi="GHEA Grapalat" w:cs="Sylfaen"/>
          <w:sz w:val="20"/>
          <w:lang w:val="af-ZA"/>
        </w:rPr>
        <w:t xml:space="preserve"> </w:t>
      </w:r>
      <w:r w:rsidRPr="00DE1E5A">
        <w:rPr>
          <w:rFonts w:ascii="GHEA Grapalat" w:hAnsi="GHEA Grapalat" w:cs="Sylfaen"/>
          <w:sz w:val="20"/>
          <w:lang w:val="ru-RU"/>
        </w:rPr>
        <w:t>ապրանքի</w:t>
      </w:r>
      <w:r w:rsidRPr="00DE1E5A">
        <w:rPr>
          <w:rFonts w:ascii="GHEA Grapalat" w:hAnsi="GHEA Grapalat" w:cs="Sylfaen"/>
          <w:sz w:val="20"/>
          <w:lang w:val="af-ZA"/>
        </w:rPr>
        <w:t xml:space="preserve"> </w:t>
      </w:r>
      <w:r w:rsidRPr="00DE1E5A">
        <w:rPr>
          <w:rFonts w:ascii="GHEA Grapalat" w:hAnsi="GHEA Grapalat"/>
          <w:sz w:val="20"/>
          <w:szCs w:val="20"/>
          <w:lang w:val="hy-AM"/>
        </w:rPr>
        <w:t>ամբողջական նկարագիրը</w:t>
      </w:r>
      <w:r w:rsidRPr="00DE1E5A">
        <w:rPr>
          <w:rFonts w:ascii="GHEA Grapalat" w:hAnsi="GHEA Grapalat" w:cs="Sylfaen"/>
          <w:sz w:val="20"/>
          <w:lang w:val="af-ZA"/>
        </w:rPr>
        <w:t xml:space="preserve">: </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8</w:t>
      </w:r>
      <w:r w:rsidRPr="00DE1E5A">
        <w:rPr>
          <w:rFonts w:ascii="GHEA Grapalat" w:hAnsi="GHEA Grapalat" w:cs="Sylfaen"/>
          <w:sz w:val="20"/>
          <w:lang w:val="hy-AM"/>
        </w:rPr>
        <w:t>.</w:t>
      </w:r>
      <w:r w:rsidRPr="002152AB">
        <w:rPr>
          <w:rFonts w:ascii="GHEA Grapalat" w:hAnsi="GHEA Grapalat" w:cs="Sylfaen"/>
          <w:sz w:val="20"/>
          <w:lang w:val="af-ZA"/>
        </w:rPr>
        <w:t>4</w:t>
      </w:r>
      <w:r w:rsidRPr="00DE1E5A">
        <w:rPr>
          <w:rFonts w:ascii="GHEA Grapalat" w:hAnsi="GHEA Grapalat" w:cs="Sylfaen"/>
          <w:sz w:val="20"/>
          <w:lang w:val="af-ZA"/>
        </w:rPr>
        <w:t xml:space="preserve"> </w:t>
      </w:r>
      <w:r w:rsidRPr="00DE1E5A">
        <w:rPr>
          <w:rFonts w:ascii="GHEA Grapalat" w:hAnsi="GHEA Grapalat" w:cs="Sylfaen"/>
          <w:sz w:val="20"/>
          <w:lang w:val="hy-AM"/>
        </w:rPr>
        <w:t>Եթե</w:t>
      </w:r>
      <w:r w:rsidRPr="00DE1E5A">
        <w:rPr>
          <w:rFonts w:ascii="GHEA Grapalat" w:hAnsi="GHEA Grapalat" w:cs="Sylfaen"/>
          <w:sz w:val="20"/>
          <w:lang w:val="af-ZA"/>
        </w:rPr>
        <w:t xml:space="preserve"> </w:t>
      </w:r>
      <w:r w:rsidRPr="00DE1E5A">
        <w:rPr>
          <w:rFonts w:ascii="GHEA Grapalat" w:hAnsi="GHEA Grapalat" w:cs="Sylfaen"/>
          <w:sz w:val="20"/>
          <w:lang w:val="hy-AM"/>
        </w:rPr>
        <w:t>ընտրված</w:t>
      </w:r>
      <w:r w:rsidRPr="00DE1E5A">
        <w:rPr>
          <w:rFonts w:ascii="GHEA Grapalat" w:hAnsi="GHEA Grapalat" w:cs="Sylfaen"/>
          <w:sz w:val="20"/>
          <w:lang w:val="af-ZA"/>
        </w:rPr>
        <w:t xml:space="preserve"> </w:t>
      </w:r>
      <w:r w:rsidRPr="00DE1E5A">
        <w:rPr>
          <w:rFonts w:ascii="GHEA Grapalat" w:hAnsi="GHEA Grapalat" w:cs="Sylfaen"/>
          <w:sz w:val="20"/>
          <w:lang w:val="hy-AM"/>
        </w:rPr>
        <w:t>մասնակիցը</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hy-AM"/>
        </w:rPr>
        <w:t>կնքելու</w:t>
      </w:r>
      <w:r w:rsidRPr="00DE1E5A">
        <w:rPr>
          <w:rFonts w:ascii="GHEA Grapalat" w:hAnsi="GHEA Grapalat" w:cs="Sylfaen"/>
          <w:sz w:val="20"/>
          <w:lang w:val="af-ZA"/>
        </w:rPr>
        <w:t xml:space="preserve"> </w:t>
      </w:r>
      <w:r w:rsidRPr="00DE1E5A">
        <w:rPr>
          <w:rFonts w:ascii="GHEA Grapalat" w:hAnsi="GHEA Grapalat" w:cs="Sylfaen"/>
          <w:sz w:val="20"/>
          <w:lang w:val="hy-AM"/>
        </w:rPr>
        <w:t>մասին</w:t>
      </w:r>
      <w:r w:rsidRPr="00DE1E5A">
        <w:rPr>
          <w:rFonts w:ascii="GHEA Grapalat" w:hAnsi="GHEA Grapalat" w:cs="Sylfaen"/>
          <w:sz w:val="20"/>
          <w:lang w:val="af-ZA"/>
        </w:rPr>
        <w:t xml:space="preserve"> </w:t>
      </w:r>
      <w:r w:rsidRPr="00DE1E5A">
        <w:rPr>
          <w:rFonts w:ascii="GHEA Grapalat" w:hAnsi="GHEA Grapalat" w:cs="Sylfaen"/>
          <w:sz w:val="20"/>
          <w:lang w:val="hy-AM"/>
        </w:rPr>
        <w:t>ծանուցումը</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hy-AM"/>
        </w:rPr>
        <w:t>նախագիծ</w:t>
      </w:r>
      <w:r w:rsidRPr="00DE1E5A">
        <w:rPr>
          <w:rFonts w:ascii="GHEA Grapalat" w:hAnsi="GHEA Grapalat" w:cs="Sylfaen"/>
          <w:sz w:val="20"/>
        </w:rPr>
        <w:t>ն</w:t>
      </w:r>
      <w:r w:rsidRPr="00DE1E5A">
        <w:rPr>
          <w:rFonts w:ascii="GHEA Grapalat" w:hAnsi="GHEA Grapalat" w:cs="Sylfaen"/>
          <w:sz w:val="20"/>
          <w:lang w:val="af-ZA"/>
        </w:rPr>
        <w:t xml:space="preserve"> </w:t>
      </w:r>
      <w:r w:rsidRPr="00DE1E5A">
        <w:rPr>
          <w:rFonts w:ascii="GHEA Grapalat" w:hAnsi="GHEA Grapalat" w:cs="Sylfaen"/>
          <w:sz w:val="20"/>
          <w:lang w:val="hy-AM"/>
        </w:rPr>
        <w:t>ստանալուց</w:t>
      </w:r>
      <w:r w:rsidRPr="00DE1E5A">
        <w:rPr>
          <w:rFonts w:ascii="GHEA Grapalat" w:hAnsi="GHEA Grapalat" w:cs="Sylfaen"/>
          <w:sz w:val="20"/>
          <w:lang w:val="af-ZA"/>
        </w:rPr>
        <w:t xml:space="preserve"> </w:t>
      </w:r>
      <w:r w:rsidRPr="00DE1E5A">
        <w:rPr>
          <w:rFonts w:ascii="GHEA Grapalat" w:hAnsi="GHEA Grapalat" w:cs="Sylfaen"/>
          <w:sz w:val="20"/>
          <w:lang w:val="hy-AM"/>
        </w:rPr>
        <w:t>հետո</w:t>
      </w:r>
      <w:r w:rsidRPr="00DE1E5A">
        <w:rPr>
          <w:rFonts w:ascii="GHEA Grapalat" w:hAnsi="GHEA Grapalat" w:cs="Sylfaen"/>
          <w:sz w:val="20"/>
          <w:lang w:val="af-ZA"/>
        </w:rPr>
        <w:t xml:space="preserve">` 10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hy-AM"/>
        </w:rPr>
        <w:t>օրվա</w:t>
      </w:r>
      <w:r w:rsidRPr="00DE1E5A">
        <w:rPr>
          <w:rFonts w:ascii="GHEA Grapalat" w:hAnsi="GHEA Grapalat" w:cs="Sylfaen"/>
          <w:sz w:val="20"/>
          <w:lang w:val="af-ZA"/>
        </w:rPr>
        <w:t xml:space="preserve"> </w:t>
      </w:r>
      <w:r w:rsidRPr="00DE1E5A">
        <w:rPr>
          <w:rFonts w:ascii="GHEA Grapalat" w:hAnsi="GHEA Grapalat" w:cs="Sylfaen"/>
          <w:sz w:val="20"/>
          <w:lang w:val="hy-AM"/>
        </w:rPr>
        <w:t>ընթացքում</w:t>
      </w:r>
      <w:r w:rsidRPr="00DE1E5A">
        <w:rPr>
          <w:rFonts w:ascii="GHEA Grapalat" w:hAnsi="GHEA Grapalat" w:cs="Sylfaen"/>
          <w:sz w:val="20"/>
          <w:lang w:val="af-ZA"/>
        </w:rPr>
        <w:t xml:space="preserve"> </w:t>
      </w:r>
      <w:r w:rsidRPr="00DE1E5A">
        <w:rPr>
          <w:rFonts w:ascii="GHEA Grapalat" w:hAnsi="GHEA Grapalat" w:cs="Sylfaen"/>
          <w:sz w:val="20"/>
          <w:lang w:val="hy-AM"/>
        </w:rPr>
        <w:t>չի</w:t>
      </w:r>
      <w:r w:rsidRPr="00DE1E5A">
        <w:rPr>
          <w:rFonts w:ascii="GHEA Grapalat" w:hAnsi="GHEA Grapalat" w:cs="Sylfaen"/>
          <w:sz w:val="20"/>
          <w:lang w:val="af-ZA"/>
        </w:rPr>
        <w:t xml:space="preserve"> </w:t>
      </w:r>
      <w:r w:rsidRPr="00DE1E5A">
        <w:rPr>
          <w:rFonts w:ascii="GHEA Grapalat" w:hAnsi="GHEA Grapalat" w:cs="Sylfaen"/>
          <w:sz w:val="20"/>
          <w:lang w:val="hy-AM"/>
        </w:rPr>
        <w:t>ստորագրում</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պայմանագիրը</w:t>
      </w:r>
      <w:r w:rsidRPr="00DE1E5A">
        <w:rPr>
          <w:rFonts w:ascii="GHEA Grapalat" w:hAnsi="GHEA Grapalat" w:cs="Sylfaen"/>
          <w:sz w:val="20"/>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պ</w:t>
      </w:r>
      <w:r w:rsidRPr="00DE1E5A">
        <w:rPr>
          <w:rFonts w:ascii="GHEA Grapalat" w:hAnsi="GHEA Grapalat" w:cs="Sylfaen"/>
          <w:sz w:val="20"/>
          <w:lang w:val="ru-RU"/>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ներկայացնում</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rPr>
        <w:t>ապահովումը</w:t>
      </w:r>
      <w:r w:rsidRPr="00DE1E5A">
        <w:rPr>
          <w:rFonts w:ascii="GHEA Grapalat" w:hAnsi="GHEA Grapalat" w:cs="Sylfaen"/>
          <w:sz w:val="20"/>
          <w:lang w:val="af-ZA"/>
        </w:rPr>
        <w:t>,</w:t>
      </w:r>
      <w:r w:rsidRPr="00DE1E5A">
        <w:rPr>
          <w:rFonts w:ascii="GHEA Grapalat" w:hAnsi="GHEA Grapalat" w:cs="Sylfaen"/>
          <w:i/>
          <w:sz w:val="20"/>
          <w:lang w:val="af-ZA"/>
        </w:rPr>
        <w:t xml:space="preserve"> </w:t>
      </w:r>
      <w:r w:rsidRPr="00DE1E5A">
        <w:rPr>
          <w:rFonts w:ascii="GHEA Grapalat" w:hAnsi="GHEA Grapalat" w:cs="Sylfaen"/>
          <w:sz w:val="20"/>
          <w:lang w:val="hy-AM"/>
        </w:rPr>
        <w:t>ապա նա զրկվում է պայմանագիրը ստորագրելու իրավունքից։</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hy-AM"/>
        </w:rPr>
        <w:t>Ընդ</w:t>
      </w:r>
      <w:r w:rsidRPr="00DE1E5A">
        <w:rPr>
          <w:rFonts w:ascii="GHEA Grapalat" w:hAnsi="GHEA Grapalat" w:cs="Sylfaen"/>
          <w:sz w:val="20"/>
          <w:lang w:val="af-ZA"/>
        </w:rPr>
        <w:t xml:space="preserve"> </w:t>
      </w:r>
      <w:r w:rsidRPr="00DE1E5A">
        <w:rPr>
          <w:rFonts w:ascii="GHEA Grapalat" w:hAnsi="GHEA Grapalat" w:cs="Sylfaen"/>
          <w:sz w:val="20"/>
          <w:lang w:val="hy-AM"/>
        </w:rPr>
        <w:t>որում</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ընտրված մասնակցի կողմից հաստատված պայմանագրի նախագիծը </w:t>
      </w:r>
      <w:r w:rsidRPr="00DE1E5A">
        <w:rPr>
          <w:rFonts w:ascii="GHEA Grapalat" w:hAnsi="GHEA Grapalat" w:cs="Sylfaen"/>
          <w:sz w:val="20"/>
        </w:rPr>
        <w:t>պ</w:t>
      </w:r>
      <w:r w:rsidRPr="00DE1E5A">
        <w:rPr>
          <w:rFonts w:ascii="GHEA Grapalat" w:hAnsi="GHEA Grapalat" w:cs="Sylfaen"/>
          <w:sz w:val="20"/>
          <w:lang w:val="hy-AM"/>
        </w:rPr>
        <w:t xml:space="preserve">ատվիրատուին ներկայացվում է գրավոր և դրա ներկայացման գրությունը հաշվառվում է </w:t>
      </w:r>
      <w:r w:rsidRPr="00DE1E5A">
        <w:rPr>
          <w:rFonts w:ascii="GHEA Grapalat" w:hAnsi="GHEA Grapalat" w:cs="Sylfaen"/>
          <w:sz w:val="20"/>
        </w:rPr>
        <w:t>պ</w:t>
      </w:r>
      <w:r w:rsidRPr="00DE1E5A">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E1E5A">
        <w:rPr>
          <w:rFonts w:ascii="GHEA Grapalat" w:hAnsi="GHEA Grapalat" w:cs="Sylfaen"/>
          <w:sz w:val="20"/>
          <w:lang w:val="af-ZA"/>
        </w:rPr>
        <w:t xml:space="preserve"> </w:t>
      </w:r>
      <w:r w:rsidRPr="00DE1E5A">
        <w:rPr>
          <w:rFonts w:ascii="GHEA Grapalat" w:hAnsi="GHEA Grapalat" w:cs="Sylfaen"/>
          <w:sz w:val="20"/>
        </w:rPr>
        <w:t>և</w:t>
      </w:r>
      <w:r w:rsidRPr="00DE1E5A">
        <w:rPr>
          <w:rFonts w:ascii="GHEA Grapalat" w:hAnsi="GHEA Grapalat" w:cs="Sylfaen"/>
          <w:sz w:val="20"/>
          <w:lang w:val="af-ZA"/>
        </w:rPr>
        <w:t xml:space="preserve"> </w:t>
      </w:r>
      <w:r w:rsidRPr="00DE1E5A">
        <w:rPr>
          <w:rFonts w:ascii="GHEA Grapalat" w:hAnsi="GHEA Grapalat" w:cs="Sylfaen"/>
          <w:sz w:val="20"/>
        </w:rPr>
        <w:t>հաստատմանը</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rPr>
        <w:t>օրը</w:t>
      </w:r>
      <w:r w:rsidRPr="00DE1E5A">
        <w:rPr>
          <w:rFonts w:ascii="GHEA Grapalat" w:hAnsi="GHEA Grapalat" w:cs="Sylfaen"/>
          <w:sz w:val="20"/>
          <w:lang w:val="af-ZA"/>
        </w:rPr>
        <w:t xml:space="preserve"> </w:t>
      </w:r>
      <w:r w:rsidRPr="00DE1E5A">
        <w:rPr>
          <w:rFonts w:ascii="GHEA Grapalat" w:hAnsi="GHEA Grapalat" w:cs="Sylfaen"/>
          <w:sz w:val="20"/>
        </w:rPr>
        <w:t>ուղեկցող</w:t>
      </w:r>
      <w:r w:rsidRPr="00DE1E5A">
        <w:rPr>
          <w:rFonts w:ascii="GHEA Grapalat" w:hAnsi="GHEA Grapalat" w:cs="Sylfaen"/>
          <w:sz w:val="20"/>
          <w:lang w:val="af-ZA"/>
        </w:rPr>
        <w:t xml:space="preserve"> </w:t>
      </w:r>
      <w:r w:rsidRPr="00DE1E5A">
        <w:rPr>
          <w:rFonts w:ascii="GHEA Grapalat" w:hAnsi="GHEA Grapalat" w:cs="Sylfaen"/>
          <w:sz w:val="20"/>
        </w:rPr>
        <w:t>գրությամբ</w:t>
      </w:r>
      <w:r w:rsidRPr="00DE1E5A">
        <w:rPr>
          <w:rFonts w:ascii="GHEA Grapalat" w:hAnsi="GHEA Grapalat" w:cs="Sylfaen"/>
          <w:sz w:val="20"/>
          <w:lang w:val="af-ZA"/>
        </w:rPr>
        <w:t xml:space="preserve"> </w:t>
      </w:r>
      <w:r w:rsidRPr="00DE1E5A">
        <w:rPr>
          <w:rFonts w:ascii="GHEA Grapalat" w:hAnsi="GHEA Grapalat" w:cs="Sylfaen"/>
          <w:sz w:val="20"/>
        </w:rPr>
        <w:t>տրամադրվում</w:t>
      </w:r>
      <w:r w:rsidRPr="00DE1E5A">
        <w:rPr>
          <w:rFonts w:ascii="GHEA Grapalat" w:hAnsi="GHEA Grapalat" w:cs="Sylfaen"/>
          <w:sz w:val="20"/>
          <w:lang w:val="af-ZA"/>
        </w:rPr>
        <w:t xml:space="preserve"> </w:t>
      </w:r>
      <w:r w:rsidRPr="00DE1E5A">
        <w:rPr>
          <w:rFonts w:ascii="GHEA Grapalat" w:hAnsi="GHEA Grapalat" w:cs="Sylfaen"/>
          <w:sz w:val="20"/>
        </w:rPr>
        <w:t>է</w:t>
      </w:r>
      <w:r w:rsidRPr="00DE1E5A">
        <w:rPr>
          <w:rFonts w:ascii="GHEA Grapalat" w:hAnsi="GHEA Grapalat" w:cs="Sylfaen"/>
          <w:sz w:val="20"/>
          <w:lang w:val="af-ZA"/>
        </w:rPr>
        <w:t xml:space="preserve"> </w:t>
      </w:r>
      <w:r w:rsidRPr="00DE1E5A">
        <w:rPr>
          <w:rFonts w:ascii="GHEA Grapalat" w:hAnsi="GHEA Grapalat" w:cs="Sylfaen"/>
          <w:sz w:val="20"/>
        </w:rPr>
        <w:t>ընտրված</w:t>
      </w:r>
      <w:r w:rsidRPr="00DE1E5A">
        <w:rPr>
          <w:rFonts w:ascii="GHEA Grapalat" w:hAnsi="GHEA Grapalat" w:cs="Sylfaen"/>
          <w:sz w:val="20"/>
          <w:lang w:val="af-ZA"/>
        </w:rPr>
        <w:t xml:space="preserve"> </w:t>
      </w:r>
      <w:r w:rsidRPr="00DE1E5A">
        <w:rPr>
          <w:rFonts w:ascii="GHEA Grapalat" w:hAnsi="GHEA Grapalat" w:cs="Sylfaen"/>
          <w:sz w:val="20"/>
        </w:rPr>
        <w:t>մասնակցին</w:t>
      </w:r>
      <w:r w:rsidRPr="00DE1E5A">
        <w:rPr>
          <w:rFonts w:ascii="GHEA Grapalat" w:hAnsi="GHEA Grapalat" w:cs="Sylfaen"/>
          <w:sz w:val="20"/>
          <w:lang w:val="hy-AM"/>
        </w:rPr>
        <w:t>:</w:t>
      </w:r>
    </w:p>
    <w:p w:rsidR="00024088" w:rsidRPr="00DE1E5A" w:rsidRDefault="00024088" w:rsidP="00024088">
      <w:pPr>
        <w:pStyle w:val="a3"/>
        <w:spacing w:line="240" w:lineRule="auto"/>
        <w:ind w:firstLine="567"/>
        <w:rPr>
          <w:rFonts w:ascii="GHEA Grapalat" w:hAnsi="GHEA Grapalat" w:cs="Sylfaen"/>
          <w:i w:val="0"/>
          <w:szCs w:val="24"/>
          <w:lang w:val="af-ZA"/>
        </w:rPr>
      </w:pPr>
      <w:r w:rsidRPr="00DE1E5A">
        <w:rPr>
          <w:rFonts w:ascii="GHEA Grapalat" w:hAnsi="GHEA Grapalat" w:cs="Sylfaen"/>
          <w:i w:val="0"/>
          <w:szCs w:val="24"/>
          <w:lang w:val="af-ZA"/>
        </w:rPr>
        <w:t>8.</w:t>
      </w:r>
      <w:r>
        <w:rPr>
          <w:rFonts w:ascii="GHEA Grapalat" w:hAnsi="GHEA Grapalat" w:cs="Sylfaen"/>
          <w:i w:val="0"/>
          <w:szCs w:val="24"/>
          <w:lang w:val="af-ZA"/>
        </w:rPr>
        <w:t>5</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Մինչև</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սույն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հրավերի</w:t>
      </w:r>
      <w:r w:rsidRPr="00DE1E5A">
        <w:rPr>
          <w:rFonts w:ascii="GHEA Grapalat" w:hAnsi="GHEA Grapalat" w:cs="Sylfaen"/>
          <w:i w:val="0"/>
          <w:szCs w:val="24"/>
          <w:lang w:val="af-ZA"/>
        </w:rPr>
        <w:t xml:space="preserve"> 1-ին մասի 8</w:t>
      </w:r>
      <w:r w:rsidRPr="00DE1E5A">
        <w:rPr>
          <w:rFonts w:ascii="GHEA Grapalat" w:hAnsi="GHEA Grapalat" w:cs="Sylfaen"/>
          <w:i w:val="0"/>
          <w:szCs w:val="24"/>
          <w:lang w:val="hy-AM"/>
        </w:rPr>
        <w:t>.</w:t>
      </w:r>
      <w:r w:rsidRPr="002152AB">
        <w:rPr>
          <w:rFonts w:ascii="GHEA Grapalat" w:hAnsi="GHEA Grapalat" w:cs="Sylfaen"/>
          <w:i w:val="0"/>
          <w:szCs w:val="24"/>
          <w:lang w:val="af-ZA"/>
        </w:rPr>
        <w:t>4</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կետով</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նախատեսված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ժամկետի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ավարտը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կողմերի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համաձայնությամբ</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պայմանագրի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նախագծում</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կատարվել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փոփոխություններ</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սակայն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դրանք</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չեն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կարող</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հանգեցնել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գնման</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առարկայի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բնութագրերի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փոփոխմանը</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ներառյալ</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ընտրված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մասնակցի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առաջարկած</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գնի</w:t>
      </w:r>
      <w:r w:rsidRPr="00DE1E5A">
        <w:rPr>
          <w:rFonts w:ascii="GHEA Grapalat" w:hAnsi="GHEA Grapalat" w:cs="Sylfaen"/>
          <w:i w:val="0"/>
          <w:szCs w:val="24"/>
          <w:lang w:val="af-ZA"/>
        </w:rPr>
        <w:t xml:space="preserve"> </w:t>
      </w:r>
      <w:r w:rsidRPr="00DE1E5A">
        <w:rPr>
          <w:rFonts w:ascii="GHEA Grapalat" w:hAnsi="GHEA Grapalat" w:cs="Sylfaen"/>
          <w:i w:val="0"/>
          <w:szCs w:val="24"/>
          <w:lang w:val="ru-RU"/>
        </w:rPr>
        <w:t>ավելացմանը։</w:t>
      </w:r>
      <w:r w:rsidRPr="00DE1E5A">
        <w:rPr>
          <w:rFonts w:ascii="GHEA Mariam" w:hAnsi="GHEA Mariam"/>
          <w:spacing w:val="-8"/>
          <w:lang w:val="af-ZA"/>
        </w:rPr>
        <w:t xml:space="preserve"> </w:t>
      </w:r>
    </w:p>
    <w:p w:rsidR="00024088" w:rsidRPr="00DE1E5A" w:rsidRDefault="00024088" w:rsidP="00024088">
      <w:pPr>
        <w:jc w:val="center"/>
        <w:rPr>
          <w:rFonts w:ascii="GHEA Grapalat" w:hAnsi="GHEA Grapalat"/>
          <w:b/>
          <w:iCs/>
          <w:sz w:val="20"/>
          <w:lang w:val="af-ZA"/>
        </w:rPr>
      </w:pPr>
    </w:p>
    <w:p w:rsidR="00024088" w:rsidRPr="00DE1E5A" w:rsidRDefault="00024088" w:rsidP="00024088">
      <w:pPr>
        <w:jc w:val="center"/>
        <w:rPr>
          <w:rFonts w:ascii="GHEA Grapalat" w:hAnsi="GHEA Grapalat" w:cs="Arial"/>
          <w:b/>
          <w:iCs/>
          <w:sz w:val="20"/>
          <w:lang w:val="af-ZA"/>
        </w:rPr>
      </w:pPr>
      <w:r w:rsidRPr="00DE1E5A">
        <w:rPr>
          <w:rFonts w:ascii="GHEA Grapalat" w:hAnsi="GHEA Grapalat"/>
          <w:b/>
          <w:iCs/>
          <w:sz w:val="20"/>
          <w:lang w:val="af-ZA"/>
        </w:rPr>
        <w:lastRenderedPageBreak/>
        <w:t xml:space="preserve">9. </w:t>
      </w:r>
      <w:r w:rsidRPr="00DE1E5A">
        <w:rPr>
          <w:rFonts w:ascii="GHEA Grapalat" w:hAnsi="GHEA Grapalat" w:cs="Sylfaen"/>
          <w:b/>
          <w:iCs/>
          <w:sz w:val="20"/>
          <w:lang w:val="af-ZA"/>
        </w:rPr>
        <w:t>ՊԱՅՄԱՆԱԳՐԻ</w:t>
      </w:r>
      <w:r w:rsidRPr="00DE1E5A">
        <w:rPr>
          <w:rFonts w:ascii="GHEA Grapalat" w:hAnsi="GHEA Grapalat" w:cs="Arial"/>
          <w:b/>
          <w:iCs/>
          <w:sz w:val="20"/>
          <w:lang w:val="af-ZA"/>
        </w:rPr>
        <w:t xml:space="preserve"> </w:t>
      </w:r>
      <w:r w:rsidRPr="00DE1E5A">
        <w:rPr>
          <w:rFonts w:ascii="GHEA Grapalat" w:hAnsi="GHEA Grapalat" w:cs="Sylfaen"/>
          <w:b/>
          <w:iCs/>
          <w:sz w:val="20"/>
          <w:lang w:val="af-ZA"/>
        </w:rPr>
        <w:t>ԱՊԱՀՈՎՈՒՄԸ</w:t>
      </w:r>
      <w:r w:rsidRPr="00DE1E5A">
        <w:rPr>
          <w:rFonts w:ascii="GHEA Grapalat" w:hAnsi="GHEA Grapalat" w:cs="Arial"/>
          <w:b/>
          <w:iCs/>
          <w:sz w:val="20"/>
          <w:lang w:val="af-ZA"/>
        </w:rPr>
        <w:t xml:space="preserve"> </w:t>
      </w:r>
    </w:p>
    <w:p w:rsidR="00024088" w:rsidRPr="00DE1E5A" w:rsidRDefault="00024088" w:rsidP="00024088">
      <w:pPr>
        <w:jc w:val="center"/>
        <w:rPr>
          <w:rFonts w:ascii="GHEA Grapalat" w:hAnsi="GHEA Grapalat"/>
          <w:b/>
          <w:iCs/>
          <w:sz w:val="16"/>
          <w:szCs w:val="16"/>
          <w:lang w:val="af-ZA"/>
        </w:rPr>
      </w:pP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iCs/>
          <w:sz w:val="20"/>
          <w:lang w:val="af-ZA"/>
        </w:rPr>
        <w:t>9.</w:t>
      </w:r>
      <w:r w:rsidRPr="00DE1E5A">
        <w:rPr>
          <w:rFonts w:ascii="GHEA Grapalat" w:hAnsi="GHEA Grapalat" w:cs="Sylfaen"/>
          <w:sz w:val="20"/>
          <w:lang w:val="af-ZA"/>
        </w:rPr>
        <w:t xml:space="preserve">1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ներկայացնելու</w:t>
      </w:r>
      <w:r w:rsidRPr="00DE1E5A">
        <w:rPr>
          <w:rFonts w:ascii="GHEA Grapalat" w:hAnsi="GHEA Grapalat" w:cs="Sylfaen"/>
          <w:sz w:val="20"/>
          <w:lang w:val="af-ZA"/>
        </w:rPr>
        <w:t xml:space="preserve"> </w:t>
      </w:r>
      <w:r w:rsidRPr="00DE1E5A">
        <w:rPr>
          <w:rFonts w:ascii="GHEA Grapalat" w:hAnsi="GHEA Grapalat" w:cs="Sylfaen"/>
          <w:sz w:val="20"/>
          <w:lang w:val="ru-RU"/>
        </w:rPr>
        <w:t>պահանջի</w:t>
      </w:r>
      <w:r w:rsidRPr="00DE1E5A">
        <w:rPr>
          <w:rFonts w:ascii="GHEA Grapalat" w:hAnsi="GHEA Grapalat" w:cs="Sylfaen"/>
          <w:sz w:val="20"/>
          <w:lang w:val="af-ZA"/>
        </w:rPr>
        <w:t xml:space="preserve"> </w:t>
      </w:r>
      <w:r w:rsidRPr="00DE1E5A">
        <w:rPr>
          <w:rFonts w:ascii="GHEA Grapalat" w:hAnsi="GHEA Grapalat" w:cs="Sylfaen"/>
          <w:sz w:val="20"/>
          <w:lang w:val="ru-RU"/>
        </w:rPr>
        <w:t>հիման</w:t>
      </w:r>
      <w:r w:rsidRPr="00DE1E5A">
        <w:rPr>
          <w:rFonts w:ascii="GHEA Grapalat" w:hAnsi="GHEA Grapalat" w:cs="Sylfaen"/>
          <w:sz w:val="20"/>
          <w:lang w:val="af-ZA"/>
        </w:rPr>
        <w:t xml:space="preserve"> </w:t>
      </w:r>
      <w:r w:rsidRPr="00DE1E5A">
        <w:rPr>
          <w:rFonts w:ascii="GHEA Grapalat" w:hAnsi="GHEA Grapalat" w:cs="Sylfaen"/>
          <w:sz w:val="20"/>
          <w:lang w:val="ru-RU"/>
        </w:rPr>
        <w:t>վրա</w:t>
      </w:r>
      <w:r w:rsidRPr="00DE1E5A">
        <w:rPr>
          <w:rFonts w:ascii="GHEA Grapalat" w:hAnsi="GHEA Grapalat" w:cs="Sylfaen"/>
          <w:sz w:val="20"/>
          <w:lang w:val="af-ZA"/>
        </w:rPr>
        <w:t xml:space="preserve">, </w:t>
      </w:r>
      <w:r w:rsidRPr="00DE1E5A">
        <w:rPr>
          <w:rFonts w:ascii="GHEA Grapalat" w:hAnsi="GHEA Grapalat" w:cs="Sylfaen"/>
          <w:sz w:val="20"/>
          <w:lang w:val="ru-RU"/>
        </w:rPr>
        <w:t>այն</w:t>
      </w:r>
      <w:r w:rsidRPr="00DE1E5A">
        <w:rPr>
          <w:rFonts w:ascii="GHEA Grapalat" w:hAnsi="GHEA Grapalat" w:cs="Sylfaen"/>
          <w:sz w:val="20"/>
          <w:lang w:val="af-ZA"/>
        </w:rPr>
        <w:t xml:space="preserve"> </w:t>
      </w:r>
      <w:r w:rsidRPr="00DE1E5A">
        <w:rPr>
          <w:rFonts w:ascii="GHEA Grapalat" w:hAnsi="GHEA Grapalat" w:cs="Sylfaen"/>
          <w:sz w:val="20"/>
          <w:lang w:val="ru-RU"/>
        </w:rPr>
        <w:t>ստանալու</w:t>
      </w:r>
      <w:r w:rsidRPr="00DE1E5A">
        <w:rPr>
          <w:rFonts w:ascii="GHEA Grapalat" w:hAnsi="GHEA Grapalat" w:cs="Sylfaen"/>
          <w:sz w:val="20"/>
          <w:lang w:val="af-ZA"/>
        </w:rPr>
        <w:t xml:space="preserve"> </w:t>
      </w:r>
      <w:r w:rsidRPr="00DE1E5A">
        <w:rPr>
          <w:rFonts w:ascii="GHEA Grapalat" w:hAnsi="GHEA Grapalat" w:cs="Sylfaen"/>
          <w:sz w:val="20"/>
          <w:lang w:val="ru-RU"/>
        </w:rPr>
        <w:t>օրվանից</w:t>
      </w:r>
      <w:r w:rsidRPr="00DE1E5A">
        <w:rPr>
          <w:rFonts w:ascii="GHEA Grapalat" w:hAnsi="GHEA Grapalat" w:cs="Sylfaen"/>
          <w:sz w:val="20"/>
          <w:lang w:val="af-ZA"/>
        </w:rPr>
        <w:t xml:space="preserve"> 10 աշխատանքային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մասնակիցը</w:t>
      </w:r>
      <w:r w:rsidRPr="00DE1E5A">
        <w:rPr>
          <w:rFonts w:ascii="GHEA Grapalat" w:hAnsi="GHEA Grapalat" w:cs="Sylfaen"/>
          <w:sz w:val="20"/>
          <w:lang w:val="af-ZA"/>
        </w:rPr>
        <w:t xml:space="preserve"> </w:t>
      </w:r>
      <w:r w:rsidRPr="00DE1E5A">
        <w:rPr>
          <w:rFonts w:ascii="GHEA Grapalat" w:hAnsi="GHEA Grapalat" w:cs="Sylfaen"/>
          <w:sz w:val="20"/>
          <w:lang w:val="ru-RU"/>
        </w:rPr>
        <w:t>պարտավոր</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մասնակցի</w:t>
      </w:r>
      <w:r w:rsidRPr="00DE1E5A">
        <w:rPr>
          <w:rFonts w:ascii="GHEA Grapalat" w:hAnsi="GHEA Grapalat" w:cs="Sylfaen"/>
          <w:sz w:val="20"/>
          <w:lang w:val="af-ZA"/>
        </w:rPr>
        <w:t xml:space="preserve"> </w:t>
      </w:r>
      <w:r w:rsidRPr="00DE1E5A">
        <w:rPr>
          <w:rFonts w:ascii="GHEA Grapalat" w:hAnsi="GHEA Grapalat" w:cs="Sylfaen"/>
          <w:sz w:val="20"/>
          <w:lang w:val="ru-RU"/>
        </w:rPr>
        <w:t>հետ</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եթե</w:t>
      </w:r>
      <w:r w:rsidRPr="00DE1E5A">
        <w:rPr>
          <w:rFonts w:ascii="GHEA Grapalat" w:hAnsi="GHEA Grapalat" w:cs="Sylfaen"/>
          <w:sz w:val="20"/>
          <w:lang w:val="af-ZA"/>
        </w:rPr>
        <w:t xml:space="preserve"> </w:t>
      </w:r>
      <w:r w:rsidRPr="00DE1E5A">
        <w:rPr>
          <w:rFonts w:ascii="GHEA Grapalat" w:hAnsi="GHEA Grapalat" w:cs="Sylfaen"/>
          <w:sz w:val="20"/>
          <w:lang w:val="ru-RU"/>
        </w:rPr>
        <w:t>վերջինս</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p>
    <w:p w:rsidR="00024088" w:rsidRPr="00DE1E5A" w:rsidRDefault="00024088" w:rsidP="00024088">
      <w:pPr>
        <w:ind w:firstLine="567"/>
        <w:jc w:val="both"/>
        <w:rPr>
          <w:rFonts w:ascii="GHEA Grapalat" w:hAnsi="GHEA Grapalat" w:cs="Sylfaen"/>
          <w:sz w:val="20"/>
          <w:szCs w:val="20"/>
          <w:lang w:val="hy-AM"/>
        </w:rPr>
      </w:pPr>
      <w:r w:rsidRPr="00DE1E5A">
        <w:rPr>
          <w:rFonts w:ascii="GHEA Grapalat" w:hAnsi="GHEA Grapalat" w:cs="Sylfaen"/>
          <w:sz w:val="20"/>
          <w:lang w:val="af-ZA"/>
        </w:rPr>
        <w:t xml:space="preserve">9.2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ապահովման</w:t>
      </w:r>
      <w:r w:rsidRPr="00DE1E5A">
        <w:rPr>
          <w:rFonts w:ascii="GHEA Grapalat" w:hAnsi="GHEA Grapalat" w:cs="Sylfaen"/>
          <w:sz w:val="20"/>
          <w:lang w:val="af-ZA"/>
        </w:rPr>
        <w:t xml:space="preserve"> </w:t>
      </w:r>
      <w:r w:rsidRPr="00DE1E5A">
        <w:rPr>
          <w:rFonts w:ascii="GHEA Grapalat" w:hAnsi="GHEA Grapalat" w:cs="Sylfaen"/>
          <w:sz w:val="20"/>
          <w:lang w:val="ru-RU"/>
        </w:rPr>
        <w:t>չափը</w:t>
      </w:r>
      <w:r w:rsidRPr="00DE1E5A">
        <w:rPr>
          <w:rFonts w:ascii="GHEA Grapalat" w:hAnsi="GHEA Grapalat" w:cs="Sylfaen"/>
          <w:sz w:val="20"/>
          <w:lang w:val="af-ZA"/>
        </w:rPr>
        <w:t xml:space="preserve"> </w:t>
      </w:r>
      <w:r w:rsidRPr="00DE1E5A">
        <w:rPr>
          <w:rFonts w:ascii="GHEA Grapalat" w:hAnsi="GHEA Grapalat" w:cs="Sylfaen"/>
          <w:sz w:val="20"/>
          <w:lang w:val="ru-RU"/>
        </w:rPr>
        <w:t>կազմում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գնի</w:t>
      </w:r>
      <w:r w:rsidRPr="00DE1E5A">
        <w:rPr>
          <w:rFonts w:ascii="GHEA Grapalat" w:hAnsi="GHEA Grapalat" w:cs="Sylfaen"/>
          <w:sz w:val="20"/>
          <w:lang w:val="af-ZA"/>
        </w:rPr>
        <w:t xml:space="preserve"> 10  </w:t>
      </w:r>
      <w:r w:rsidRPr="00DE1E5A">
        <w:rPr>
          <w:rFonts w:ascii="GHEA Grapalat" w:hAnsi="GHEA Grapalat" w:cs="Sylfaen"/>
          <w:sz w:val="20"/>
          <w:lang w:val="ru-RU"/>
        </w:rPr>
        <w:t>տոկոսը։</w:t>
      </w:r>
      <w:r w:rsidRPr="00DE1E5A">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DE1E5A">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024088" w:rsidRPr="00DE1E5A" w:rsidRDefault="00024088" w:rsidP="00024088">
      <w:pPr>
        <w:ind w:firstLine="567"/>
        <w:jc w:val="both"/>
        <w:rPr>
          <w:rFonts w:ascii="GHEA Grapalat" w:hAnsi="GHEA Grapalat" w:cs="Sylfaen"/>
          <w:sz w:val="20"/>
          <w:szCs w:val="20"/>
          <w:lang w:val="hy-AM"/>
        </w:rPr>
      </w:pPr>
      <w:r w:rsidRPr="00DE1E5A">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DE1E5A">
        <w:rPr>
          <w:rFonts w:ascii="GHEA Grapalat" w:hAnsi="GHEA Grapalat"/>
          <w:sz w:val="20"/>
          <w:szCs w:val="20"/>
          <w:lang w:val="hy-AM"/>
        </w:rPr>
        <w:t xml:space="preserve">պետք է փոխանցվի Կենտրոնական գանձապետարանում լիազորված մարմնի անվամբ բացված </w:t>
      </w:r>
      <w:r w:rsidRPr="00DE1E5A">
        <w:rPr>
          <w:rFonts w:ascii="GHEA Grapalat" w:hAnsi="GHEA Grapalat"/>
          <w:lang w:val="hy-AM"/>
        </w:rPr>
        <w:t>«</w:t>
      </w:r>
      <w:r w:rsidRPr="00DE1E5A">
        <w:rPr>
          <w:rFonts w:ascii="GHEA Grapalat" w:hAnsi="GHEA Grapalat"/>
          <w:sz w:val="20"/>
          <w:szCs w:val="20"/>
          <w:lang w:val="hy-AM"/>
        </w:rPr>
        <w:t>900008000474</w:t>
      </w:r>
      <w:r w:rsidRPr="00DE1E5A">
        <w:rPr>
          <w:rFonts w:ascii="GHEA Grapalat" w:hAnsi="GHEA Grapalat"/>
          <w:lang w:val="hy-AM"/>
        </w:rPr>
        <w:t>»</w:t>
      </w:r>
      <w:r w:rsidRPr="00DE1E5A">
        <w:rPr>
          <w:rFonts w:ascii="GHEA Grapalat" w:hAnsi="GHEA Grapalat"/>
          <w:sz w:val="20"/>
          <w:szCs w:val="20"/>
          <w:lang w:val="hy-AM"/>
        </w:rPr>
        <w:t xml:space="preserve"> գանձապետական հաշվին: Պայմանագրի ապահովումը մ</w:t>
      </w:r>
      <w:r w:rsidRPr="00DE1E5A">
        <w:rPr>
          <w:rFonts w:ascii="GHEA Grapalat" w:hAnsi="GHEA Grapalat" w:cs="Sylfaen"/>
          <w:sz w:val="20"/>
          <w:lang w:val="hy-AM"/>
        </w:rPr>
        <w:t xml:space="preserve">իակողմանի հաստատված հայտարարության` տուժանքի ձևով ներկայացվելու դեպքում այն ներկայացվում է հավելված N </w:t>
      </w:r>
      <w:r w:rsidRPr="002152AB">
        <w:rPr>
          <w:rFonts w:ascii="GHEA Grapalat" w:hAnsi="GHEA Grapalat" w:cs="Sylfaen"/>
          <w:sz w:val="20"/>
          <w:lang w:val="hy-AM"/>
        </w:rPr>
        <w:t>7</w:t>
      </w:r>
      <w:r w:rsidRPr="00DE1E5A">
        <w:rPr>
          <w:rFonts w:ascii="GHEA Grapalat" w:hAnsi="GHEA Grapalat" w:cs="Sylfaen"/>
          <w:sz w:val="20"/>
          <w:lang w:val="hy-AM"/>
        </w:rPr>
        <w:t>-ով սահմանված ձևին համապատասխան:</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 xml:space="preserve">9.3 </w:t>
      </w:r>
      <w:r w:rsidRPr="00DE1E5A">
        <w:rPr>
          <w:rFonts w:ascii="GHEA Grapalat" w:hAnsi="GHEA Grapalat" w:cs="Sylfaen"/>
          <w:sz w:val="20"/>
          <w:lang w:val="hy-AM"/>
        </w:rPr>
        <w:t>Պայմանագրով</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w:t>
      </w:r>
      <w:r w:rsidRPr="00DE1E5A">
        <w:rPr>
          <w:rFonts w:ascii="GHEA Grapalat" w:hAnsi="GHEA Grapalat" w:cs="Sylfaen"/>
          <w:sz w:val="20"/>
          <w:lang w:val="af-ZA"/>
        </w:rPr>
        <w:t xml:space="preserve"> </w:t>
      </w:r>
      <w:r w:rsidRPr="00DE1E5A">
        <w:rPr>
          <w:rFonts w:ascii="GHEA Grapalat" w:hAnsi="GHEA Grapalat" w:cs="Sylfaen"/>
          <w:sz w:val="20"/>
          <w:lang w:val="hy-AM"/>
        </w:rPr>
        <w:t>կողմից</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w:t>
      </w:r>
      <w:r w:rsidRPr="00DE1E5A">
        <w:rPr>
          <w:rFonts w:ascii="GHEA Grapalat" w:hAnsi="GHEA Grapalat" w:cs="Sylfaen"/>
          <w:sz w:val="20"/>
          <w:lang w:val="af-ZA"/>
        </w:rPr>
        <w:t xml:space="preserve"> </w:t>
      </w:r>
      <w:r w:rsidRPr="00DE1E5A">
        <w:rPr>
          <w:rFonts w:ascii="GHEA Grapalat" w:hAnsi="GHEA Grapalat" w:cs="Sylfaen"/>
          <w:sz w:val="20"/>
          <w:lang w:val="hy-AM"/>
        </w:rPr>
        <w:t>հատկացվելու</w:t>
      </w:r>
      <w:r w:rsidRPr="00DE1E5A">
        <w:rPr>
          <w:rFonts w:ascii="GHEA Grapalat" w:hAnsi="GHEA Grapalat" w:cs="Sylfaen"/>
          <w:sz w:val="20"/>
          <w:lang w:val="af-ZA"/>
        </w:rPr>
        <w:t xml:space="preserve"> </w:t>
      </w:r>
      <w:r w:rsidRPr="00DE1E5A">
        <w:rPr>
          <w:rFonts w:ascii="GHEA Grapalat" w:hAnsi="GHEA Grapalat" w:cs="Sylfaen"/>
          <w:sz w:val="20"/>
          <w:lang w:val="hy-AM"/>
        </w:rPr>
        <w:t>պայման</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նախատեսվելու</w:t>
      </w:r>
      <w:r w:rsidRPr="00DE1E5A">
        <w:rPr>
          <w:rFonts w:ascii="GHEA Grapalat" w:hAnsi="GHEA Grapalat" w:cs="Sylfaen"/>
          <w:sz w:val="20"/>
          <w:lang w:val="af-ZA"/>
        </w:rPr>
        <w:t xml:space="preserve"> </w:t>
      </w:r>
      <w:r w:rsidRPr="00DE1E5A">
        <w:rPr>
          <w:rFonts w:ascii="GHEA Grapalat" w:hAnsi="GHEA Grapalat" w:cs="Sylfaen"/>
          <w:sz w:val="20"/>
          <w:lang w:val="hy-AM"/>
        </w:rPr>
        <w:t>դեպքում</w:t>
      </w:r>
      <w:r w:rsidRPr="00DE1E5A">
        <w:rPr>
          <w:rFonts w:ascii="GHEA Grapalat" w:hAnsi="GHEA Grapalat" w:cs="Sylfaen"/>
          <w:sz w:val="20"/>
          <w:lang w:val="af-ZA"/>
        </w:rPr>
        <w:t xml:space="preserve"> </w:t>
      </w:r>
      <w:r w:rsidRPr="00DE1E5A">
        <w:rPr>
          <w:rFonts w:ascii="GHEA Grapalat" w:hAnsi="GHEA Grapalat" w:cs="Sylfaen"/>
          <w:sz w:val="20"/>
          <w:lang w:val="hy-AM"/>
        </w:rPr>
        <w:t>ընտրված</w:t>
      </w:r>
      <w:r w:rsidRPr="00DE1E5A">
        <w:rPr>
          <w:rFonts w:ascii="GHEA Grapalat" w:hAnsi="GHEA Grapalat" w:cs="Sylfaen"/>
          <w:sz w:val="20"/>
          <w:lang w:val="af-ZA"/>
        </w:rPr>
        <w:t xml:space="preserve"> </w:t>
      </w:r>
      <w:r w:rsidRPr="00DE1E5A">
        <w:rPr>
          <w:rFonts w:ascii="GHEA Grapalat" w:hAnsi="GHEA Grapalat" w:cs="Sylfaen"/>
          <w:sz w:val="20"/>
          <w:lang w:val="hy-AM"/>
        </w:rPr>
        <w:t>մասնակիցը</w:t>
      </w:r>
      <w:r w:rsidRPr="00DE1E5A">
        <w:rPr>
          <w:rFonts w:ascii="GHEA Grapalat" w:hAnsi="GHEA Grapalat" w:cs="Sylfaen"/>
          <w:sz w:val="20"/>
          <w:lang w:val="af-ZA"/>
        </w:rPr>
        <w:t xml:space="preserve"> պ</w:t>
      </w:r>
      <w:r w:rsidRPr="00DE1E5A">
        <w:rPr>
          <w:rFonts w:ascii="GHEA Grapalat" w:hAnsi="GHEA Grapalat" w:cs="Sylfaen"/>
          <w:sz w:val="20"/>
          <w:lang w:val="hy-AM"/>
        </w:rPr>
        <w:t>ատվիրատուին</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ներկայացնում</w:t>
      </w:r>
      <w:r w:rsidRPr="00DE1E5A">
        <w:rPr>
          <w:rFonts w:ascii="GHEA Grapalat" w:hAnsi="GHEA Grapalat" w:cs="Sylfaen"/>
          <w:sz w:val="20"/>
          <w:lang w:val="af-ZA"/>
        </w:rPr>
        <w:t xml:space="preserve"> նաև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ապահովում</w:t>
      </w:r>
      <w:r w:rsidRPr="00DE1E5A">
        <w:rPr>
          <w:rFonts w:ascii="GHEA Grapalat" w:hAnsi="GHEA Grapalat" w:cs="Sylfaen"/>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չափով</w:t>
      </w:r>
      <w:r w:rsidRPr="00DE1E5A">
        <w:rPr>
          <w:rFonts w:ascii="GHEA Grapalat" w:hAnsi="GHEA Grapalat" w:cs="Sylfaen"/>
          <w:sz w:val="20"/>
          <w:lang w:val="af-ZA"/>
        </w:rPr>
        <w:t xml:space="preserve">, բանկային </w:t>
      </w:r>
      <w:r w:rsidRPr="00DE1E5A">
        <w:rPr>
          <w:rFonts w:ascii="GHEA Grapalat" w:hAnsi="GHEA Grapalat" w:cs="Sylfaen"/>
          <w:sz w:val="20"/>
          <w:lang w:val="hy-AM"/>
        </w:rPr>
        <w:t>երաշխիքի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i/>
          <w:sz w:val="20"/>
          <w:lang w:val="af-ZA"/>
        </w:rPr>
        <w:t xml:space="preserve"> </w:t>
      </w:r>
      <w:r w:rsidRPr="00DE1E5A">
        <w:rPr>
          <w:rFonts w:ascii="GHEA Grapalat" w:hAnsi="GHEA Grapalat" w:cs="Sylfaen"/>
          <w:sz w:val="20"/>
          <w:lang w:val="hy-AM"/>
        </w:rPr>
        <w:t>Կանխավճարի</w:t>
      </w:r>
      <w:r w:rsidRPr="00DE1E5A">
        <w:rPr>
          <w:rFonts w:ascii="GHEA Grapalat" w:hAnsi="GHEA Grapalat" w:cs="Sylfaen"/>
          <w:sz w:val="20"/>
          <w:lang w:val="af-ZA"/>
        </w:rPr>
        <w:t xml:space="preserve"> </w:t>
      </w:r>
      <w:r w:rsidRPr="00DE1E5A">
        <w:rPr>
          <w:rFonts w:ascii="GHEA Grapalat" w:hAnsi="GHEA Grapalat" w:cs="Sylfaen"/>
          <w:sz w:val="20"/>
          <w:lang w:val="hy-AM"/>
        </w:rPr>
        <w:t>մարման</w:t>
      </w:r>
      <w:r w:rsidRPr="00DE1E5A">
        <w:rPr>
          <w:rFonts w:ascii="GHEA Grapalat" w:hAnsi="GHEA Grapalat" w:cs="Sylfaen"/>
          <w:sz w:val="20"/>
          <w:lang w:val="af-ZA"/>
        </w:rPr>
        <w:t xml:space="preserve"> </w:t>
      </w:r>
      <w:r w:rsidRPr="00DE1E5A">
        <w:rPr>
          <w:rFonts w:ascii="GHEA Grapalat" w:hAnsi="GHEA Grapalat" w:cs="Sylfaen"/>
          <w:sz w:val="20"/>
          <w:lang w:val="hy-AM"/>
        </w:rPr>
        <w:t>կարգը</w:t>
      </w:r>
      <w:r w:rsidRPr="00DE1E5A">
        <w:rPr>
          <w:rFonts w:ascii="GHEA Grapalat" w:hAnsi="GHEA Grapalat" w:cs="Sylfaen"/>
          <w:sz w:val="20"/>
          <w:lang w:val="af-ZA"/>
        </w:rPr>
        <w:t xml:space="preserve"> </w:t>
      </w:r>
      <w:r w:rsidRPr="00DE1E5A">
        <w:rPr>
          <w:rFonts w:ascii="GHEA Grapalat" w:hAnsi="GHEA Grapalat" w:cs="Sylfaen"/>
          <w:sz w:val="20"/>
          <w:lang w:val="hy-AM"/>
        </w:rPr>
        <w:t>սահմանած</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lang w:val="hy-AM"/>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hy-AM"/>
        </w:rPr>
        <w:t>նախագծով։</w:t>
      </w:r>
      <w:r w:rsidRPr="00DE1E5A">
        <w:rPr>
          <w:rFonts w:ascii="GHEA Grapalat" w:hAnsi="GHEA Grapalat" w:cs="Sylfaen"/>
          <w:sz w:val="20"/>
          <w:lang w:val="af-ZA"/>
        </w:rPr>
        <w:t xml:space="preserve"> </w:t>
      </w:r>
    </w:p>
    <w:p w:rsidR="00024088" w:rsidRPr="00DE1E5A" w:rsidRDefault="00024088" w:rsidP="00024088">
      <w:pPr>
        <w:ind w:firstLine="567"/>
        <w:jc w:val="both"/>
        <w:rPr>
          <w:rFonts w:ascii="GHEA Grapalat" w:hAnsi="GHEA Grapalat"/>
          <w:sz w:val="20"/>
          <w:szCs w:val="20"/>
          <w:lang w:val="af-ZA"/>
        </w:rPr>
      </w:pPr>
      <w:r w:rsidRPr="00DE1E5A">
        <w:rPr>
          <w:rFonts w:ascii="GHEA Grapalat" w:hAnsi="GHEA Grapalat" w:cs="Sylfaen"/>
          <w:sz w:val="20"/>
          <w:lang w:val="af-ZA"/>
        </w:rPr>
        <w:t xml:space="preserve">9.4 </w:t>
      </w:r>
      <w:r w:rsidRPr="00DE1E5A">
        <w:rPr>
          <w:rFonts w:ascii="GHEA Grapalat" w:hAnsi="GHEA Grapalat"/>
          <w:sz w:val="20"/>
          <w:szCs w:val="20"/>
        </w:rPr>
        <w:t>Եթե</w:t>
      </w:r>
      <w:r w:rsidRPr="00DE1E5A">
        <w:rPr>
          <w:rFonts w:ascii="GHEA Grapalat" w:hAnsi="GHEA Grapalat"/>
          <w:sz w:val="20"/>
          <w:szCs w:val="20"/>
          <w:lang w:val="af-ZA"/>
        </w:rPr>
        <w:t xml:space="preserve"> </w:t>
      </w:r>
      <w:r w:rsidRPr="00DE1E5A">
        <w:rPr>
          <w:rFonts w:ascii="GHEA Grapalat" w:hAnsi="GHEA Grapalat"/>
          <w:sz w:val="20"/>
          <w:szCs w:val="20"/>
        </w:rPr>
        <w:t>չափաբաժիններով</w:t>
      </w:r>
      <w:r w:rsidRPr="00DE1E5A">
        <w:rPr>
          <w:rFonts w:ascii="GHEA Grapalat" w:hAnsi="GHEA Grapalat"/>
          <w:sz w:val="20"/>
          <w:szCs w:val="20"/>
          <w:lang w:val="af-ZA"/>
        </w:rPr>
        <w:t xml:space="preserve"> </w:t>
      </w:r>
      <w:r w:rsidRPr="00DE1E5A">
        <w:rPr>
          <w:rFonts w:ascii="GHEA Grapalat" w:hAnsi="GHEA Grapalat"/>
          <w:sz w:val="20"/>
          <w:szCs w:val="20"/>
        </w:rPr>
        <w:t>կազմակերպված</w:t>
      </w:r>
      <w:r w:rsidRPr="00DE1E5A">
        <w:rPr>
          <w:rFonts w:ascii="GHEA Grapalat" w:hAnsi="GHEA Grapalat"/>
          <w:sz w:val="20"/>
          <w:szCs w:val="20"/>
          <w:lang w:val="af-ZA"/>
        </w:rPr>
        <w:t xml:space="preserve"> </w:t>
      </w:r>
      <w:r w:rsidRPr="00DE1E5A">
        <w:rPr>
          <w:rFonts w:ascii="GHEA Grapalat" w:hAnsi="GHEA Grapalat"/>
          <w:sz w:val="20"/>
          <w:szCs w:val="20"/>
        </w:rPr>
        <w:t>գնման</w:t>
      </w:r>
      <w:r w:rsidRPr="00DE1E5A">
        <w:rPr>
          <w:rFonts w:ascii="GHEA Grapalat" w:hAnsi="GHEA Grapalat"/>
          <w:sz w:val="20"/>
          <w:szCs w:val="20"/>
          <w:lang w:val="af-ZA"/>
        </w:rPr>
        <w:t xml:space="preserve"> </w:t>
      </w:r>
      <w:r w:rsidRPr="00DE1E5A">
        <w:rPr>
          <w:rFonts w:ascii="GHEA Grapalat" w:hAnsi="GHEA Grapalat"/>
          <w:sz w:val="20"/>
          <w:szCs w:val="20"/>
        </w:rPr>
        <w:t>ընթացակարգի</w:t>
      </w:r>
      <w:r w:rsidRPr="00DE1E5A">
        <w:rPr>
          <w:rFonts w:ascii="GHEA Grapalat" w:hAnsi="GHEA Grapalat"/>
          <w:sz w:val="20"/>
          <w:szCs w:val="20"/>
          <w:lang w:val="af-ZA"/>
        </w:rPr>
        <w:t xml:space="preserve"> </w:t>
      </w:r>
      <w:r w:rsidRPr="00DE1E5A">
        <w:rPr>
          <w:rFonts w:ascii="GHEA Grapalat" w:hAnsi="GHEA Grapalat"/>
          <w:sz w:val="20"/>
          <w:szCs w:val="20"/>
        </w:rPr>
        <w:t>շրջանակում</w:t>
      </w:r>
      <w:r w:rsidRPr="00DE1E5A">
        <w:rPr>
          <w:rFonts w:ascii="GHEA Grapalat" w:hAnsi="GHEA Grapalat"/>
          <w:sz w:val="20"/>
          <w:szCs w:val="20"/>
          <w:lang w:val="af-ZA"/>
        </w:rPr>
        <w:t>`</w:t>
      </w:r>
    </w:p>
    <w:p w:rsidR="00024088" w:rsidRPr="00DE1E5A" w:rsidRDefault="00024088" w:rsidP="00024088">
      <w:pPr>
        <w:tabs>
          <w:tab w:val="left" w:pos="180"/>
        </w:tabs>
        <w:ind w:firstLine="630"/>
        <w:jc w:val="both"/>
        <w:rPr>
          <w:rFonts w:ascii="GHEA Grapalat" w:hAnsi="GHEA Grapalat" w:cs="Sylfaen"/>
          <w:sz w:val="20"/>
          <w:lang w:val="af-ZA"/>
        </w:rPr>
      </w:pPr>
      <w:r w:rsidRPr="00DE1E5A">
        <w:rPr>
          <w:rFonts w:ascii="GHEA Grapalat" w:hAnsi="GHEA Grapalat" w:cs="Sylfaen"/>
          <w:sz w:val="20"/>
          <w:lang w:val="af-ZA"/>
        </w:rPr>
        <w:tab/>
      </w:r>
      <w:r w:rsidRPr="00DE1E5A">
        <w:rPr>
          <w:rFonts w:ascii="GHEA Grapalat" w:hAnsi="GHEA Grapalat" w:cs="Sylfaen"/>
          <w:sz w:val="20"/>
          <w:lang w:val="hy-AM"/>
        </w:rPr>
        <w:t>1)</w:t>
      </w:r>
      <w:r w:rsidRPr="00DE1E5A">
        <w:rPr>
          <w:rFonts w:ascii="GHEA Grapalat" w:hAnsi="GHEA Grapalat" w:cs="Sylfaen"/>
          <w:sz w:val="20"/>
          <w:lang w:val="af-ZA"/>
        </w:rPr>
        <w:t xml:space="preserve"> մ</w:t>
      </w:r>
      <w:r w:rsidRPr="00DE1E5A">
        <w:rPr>
          <w:rFonts w:ascii="GHEA Grapalat" w:hAnsi="GHEA Grapalat" w:cs="Sylfaen"/>
          <w:sz w:val="20"/>
          <w:lang w:val="ru-RU"/>
        </w:rPr>
        <w:t>ասնակիցը</w:t>
      </w:r>
      <w:r w:rsidRPr="00DE1E5A">
        <w:rPr>
          <w:rFonts w:ascii="GHEA Grapalat" w:hAnsi="GHEA Grapalat" w:cs="Sylfaen"/>
          <w:sz w:val="20"/>
          <w:lang w:val="af-ZA"/>
        </w:rPr>
        <w:t xml:space="preserve"> </w:t>
      </w:r>
      <w:r w:rsidRPr="00DE1E5A">
        <w:rPr>
          <w:rFonts w:ascii="GHEA Grapalat" w:hAnsi="GHEA Grapalat" w:cs="Sylfaen"/>
          <w:sz w:val="20"/>
          <w:lang w:val="ru-RU"/>
        </w:rPr>
        <w:t>ընտրված</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ճանաչվում</w:t>
      </w:r>
      <w:r w:rsidRPr="00DE1E5A">
        <w:rPr>
          <w:rFonts w:ascii="GHEA Grapalat" w:hAnsi="GHEA Grapalat" w:cs="Sylfaen"/>
          <w:sz w:val="20"/>
          <w:lang w:val="af-ZA"/>
        </w:rPr>
        <w:t xml:space="preserve"> </w:t>
      </w:r>
      <w:r w:rsidRPr="00DE1E5A">
        <w:rPr>
          <w:rFonts w:ascii="GHEA Grapalat" w:hAnsi="GHEA Grapalat" w:cs="Sylfaen"/>
          <w:sz w:val="20"/>
          <w:lang w:val="ru-RU"/>
        </w:rPr>
        <w:t>մեկից</w:t>
      </w:r>
      <w:r w:rsidRPr="00DE1E5A">
        <w:rPr>
          <w:rFonts w:ascii="GHEA Grapalat" w:hAnsi="GHEA Grapalat" w:cs="Sylfaen"/>
          <w:sz w:val="20"/>
          <w:lang w:val="af-ZA"/>
        </w:rPr>
        <w:t xml:space="preserve"> </w:t>
      </w:r>
      <w:r w:rsidRPr="00DE1E5A">
        <w:rPr>
          <w:rFonts w:ascii="GHEA Grapalat" w:hAnsi="GHEA Grapalat" w:cs="Sylfaen"/>
          <w:sz w:val="20"/>
          <w:lang w:val="ru-RU"/>
        </w:rPr>
        <w:t>ավել</w:t>
      </w:r>
      <w:r w:rsidRPr="00DE1E5A">
        <w:rPr>
          <w:rFonts w:ascii="GHEA Grapalat" w:hAnsi="GHEA Grapalat" w:cs="Sylfaen"/>
          <w:sz w:val="20"/>
          <w:lang w:val="af-ZA"/>
        </w:rPr>
        <w:t xml:space="preserve"> </w:t>
      </w:r>
      <w:r w:rsidRPr="00DE1E5A">
        <w:rPr>
          <w:rFonts w:ascii="GHEA Grapalat" w:hAnsi="GHEA Grapalat" w:cs="Sylfaen"/>
          <w:sz w:val="20"/>
          <w:lang w:val="ru-RU"/>
        </w:rPr>
        <w:t>չափաբաժինների</w:t>
      </w:r>
      <w:r w:rsidRPr="00DE1E5A">
        <w:rPr>
          <w:rFonts w:ascii="GHEA Grapalat" w:hAnsi="GHEA Grapalat" w:cs="Sylfaen"/>
          <w:sz w:val="20"/>
          <w:lang w:val="af-ZA"/>
        </w:rPr>
        <w:t xml:space="preserve"> </w:t>
      </w:r>
      <w:r w:rsidRPr="00DE1E5A">
        <w:rPr>
          <w:rFonts w:ascii="GHEA Grapalat" w:hAnsi="GHEA Grapalat" w:cs="Sylfaen"/>
          <w:sz w:val="20"/>
          <w:lang w:val="ru-RU"/>
        </w:rPr>
        <w:t>մասով</w:t>
      </w:r>
      <w:r w:rsidRPr="00DE1E5A">
        <w:rPr>
          <w:rFonts w:ascii="GHEA Grapalat" w:hAnsi="GHEA Grapalat" w:cs="Sylfaen"/>
          <w:sz w:val="20"/>
          <w:lang w:val="af-ZA"/>
        </w:rPr>
        <w:t xml:space="preserve">, </w:t>
      </w:r>
      <w:r w:rsidRPr="00DE1E5A">
        <w:rPr>
          <w:rFonts w:ascii="GHEA Grapalat" w:hAnsi="GHEA Grapalat" w:cs="Sylfaen"/>
          <w:sz w:val="20"/>
          <w:lang w:val="ru-RU"/>
        </w:rPr>
        <w:t>ապա</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w:t>
      </w:r>
      <w:r w:rsidRPr="00DE1E5A">
        <w:rPr>
          <w:rFonts w:ascii="GHEA Grapalat" w:hAnsi="GHEA Grapalat" w:cs="Sylfaen"/>
          <w:sz w:val="20"/>
          <w:lang w:val="af-ZA"/>
        </w:rPr>
        <w:t xml:space="preserve"> </w:t>
      </w:r>
      <w:r w:rsidRPr="00DE1E5A">
        <w:rPr>
          <w:rFonts w:ascii="GHEA Grapalat" w:hAnsi="GHEA Grapalat" w:cs="Sylfaen"/>
          <w:sz w:val="20"/>
          <w:lang w:val="ru-RU"/>
        </w:rPr>
        <w:t>ինչպես</w:t>
      </w:r>
      <w:r w:rsidRPr="00DE1E5A">
        <w:rPr>
          <w:rFonts w:ascii="GHEA Grapalat" w:hAnsi="GHEA Grapalat" w:cs="Sylfaen"/>
          <w:sz w:val="20"/>
          <w:lang w:val="af-ZA"/>
        </w:rPr>
        <w:t xml:space="preserve"> </w:t>
      </w:r>
      <w:r w:rsidRPr="00DE1E5A">
        <w:rPr>
          <w:rFonts w:ascii="GHEA Grapalat" w:hAnsi="GHEA Grapalat" w:cs="Sylfaen"/>
          <w:sz w:val="20"/>
          <w:lang w:val="ru-RU"/>
        </w:rPr>
        <w:t>յուրաքանչյուր</w:t>
      </w:r>
      <w:r w:rsidRPr="00DE1E5A">
        <w:rPr>
          <w:rFonts w:ascii="GHEA Grapalat" w:hAnsi="GHEA Grapalat" w:cs="Sylfaen"/>
          <w:sz w:val="20"/>
          <w:lang w:val="af-ZA"/>
        </w:rPr>
        <w:t xml:space="preserve"> </w:t>
      </w:r>
      <w:r w:rsidRPr="00DE1E5A">
        <w:rPr>
          <w:rFonts w:ascii="GHEA Grapalat" w:hAnsi="GHEA Grapalat" w:cs="Sylfaen"/>
          <w:sz w:val="20"/>
          <w:lang w:val="ru-RU"/>
        </w:rPr>
        <w:t>չափաբաժնի</w:t>
      </w:r>
      <w:r w:rsidRPr="00DE1E5A">
        <w:rPr>
          <w:rFonts w:ascii="GHEA Grapalat" w:hAnsi="GHEA Grapalat" w:cs="Sylfaen"/>
          <w:sz w:val="20"/>
          <w:lang w:val="af-ZA"/>
        </w:rPr>
        <w:t xml:space="preserve"> </w:t>
      </w:r>
      <w:r w:rsidRPr="00DE1E5A">
        <w:rPr>
          <w:rFonts w:ascii="GHEA Grapalat" w:hAnsi="GHEA Grapalat" w:cs="Sylfaen"/>
          <w:sz w:val="20"/>
          <w:lang w:val="ru-RU"/>
        </w:rPr>
        <w:t>համար</w:t>
      </w:r>
      <w:r w:rsidRPr="00DE1E5A">
        <w:rPr>
          <w:rFonts w:ascii="GHEA Grapalat" w:hAnsi="GHEA Grapalat" w:cs="Sylfaen"/>
          <w:sz w:val="20"/>
          <w:lang w:val="af-ZA"/>
        </w:rPr>
        <w:t xml:space="preserve"> </w:t>
      </w:r>
      <w:r w:rsidRPr="00DE1E5A">
        <w:rPr>
          <w:rFonts w:ascii="GHEA Grapalat" w:hAnsi="GHEA Grapalat" w:cs="Sylfaen"/>
          <w:sz w:val="20"/>
          <w:lang w:val="ru-RU"/>
        </w:rPr>
        <w:t>առանձին</w:t>
      </w:r>
      <w:r w:rsidRPr="00DE1E5A">
        <w:rPr>
          <w:rFonts w:ascii="GHEA Grapalat" w:hAnsi="GHEA Grapalat" w:cs="Sylfaen"/>
          <w:sz w:val="20"/>
          <w:lang w:val="af-ZA"/>
        </w:rPr>
        <w:t xml:space="preserve">, </w:t>
      </w:r>
      <w:r w:rsidRPr="00DE1E5A">
        <w:rPr>
          <w:rFonts w:ascii="GHEA Grapalat" w:hAnsi="GHEA Grapalat" w:cs="Sylfaen"/>
          <w:sz w:val="20"/>
          <w:lang w:val="ru-RU"/>
        </w:rPr>
        <w:t>այնպես</w:t>
      </w:r>
      <w:r w:rsidRPr="00DE1E5A">
        <w:rPr>
          <w:rFonts w:ascii="GHEA Grapalat" w:hAnsi="GHEA Grapalat" w:cs="Sylfaen"/>
          <w:sz w:val="20"/>
          <w:lang w:val="af-ZA"/>
        </w:rPr>
        <w:t xml:space="preserve"> </w:t>
      </w:r>
      <w:r w:rsidRPr="00DE1E5A">
        <w:rPr>
          <w:rFonts w:ascii="GHEA Grapalat" w:hAnsi="GHEA Grapalat" w:cs="Sylfaen"/>
          <w:sz w:val="20"/>
          <w:lang w:val="ru-RU"/>
        </w:rPr>
        <w:t>էլ</w:t>
      </w:r>
      <w:r w:rsidRPr="00DE1E5A">
        <w:rPr>
          <w:rFonts w:ascii="GHEA Grapalat" w:hAnsi="GHEA Grapalat" w:cs="Sylfaen"/>
          <w:sz w:val="20"/>
          <w:lang w:val="af-ZA"/>
        </w:rPr>
        <w:t xml:space="preserve"> </w:t>
      </w:r>
      <w:r w:rsidRPr="00DE1E5A">
        <w:rPr>
          <w:rFonts w:ascii="GHEA Grapalat" w:hAnsi="GHEA Grapalat" w:cs="Sylfaen"/>
          <w:sz w:val="20"/>
          <w:lang w:val="ru-RU"/>
        </w:rPr>
        <w:t>մեկ</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բոլոր</w:t>
      </w:r>
      <w:r w:rsidRPr="00DE1E5A">
        <w:rPr>
          <w:rFonts w:ascii="GHEA Grapalat" w:hAnsi="GHEA Grapalat" w:cs="Sylfaen"/>
          <w:sz w:val="20"/>
          <w:lang w:val="af-ZA"/>
        </w:rPr>
        <w:t xml:space="preserve"> </w:t>
      </w:r>
      <w:r w:rsidRPr="00DE1E5A">
        <w:rPr>
          <w:rFonts w:ascii="GHEA Grapalat" w:hAnsi="GHEA Grapalat" w:cs="Sylfaen"/>
          <w:sz w:val="20"/>
          <w:lang w:val="ru-RU"/>
        </w:rPr>
        <w:t>չափաբաժինների</w:t>
      </w:r>
      <w:r w:rsidRPr="00DE1E5A">
        <w:rPr>
          <w:rFonts w:ascii="GHEA Grapalat" w:hAnsi="GHEA Grapalat" w:cs="Sylfaen"/>
          <w:sz w:val="20"/>
          <w:lang w:val="af-ZA"/>
        </w:rPr>
        <w:t xml:space="preserve"> </w:t>
      </w:r>
      <w:r w:rsidRPr="00DE1E5A">
        <w:rPr>
          <w:rFonts w:ascii="GHEA Grapalat" w:hAnsi="GHEA Grapalat" w:cs="Sylfaen"/>
          <w:sz w:val="20"/>
          <w:lang w:val="ru-RU"/>
        </w:rPr>
        <w:t>համար</w:t>
      </w:r>
      <w:r w:rsidRPr="00DE1E5A">
        <w:rPr>
          <w:rFonts w:ascii="GHEA Grapalat" w:hAnsi="GHEA Grapalat" w:cs="Sylfaen"/>
          <w:sz w:val="20"/>
          <w:lang w:val="af-ZA"/>
        </w:rPr>
        <w:t xml:space="preserve">: </w:t>
      </w:r>
      <w:r w:rsidRPr="00DE1E5A">
        <w:rPr>
          <w:rFonts w:ascii="GHEA Grapalat" w:hAnsi="GHEA Grapalat" w:cs="Sylfaen"/>
          <w:sz w:val="20"/>
          <w:lang w:val="ru-RU"/>
        </w:rPr>
        <w:t>Մեկ</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ապահովում</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ներկայացվելու</w:t>
      </w:r>
      <w:r w:rsidRPr="00DE1E5A">
        <w:rPr>
          <w:rFonts w:ascii="GHEA Grapalat" w:hAnsi="GHEA Grapalat" w:cs="Sylfaen"/>
          <w:sz w:val="20"/>
          <w:lang w:val="af-ZA"/>
        </w:rPr>
        <w:t xml:space="preserve"> </w:t>
      </w:r>
      <w:r w:rsidRPr="00DE1E5A">
        <w:rPr>
          <w:rFonts w:ascii="GHEA Grapalat" w:hAnsi="GHEA Grapalat" w:cs="Sylfaen"/>
          <w:sz w:val="20"/>
          <w:lang w:val="ru-RU"/>
        </w:rPr>
        <w:t>դեպքում</w:t>
      </w:r>
      <w:r w:rsidRPr="00DE1E5A">
        <w:rPr>
          <w:rFonts w:ascii="GHEA Grapalat" w:hAnsi="GHEA Grapalat" w:cs="Sylfaen"/>
          <w:sz w:val="20"/>
          <w:lang w:val="af-ZA"/>
        </w:rPr>
        <w:t xml:space="preserve">, </w:t>
      </w:r>
      <w:r w:rsidRPr="00DE1E5A">
        <w:rPr>
          <w:rFonts w:ascii="GHEA Grapalat" w:hAnsi="GHEA Grapalat" w:cs="Sylfaen"/>
          <w:sz w:val="20"/>
          <w:lang w:val="ru-RU"/>
        </w:rPr>
        <w:t>դրա</w:t>
      </w:r>
      <w:r w:rsidRPr="00DE1E5A">
        <w:rPr>
          <w:rFonts w:ascii="GHEA Grapalat" w:hAnsi="GHEA Grapalat" w:cs="Sylfaen"/>
          <w:sz w:val="20"/>
          <w:lang w:val="af-ZA"/>
        </w:rPr>
        <w:t xml:space="preserve"> </w:t>
      </w:r>
      <w:r w:rsidRPr="00DE1E5A">
        <w:rPr>
          <w:rFonts w:ascii="GHEA Grapalat" w:hAnsi="GHEA Grapalat" w:cs="Sylfaen"/>
          <w:sz w:val="20"/>
          <w:lang w:val="ru-RU"/>
        </w:rPr>
        <w:t>գումարը</w:t>
      </w:r>
      <w:r w:rsidRPr="00DE1E5A">
        <w:rPr>
          <w:rFonts w:ascii="GHEA Grapalat" w:hAnsi="GHEA Grapalat" w:cs="Sylfaen"/>
          <w:sz w:val="20"/>
          <w:lang w:val="af-ZA"/>
        </w:rPr>
        <w:t xml:space="preserve"> </w:t>
      </w:r>
      <w:r w:rsidRPr="00DE1E5A">
        <w:rPr>
          <w:rFonts w:ascii="GHEA Grapalat" w:hAnsi="GHEA Grapalat" w:cs="Sylfaen"/>
          <w:sz w:val="20"/>
          <w:lang w:val="ru-RU"/>
        </w:rPr>
        <w:t>հաշվարկվում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պայմանագրի</w:t>
      </w:r>
      <w:r w:rsidRPr="00DE1E5A">
        <w:rPr>
          <w:rFonts w:ascii="GHEA Grapalat" w:hAnsi="GHEA Grapalat" w:cs="Sylfaen"/>
          <w:sz w:val="20"/>
          <w:lang w:val="af-ZA"/>
        </w:rPr>
        <w:t xml:space="preserve"> </w:t>
      </w:r>
      <w:r w:rsidRPr="00DE1E5A">
        <w:rPr>
          <w:rFonts w:ascii="GHEA Grapalat" w:hAnsi="GHEA Grapalat" w:cs="Sylfaen"/>
          <w:sz w:val="20"/>
          <w:lang w:val="ru-RU"/>
        </w:rPr>
        <w:t>ընդհանուր</w:t>
      </w:r>
      <w:r w:rsidRPr="00DE1E5A">
        <w:rPr>
          <w:rFonts w:ascii="GHEA Grapalat" w:hAnsi="GHEA Grapalat" w:cs="Sylfaen"/>
          <w:sz w:val="20"/>
          <w:lang w:val="af-ZA"/>
        </w:rPr>
        <w:t xml:space="preserve"> </w:t>
      </w:r>
      <w:r w:rsidRPr="00DE1E5A">
        <w:rPr>
          <w:rFonts w:ascii="GHEA Grapalat" w:hAnsi="GHEA Grapalat" w:cs="Sylfaen"/>
          <w:sz w:val="20"/>
          <w:lang w:val="ru-RU"/>
        </w:rPr>
        <w:t>գնի</w:t>
      </w:r>
      <w:r w:rsidRPr="00DE1E5A">
        <w:rPr>
          <w:rFonts w:ascii="GHEA Grapalat" w:hAnsi="GHEA Grapalat" w:cs="Sylfaen"/>
          <w:sz w:val="20"/>
          <w:lang w:val="af-ZA"/>
        </w:rPr>
        <w:t xml:space="preserve"> </w:t>
      </w:r>
      <w:r w:rsidRPr="00DE1E5A">
        <w:rPr>
          <w:rFonts w:ascii="GHEA Grapalat" w:hAnsi="GHEA Grapalat" w:cs="Sylfaen"/>
          <w:sz w:val="20"/>
          <w:lang w:val="ru-RU"/>
        </w:rPr>
        <w:t>նկատմամբ</w:t>
      </w:r>
      <w:r w:rsidRPr="00DE1E5A">
        <w:rPr>
          <w:rFonts w:ascii="GHEA Grapalat" w:hAnsi="GHEA Grapalat" w:cs="Sylfaen"/>
          <w:sz w:val="20"/>
          <w:lang w:val="af-ZA"/>
        </w:rPr>
        <w:t xml:space="preserve">: </w:t>
      </w:r>
    </w:p>
    <w:p w:rsidR="00024088" w:rsidRPr="00DE1E5A" w:rsidRDefault="00024088" w:rsidP="00024088">
      <w:pPr>
        <w:jc w:val="center"/>
        <w:rPr>
          <w:rFonts w:ascii="GHEA Grapalat" w:hAnsi="GHEA Grapalat"/>
          <w:b/>
          <w:lang w:val="af-ZA"/>
        </w:rPr>
      </w:pPr>
    </w:p>
    <w:p w:rsidR="00024088" w:rsidRPr="00DE1E5A" w:rsidRDefault="00024088" w:rsidP="00024088">
      <w:pPr>
        <w:jc w:val="center"/>
        <w:rPr>
          <w:rFonts w:ascii="GHEA Grapalat" w:hAnsi="GHEA Grapalat" w:cs="Arial"/>
          <w:b/>
          <w:sz w:val="20"/>
          <w:lang w:val="af-ZA"/>
        </w:rPr>
      </w:pPr>
      <w:r w:rsidRPr="00DE1E5A">
        <w:rPr>
          <w:rFonts w:ascii="GHEA Grapalat" w:hAnsi="GHEA Grapalat"/>
          <w:b/>
          <w:sz w:val="20"/>
          <w:lang w:val="af-ZA"/>
        </w:rPr>
        <w:t xml:space="preserve">10. </w:t>
      </w:r>
      <w:r w:rsidRPr="00DE1E5A">
        <w:rPr>
          <w:rFonts w:ascii="GHEA Grapalat" w:hAnsi="GHEA Grapalat" w:cs="Sylfaen"/>
          <w:b/>
          <w:sz w:val="20"/>
          <w:lang w:val="af-ZA"/>
        </w:rPr>
        <w:t>ԸՆԹԱՑԱԿԱՐԳԸ</w:t>
      </w:r>
      <w:r w:rsidRPr="00DE1E5A">
        <w:rPr>
          <w:rFonts w:ascii="GHEA Grapalat" w:hAnsi="GHEA Grapalat" w:cs="Arial"/>
          <w:b/>
          <w:sz w:val="20"/>
          <w:lang w:val="af-ZA"/>
        </w:rPr>
        <w:t xml:space="preserve"> </w:t>
      </w:r>
      <w:r w:rsidRPr="00DE1E5A">
        <w:rPr>
          <w:rFonts w:ascii="GHEA Grapalat" w:hAnsi="GHEA Grapalat" w:cs="Sylfaen"/>
          <w:b/>
          <w:sz w:val="20"/>
          <w:lang w:val="af-ZA"/>
        </w:rPr>
        <w:t>ՉԿԱՅԱՑԱԾ</w:t>
      </w:r>
      <w:r w:rsidRPr="00DE1E5A">
        <w:rPr>
          <w:rFonts w:ascii="GHEA Grapalat" w:hAnsi="GHEA Grapalat" w:cs="Arial"/>
          <w:b/>
          <w:sz w:val="20"/>
          <w:lang w:val="af-ZA"/>
        </w:rPr>
        <w:t xml:space="preserve"> </w:t>
      </w:r>
      <w:r w:rsidRPr="00DE1E5A">
        <w:rPr>
          <w:rFonts w:ascii="GHEA Grapalat" w:hAnsi="GHEA Grapalat" w:cs="Sylfaen"/>
          <w:b/>
          <w:sz w:val="20"/>
          <w:lang w:val="af-ZA"/>
        </w:rPr>
        <w:t>ՀԱՅՏԱՐԱՐԵԼԸ</w:t>
      </w:r>
    </w:p>
    <w:p w:rsidR="00024088" w:rsidRPr="00DE1E5A" w:rsidRDefault="00024088" w:rsidP="00024088">
      <w:pPr>
        <w:jc w:val="center"/>
        <w:rPr>
          <w:rFonts w:ascii="GHEA Grapalat" w:hAnsi="GHEA Grapalat"/>
          <w:b/>
          <w:sz w:val="20"/>
          <w:lang w:val="af-ZA"/>
        </w:rPr>
      </w:pP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sz w:val="20"/>
          <w:lang w:val="af-ZA"/>
        </w:rPr>
        <w:t>10.</w:t>
      </w:r>
      <w:r w:rsidRPr="00DE1E5A">
        <w:rPr>
          <w:rFonts w:ascii="GHEA Grapalat" w:hAnsi="GHEA Grapalat" w:cs="Sylfaen"/>
          <w:sz w:val="20"/>
          <w:lang w:val="af-ZA"/>
        </w:rPr>
        <w:t xml:space="preserve">1 </w:t>
      </w:r>
      <w:r w:rsidRPr="00DE1E5A">
        <w:rPr>
          <w:rFonts w:ascii="GHEA Grapalat" w:hAnsi="GHEA Grapalat" w:cs="Sylfaen"/>
          <w:sz w:val="20"/>
          <w:lang w:val="ru-RU"/>
        </w:rPr>
        <w:t>Օրենքի</w:t>
      </w:r>
      <w:r w:rsidRPr="00DE1E5A">
        <w:rPr>
          <w:rFonts w:ascii="GHEA Grapalat" w:hAnsi="GHEA Grapalat" w:cs="Sylfaen"/>
          <w:sz w:val="20"/>
          <w:lang w:val="af-ZA"/>
        </w:rPr>
        <w:t xml:space="preserve"> 37-</w:t>
      </w:r>
      <w:r w:rsidRPr="00DE1E5A">
        <w:rPr>
          <w:rFonts w:ascii="GHEA Grapalat" w:hAnsi="GHEA Grapalat" w:cs="Sylfaen"/>
          <w:sz w:val="20"/>
          <w:lang w:val="ru-RU"/>
        </w:rPr>
        <w:t>րդ</w:t>
      </w:r>
      <w:r w:rsidRPr="00DE1E5A">
        <w:rPr>
          <w:rFonts w:ascii="GHEA Grapalat" w:hAnsi="GHEA Grapalat" w:cs="Sylfaen"/>
          <w:sz w:val="20"/>
          <w:lang w:val="af-ZA"/>
        </w:rPr>
        <w:t xml:space="preserve"> </w:t>
      </w:r>
      <w:r w:rsidRPr="00DE1E5A">
        <w:rPr>
          <w:rFonts w:ascii="GHEA Grapalat" w:hAnsi="GHEA Grapalat" w:cs="Sylfaen"/>
          <w:sz w:val="20"/>
          <w:lang w:val="ru-RU"/>
        </w:rPr>
        <w:t>հոդվածի</w:t>
      </w:r>
      <w:r w:rsidRPr="00DE1E5A">
        <w:rPr>
          <w:rFonts w:ascii="GHEA Grapalat" w:hAnsi="GHEA Grapalat" w:cs="Sylfaen"/>
          <w:sz w:val="20"/>
          <w:lang w:val="af-ZA"/>
        </w:rPr>
        <w:t xml:space="preserve"> </w:t>
      </w:r>
      <w:r w:rsidRPr="00DE1E5A">
        <w:rPr>
          <w:rFonts w:ascii="GHEA Grapalat" w:hAnsi="GHEA Grapalat" w:cs="Sylfaen"/>
          <w:sz w:val="20"/>
          <w:lang w:val="ru-RU"/>
        </w:rPr>
        <w:t>համաձայն</w:t>
      </w:r>
      <w:r w:rsidRPr="00DE1E5A">
        <w:rPr>
          <w:rFonts w:ascii="GHEA Grapalat" w:hAnsi="GHEA Grapalat" w:cs="Sylfaen"/>
          <w:sz w:val="20"/>
          <w:lang w:val="af-ZA"/>
        </w:rPr>
        <w:t xml:space="preserve">` </w:t>
      </w:r>
      <w:r w:rsidRPr="00DE1E5A">
        <w:rPr>
          <w:rFonts w:ascii="GHEA Grapalat" w:hAnsi="GHEA Grapalat" w:cs="Sylfaen"/>
          <w:sz w:val="20"/>
          <w:lang w:val="ru-RU"/>
        </w:rPr>
        <w:t>հանձնաժողովը</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հայտարարում</w:t>
      </w:r>
      <w:r w:rsidRPr="00DE1E5A">
        <w:rPr>
          <w:rFonts w:ascii="GHEA Grapalat" w:hAnsi="GHEA Grapalat" w:cs="Sylfaen"/>
          <w:sz w:val="20"/>
          <w:lang w:val="af-ZA"/>
        </w:rPr>
        <w:t xml:space="preserve">, </w:t>
      </w:r>
      <w:r w:rsidRPr="00DE1E5A">
        <w:rPr>
          <w:rFonts w:ascii="GHEA Grapalat" w:hAnsi="GHEA Grapalat" w:cs="Sylfaen"/>
          <w:sz w:val="20"/>
          <w:lang w:val="ru-RU"/>
        </w:rPr>
        <w:t>եթե</w:t>
      </w:r>
      <w:r w:rsidRPr="00DE1E5A">
        <w:rPr>
          <w:rFonts w:ascii="GHEA Grapalat" w:hAnsi="GHEA Grapalat" w:cs="Sylfaen"/>
          <w:sz w:val="20"/>
          <w:lang w:val="af-ZA"/>
        </w:rPr>
        <w:t>`</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 xml:space="preserve">1) </w:t>
      </w:r>
      <w:r w:rsidRPr="00DE1E5A">
        <w:rPr>
          <w:rFonts w:ascii="GHEA Grapalat" w:hAnsi="GHEA Grapalat" w:cs="Sylfaen"/>
          <w:sz w:val="20"/>
          <w:lang w:val="ru-RU"/>
        </w:rPr>
        <w:t>հայտերից</w:t>
      </w:r>
      <w:r w:rsidRPr="00DE1E5A">
        <w:rPr>
          <w:rFonts w:ascii="GHEA Grapalat" w:hAnsi="GHEA Grapalat" w:cs="Sylfaen"/>
          <w:sz w:val="20"/>
          <w:lang w:val="af-ZA"/>
        </w:rPr>
        <w:t xml:space="preserve"> </w:t>
      </w:r>
      <w:r w:rsidRPr="00DE1E5A">
        <w:rPr>
          <w:rFonts w:ascii="GHEA Grapalat" w:hAnsi="GHEA Grapalat" w:cs="Sylfaen"/>
          <w:sz w:val="20"/>
          <w:lang w:val="ru-RU"/>
        </w:rPr>
        <w:t>ոչ</w:t>
      </w:r>
      <w:r w:rsidRPr="00DE1E5A">
        <w:rPr>
          <w:rFonts w:ascii="GHEA Grapalat" w:hAnsi="GHEA Grapalat" w:cs="Sylfaen"/>
          <w:sz w:val="20"/>
          <w:lang w:val="af-ZA"/>
        </w:rPr>
        <w:t xml:space="preserve"> </w:t>
      </w:r>
      <w:r w:rsidRPr="00DE1E5A">
        <w:rPr>
          <w:rFonts w:ascii="GHEA Grapalat" w:hAnsi="GHEA Grapalat" w:cs="Sylfaen"/>
          <w:sz w:val="20"/>
          <w:lang w:val="ru-RU"/>
        </w:rPr>
        <w:t>մեկը</w:t>
      </w:r>
      <w:r w:rsidRPr="00DE1E5A">
        <w:rPr>
          <w:rFonts w:ascii="GHEA Grapalat" w:hAnsi="GHEA Grapalat" w:cs="Sylfaen"/>
          <w:sz w:val="20"/>
          <w:lang w:val="af-ZA"/>
        </w:rPr>
        <w:t xml:space="preserve"> </w:t>
      </w:r>
      <w:r w:rsidRPr="00DE1E5A">
        <w:rPr>
          <w:rFonts w:ascii="GHEA Grapalat" w:hAnsi="GHEA Grapalat" w:cs="Sylfaen"/>
          <w:sz w:val="20"/>
          <w:lang w:val="ru-RU"/>
        </w:rPr>
        <w:t>չի</w:t>
      </w:r>
      <w:r w:rsidRPr="00DE1E5A">
        <w:rPr>
          <w:rFonts w:ascii="GHEA Grapalat" w:hAnsi="GHEA Grapalat" w:cs="Sylfaen"/>
          <w:sz w:val="20"/>
          <w:lang w:val="af-ZA"/>
        </w:rPr>
        <w:t xml:space="preserve"> </w:t>
      </w:r>
      <w:r w:rsidRPr="00DE1E5A">
        <w:rPr>
          <w:rFonts w:ascii="GHEA Grapalat" w:hAnsi="GHEA Grapalat" w:cs="Sylfaen"/>
          <w:sz w:val="20"/>
          <w:lang w:val="ru-RU"/>
        </w:rPr>
        <w:t>համապատասխանում</w:t>
      </w:r>
      <w:r w:rsidRPr="00DE1E5A">
        <w:rPr>
          <w:rFonts w:ascii="GHEA Grapalat" w:hAnsi="GHEA Grapalat" w:cs="Sylfaen"/>
          <w:sz w:val="20"/>
          <w:lang w:val="af-ZA"/>
        </w:rPr>
        <w:t xml:space="preserve"> </w:t>
      </w:r>
      <w:r w:rsidRPr="00DE1E5A">
        <w:rPr>
          <w:rFonts w:ascii="GHEA Grapalat" w:hAnsi="GHEA Grapalat" w:cs="Sylfaen"/>
          <w:sz w:val="20"/>
          <w:lang w:val="ru-RU"/>
        </w:rPr>
        <w:t>հրավերի</w:t>
      </w:r>
      <w:r w:rsidRPr="00DE1E5A">
        <w:rPr>
          <w:rFonts w:ascii="GHEA Grapalat" w:hAnsi="GHEA Grapalat" w:cs="Sylfaen"/>
          <w:sz w:val="20"/>
          <w:lang w:val="af-ZA"/>
        </w:rPr>
        <w:t xml:space="preserve"> </w:t>
      </w:r>
      <w:r w:rsidRPr="00DE1E5A">
        <w:rPr>
          <w:rFonts w:ascii="GHEA Grapalat" w:hAnsi="GHEA Grapalat" w:cs="Sylfaen"/>
          <w:sz w:val="20"/>
          <w:lang w:val="ru-RU"/>
        </w:rPr>
        <w:t>պայմաններին</w:t>
      </w:r>
      <w:r w:rsidRPr="00DE1E5A">
        <w:rPr>
          <w:rFonts w:ascii="GHEA Grapalat" w:hAnsi="GHEA Grapalat" w:cs="Sylfaen"/>
          <w:sz w:val="20"/>
          <w:lang w:val="af-ZA"/>
        </w:rPr>
        <w:t>.</w:t>
      </w:r>
    </w:p>
    <w:p w:rsidR="00024088" w:rsidRPr="00DE1E5A" w:rsidRDefault="00024088" w:rsidP="00024088">
      <w:pPr>
        <w:ind w:firstLine="567"/>
        <w:jc w:val="both"/>
        <w:rPr>
          <w:rFonts w:ascii="GHEA Grapalat" w:hAnsi="GHEA Grapalat" w:cs="Sylfaen"/>
          <w:sz w:val="20"/>
          <w:lang w:val="hy-AM"/>
        </w:rPr>
      </w:pPr>
      <w:r w:rsidRPr="00DE1E5A">
        <w:rPr>
          <w:rFonts w:ascii="GHEA Grapalat" w:hAnsi="GHEA Grapalat" w:cs="Sylfaen"/>
          <w:sz w:val="20"/>
          <w:lang w:val="af-ZA"/>
        </w:rPr>
        <w:t xml:space="preserve">2) </w:t>
      </w:r>
      <w:r w:rsidRPr="00DE1E5A">
        <w:rPr>
          <w:rFonts w:ascii="GHEA Grapalat" w:hAnsi="GHEA Grapalat" w:cs="Sylfaen"/>
          <w:sz w:val="20"/>
          <w:lang w:val="ru-RU"/>
        </w:rPr>
        <w:t>դադարում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գոյություն</w:t>
      </w:r>
      <w:r w:rsidRPr="00DE1E5A">
        <w:rPr>
          <w:rFonts w:ascii="GHEA Grapalat" w:hAnsi="GHEA Grapalat" w:cs="Sylfaen"/>
          <w:sz w:val="20"/>
          <w:lang w:val="af-ZA"/>
        </w:rPr>
        <w:t xml:space="preserve"> </w:t>
      </w:r>
      <w:r w:rsidRPr="00DE1E5A">
        <w:rPr>
          <w:rFonts w:ascii="GHEA Grapalat" w:hAnsi="GHEA Grapalat" w:cs="Sylfaen"/>
          <w:sz w:val="20"/>
          <w:lang w:val="ru-RU"/>
        </w:rPr>
        <w:t>ունենալ</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պահանջը</w:t>
      </w:r>
      <w:r w:rsidRPr="00DE1E5A">
        <w:rPr>
          <w:rFonts w:ascii="GHEA Grapalat" w:hAnsi="GHEA Grapalat" w:cs="Sylfaen"/>
          <w:sz w:val="20"/>
          <w:lang w:val="hy-AM"/>
        </w:rPr>
        <w:t xml:space="preserve">: Ընդ որում </w:t>
      </w:r>
      <w:r w:rsidRPr="00DE1E5A">
        <w:rPr>
          <w:rFonts w:ascii="GHEA Grapalat" w:hAnsi="GHEA Grapalat" w:cs="Sylfaen"/>
          <w:sz w:val="20"/>
          <w:lang w:val="af-ZA"/>
        </w:rPr>
        <w:t xml:space="preserve"> </w:t>
      </w:r>
      <w:r w:rsidRPr="00DE1E5A">
        <w:rPr>
          <w:rFonts w:ascii="GHEA Grapalat" w:hAnsi="GHEA Grapalat" w:cs="Sylfaen"/>
          <w:sz w:val="20"/>
          <w:lang w:val="ru-RU"/>
        </w:rPr>
        <w:t>համայնքների</w:t>
      </w:r>
      <w:r w:rsidRPr="00DE1E5A">
        <w:rPr>
          <w:rFonts w:ascii="GHEA Grapalat" w:hAnsi="GHEA Grapalat" w:cs="Sylfaen"/>
          <w:sz w:val="20"/>
          <w:lang w:val="af-ZA"/>
        </w:rPr>
        <w:t xml:space="preserve"> </w:t>
      </w:r>
      <w:r w:rsidRPr="00DE1E5A">
        <w:rPr>
          <w:rFonts w:ascii="GHEA Grapalat" w:hAnsi="GHEA Grapalat" w:cs="Sylfaen"/>
          <w:sz w:val="20"/>
          <w:lang w:val="ru-RU"/>
        </w:rPr>
        <w:t>կարիքների</w:t>
      </w:r>
      <w:r w:rsidRPr="00DE1E5A">
        <w:rPr>
          <w:rFonts w:ascii="GHEA Grapalat" w:hAnsi="GHEA Grapalat" w:cs="Sylfaen"/>
          <w:sz w:val="20"/>
          <w:lang w:val="af-ZA"/>
        </w:rPr>
        <w:t xml:space="preserve"> </w:t>
      </w:r>
      <w:r w:rsidRPr="00DE1E5A">
        <w:rPr>
          <w:rFonts w:ascii="GHEA Grapalat" w:hAnsi="GHEA Grapalat" w:cs="Sylfaen"/>
          <w:sz w:val="20"/>
          <w:lang w:val="ru-RU"/>
        </w:rPr>
        <w:t>համար</w:t>
      </w:r>
      <w:r w:rsidRPr="00DE1E5A">
        <w:rPr>
          <w:rFonts w:ascii="GHEA Grapalat" w:hAnsi="GHEA Grapalat" w:cs="Sylfaen"/>
          <w:sz w:val="20"/>
          <w:lang w:val="af-ZA"/>
        </w:rPr>
        <w:t xml:space="preserve"> </w:t>
      </w:r>
      <w:r w:rsidRPr="00DE1E5A">
        <w:rPr>
          <w:rFonts w:ascii="GHEA Grapalat" w:hAnsi="GHEA Grapalat" w:cs="Sylfaen"/>
          <w:sz w:val="20"/>
          <w:lang w:val="ru-RU"/>
        </w:rPr>
        <w:t>կազմակերպված</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ամբողջությամբ</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մասնակի</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w:t>
      </w:r>
      <w:r w:rsidRPr="00DE1E5A">
        <w:rPr>
          <w:rFonts w:ascii="GHEA Grapalat" w:hAnsi="GHEA Grapalat" w:cs="Sylfaen"/>
          <w:sz w:val="20"/>
          <w:lang w:val="af-ZA"/>
        </w:rPr>
        <w:t xml:space="preserve">  </w:t>
      </w:r>
      <w:r w:rsidRPr="00DE1E5A">
        <w:rPr>
          <w:rFonts w:ascii="GHEA Grapalat" w:hAnsi="GHEA Grapalat" w:cs="Sylfaen"/>
          <w:sz w:val="20"/>
          <w:lang w:val="ru-RU"/>
        </w:rPr>
        <w:t>համայնքի</w:t>
      </w:r>
      <w:r w:rsidRPr="00DE1E5A">
        <w:rPr>
          <w:rFonts w:ascii="GHEA Grapalat" w:hAnsi="GHEA Grapalat" w:cs="Sylfaen"/>
          <w:sz w:val="20"/>
          <w:lang w:val="af-ZA"/>
        </w:rPr>
        <w:t xml:space="preserve"> </w:t>
      </w:r>
      <w:r w:rsidRPr="00DE1E5A">
        <w:rPr>
          <w:rFonts w:ascii="GHEA Grapalat" w:hAnsi="GHEA Grapalat" w:cs="Sylfaen"/>
          <w:sz w:val="20"/>
          <w:lang w:val="ru-RU"/>
        </w:rPr>
        <w:t>ավագանու</w:t>
      </w:r>
      <w:r w:rsidR="000276E0">
        <w:rPr>
          <w:rFonts w:ascii="GHEA Grapalat" w:hAnsi="GHEA Grapalat" w:cs="Sylfaen"/>
          <w:sz w:val="20"/>
          <w:lang w:val="af-ZA"/>
        </w:rPr>
        <w:t xml:space="preserve"> </w:t>
      </w:r>
      <w:r w:rsidRPr="00DE1E5A">
        <w:rPr>
          <w:rFonts w:ascii="GHEA Grapalat" w:hAnsi="GHEA Grapalat" w:cs="Sylfaen"/>
          <w:sz w:val="20"/>
          <w:lang w:val="af-ZA"/>
        </w:rPr>
        <w:t xml:space="preserve"> </w:t>
      </w:r>
      <w:r w:rsidRPr="00DE1E5A">
        <w:rPr>
          <w:rFonts w:ascii="GHEA Grapalat" w:hAnsi="GHEA Grapalat" w:cs="Sylfaen"/>
          <w:sz w:val="20"/>
        </w:rPr>
        <w:t>որոշման</w:t>
      </w:r>
      <w:r w:rsidRPr="00DE1E5A">
        <w:rPr>
          <w:rFonts w:ascii="GHEA Grapalat" w:hAnsi="GHEA Grapalat" w:cs="Sylfaen"/>
          <w:sz w:val="20"/>
          <w:lang w:val="af-ZA"/>
        </w:rPr>
        <w:t xml:space="preserve"> </w:t>
      </w:r>
      <w:r w:rsidRPr="00DE1E5A">
        <w:rPr>
          <w:rFonts w:ascii="GHEA Grapalat" w:hAnsi="GHEA Grapalat" w:cs="Sylfaen"/>
          <w:sz w:val="20"/>
        </w:rPr>
        <w:t>հիման</w:t>
      </w:r>
      <w:r w:rsidRPr="00DE1E5A">
        <w:rPr>
          <w:rFonts w:ascii="GHEA Grapalat" w:hAnsi="GHEA Grapalat" w:cs="Sylfaen"/>
          <w:sz w:val="20"/>
          <w:lang w:val="af-ZA"/>
        </w:rPr>
        <w:t xml:space="preserve"> </w:t>
      </w:r>
      <w:r w:rsidRPr="00DE1E5A">
        <w:rPr>
          <w:rFonts w:ascii="GHEA Grapalat" w:hAnsi="GHEA Grapalat" w:cs="Sylfaen"/>
          <w:sz w:val="20"/>
        </w:rPr>
        <w:t>վրա</w:t>
      </w:r>
      <w:r w:rsidR="000276E0" w:rsidRPr="009F67C4">
        <w:rPr>
          <w:rFonts w:ascii="GHEA Grapalat" w:hAnsi="GHEA Grapalat" w:cs="Sylfaen"/>
          <w:sz w:val="20"/>
          <w:lang w:val="af-ZA"/>
        </w:rPr>
        <w:t>:</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 xml:space="preserve">3) </w:t>
      </w:r>
      <w:r w:rsidRPr="00DE1E5A">
        <w:rPr>
          <w:rFonts w:ascii="GHEA Grapalat" w:hAnsi="GHEA Grapalat" w:cs="Sylfaen"/>
          <w:sz w:val="20"/>
          <w:lang w:val="hy-AM"/>
        </w:rPr>
        <w:t>ոչ</w:t>
      </w:r>
      <w:r w:rsidRPr="00DE1E5A">
        <w:rPr>
          <w:rFonts w:ascii="GHEA Grapalat" w:hAnsi="GHEA Grapalat" w:cs="Sylfaen"/>
          <w:sz w:val="20"/>
          <w:lang w:val="af-ZA"/>
        </w:rPr>
        <w:t xml:space="preserve"> </w:t>
      </w:r>
      <w:r w:rsidRPr="00DE1E5A">
        <w:rPr>
          <w:rFonts w:ascii="GHEA Grapalat" w:hAnsi="GHEA Grapalat" w:cs="Sylfaen"/>
          <w:sz w:val="20"/>
          <w:lang w:val="hy-AM"/>
        </w:rPr>
        <w:t>մի</w:t>
      </w:r>
      <w:r w:rsidRPr="00DE1E5A">
        <w:rPr>
          <w:rFonts w:ascii="GHEA Grapalat" w:hAnsi="GHEA Grapalat" w:cs="Sylfaen"/>
          <w:sz w:val="20"/>
          <w:lang w:val="af-ZA"/>
        </w:rPr>
        <w:t xml:space="preserve"> </w:t>
      </w:r>
      <w:r w:rsidRPr="00DE1E5A">
        <w:rPr>
          <w:rFonts w:ascii="GHEA Grapalat" w:hAnsi="GHEA Grapalat" w:cs="Sylfaen"/>
          <w:sz w:val="20"/>
          <w:lang w:val="hy-AM"/>
        </w:rPr>
        <w:t>հայտ</w:t>
      </w:r>
      <w:r w:rsidRPr="00DE1E5A">
        <w:rPr>
          <w:rFonts w:ascii="GHEA Grapalat" w:hAnsi="GHEA Grapalat" w:cs="Sylfaen"/>
          <w:sz w:val="20"/>
          <w:lang w:val="af-ZA"/>
        </w:rPr>
        <w:t xml:space="preserve"> </w:t>
      </w:r>
      <w:r w:rsidRPr="00DE1E5A">
        <w:rPr>
          <w:rFonts w:ascii="GHEA Grapalat" w:hAnsi="GHEA Grapalat" w:cs="Sylfaen"/>
          <w:sz w:val="20"/>
          <w:lang w:val="hy-AM"/>
        </w:rPr>
        <w:t>չի</w:t>
      </w:r>
      <w:r w:rsidRPr="00DE1E5A">
        <w:rPr>
          <w:rFonts w:ascii="GHEA Grapalat" w:hAnsi="GHEA Grapalat" w:cs="Sylfaen"/>
          <w:sz w:val="20"/>
          <w:lang w:val="af-ZA"/>
        </w:rPr>
        <w:t xml:space="preserve"> </w:t>
      </w:r>
      <w:r w:rsidRPr="00DE1E5A">
        <w:rPr>
          <w:rFonts w:ascii="GHEA Grapalat" w:hAnsi="GHEA Grapalat" w:cs="Sylfaen"/>
          <w:sz w:val="20"/>
          <w:lang w:val="hy-AM"/>
        </w:rPr>
        <w:t>ներկայացվել</w:t>
      </w:r>
      <w:r w:rsidRPr="00DE1E5A">
        <w:rPr>
          <w:rFonts w:ascii="GHEA Grapalat" w:hAnsi="GHEA Grapalat" w:cs="Sylfaen"/>
          <w:sz w:val="20"/>
          <w:lang w:val="af-ZA"/>
        </w:rPr>
        <w:t>.</w:t>
      </w:r>
    </w:p>
    <w:p w:rsidR="00024088" w:rsidRPr="002152AB" w:rsidRDefault="00024088" w:rsidP="00024088">
      <w:pPr>
        <w:ind w:firstLine="567"/>
        <w:jc w:val="both"/>
        <w:rPr>
          <w:ins w:id="18" w:author="Sergey Shahnazaryan" w:date="2019-05-16T09:29:00Z"/>
          <w:rFonts w:ascii="GHEA Grapalat" w:hAnsi="GHEA Grapalat" w:cs="Sylfaen"/>
          <w:sz w:val="20"/>
          <w:lang w:val="af-ZA"/>
        </w:rPr>
      </w:pPr>
      <w:r w:rsidRPr="00DE1E5A">
        <w:rPr>
          <w:rFonts w:ascii="GHEA Grapalat" w:hAnsi="GHEA Grapalat" w:cs="Sylfaen"/>
          <w:sz w:val="20"/>
          <w:lang w:val="af-ZA"/>
        </w:rPr>
        <w:t xml:space="preserve">4) </w:t>
      </w:r>
      <w:r w:rsidRPr="00DE1E5A">
        <w:rPr>
          <w:rFonts w:ascii="GHEA Grapalat" w:hAnsi="GHEA Grapalat" w:cs="Sylfaen"/>
          <w:sz w:val="20"/>
          <w:lang w:val="ru-RU"/>
        </w:rPr>
        <w:t>պայմանագիր</w:t>
      </w:r>
      <w:r w:rsidRPr="00DE1E5A">
        <w:rPr>
          <w:rFonts w:ascii="GHEA Grapalat" w:hAnsi="GHEA Grapalat" w:cs="Sylfaen"/>
          <w:sz w:val="20"/>
          <w:lang w:val="af-ZA"/>
        </w:rPr>
        <w:t xml:space="preserve"> </w:t>
      </w:r>
      <w:r w:rsidRPr="00DE1E5A">
        <w:rPr>
          <w:rFonts w:ascii="GHEA Grapalat" w:hAnsi="GHEA Grapalat" w:cs="Sylfaen"/>
          <w:sz w:val="20"/>
          <w:lang w:val="ru-RU"/>
        </w:rPr>
        <w:t>չի</w:t>
      </w:r>
      <w:r w:rsidRPr="00DE1E5A">
        <w:rPr>
          <w:rFonts w:ascii="GHEA Grapalat" w:hAnsi="GHEA Grapalat" w:cs="Sylfaen"/>
          <w:sz w:val="20"/>
          <w:lang w:val="af-ZA"/>
        </w:rPr>
        <w:t xml:space="preserve"> </w:t>
      </w:r>
      <w:r w:rsidRPr="00DE1E5A">
        <w:rPr>
          <w:rFonts w:ascii="GHEA Grapalat" w:hAnsi="GHEA Grapalat" w:cs="Sylfaen"/>
          <w:sz w:val="20"/>
          <w:lang w:val="ru-RU"/>
        </w:rPr>
        <w:t>կնքվում։</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lastRenderedPageBreak/>
        <w:t>10.2 Գ</w:t>
      </w:r>
      <w:r w:rsidRPr="00DE1E5A">
        <w:rPr>
          <w:rFonts w:ascii="GHEA Grapalat" w:hAnsi="GHEA Grapalat" w:cs="Sylfaen"/>
          <w:sz w:val="20"/>
          <w:lang w:val="ru-RU"/>
        </w:rPr>
        <w:t>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հայտարարվելու</w:t>
      </w:r>
      <w:r w:rsidRPr="00DE1E5A">
        <w:rPr>
          <w:rFonts w:ascii="GHEA Grapalat" w:hAnsi="GHEA Grapalat" w:cs="Sylfaen"/>
          <w:sz w:val="20"/>
        </w:rPr>
        <w:t>ն</w:t>
      </w:r>
      <w:r w:rsidRPr="00DE1E5A">
        <w:rPr>
          <w:rFonts w:ascii="GHEA Grapalat" w:hAnsi="GHEA Grapalat" w:cs="Sylfaen"/>
          <w:sz w:val="20"/>
          <w:lang w:val="af-ZA"/>
        </w:rPr>
        <w:t xml:space="preserve"> </w:t>
      </w:r>
      <w:r w:rsidRPr="00DE1E5A">
        <w:rPr>
          <w:rFonts w:ascii="GHEA Grapalat" w:hAnsi="GHEA Grapalat" w:cs="Sylfaen"/>
          <w:sz w:val="20"/>
        </w:rPr>
        <w:t>հաջորդող</w:t>
      </w:r>
      <w:r w:rsidRPr="00DE1E5A">
        <w:rPr>
          <w:rFonts w:ascii="GHEA Grapalat" w:hAnsi="GHEA Grapalat" w:cs="Sylfaen"/>
          <w:sz w:val="20"/>
          <w:lang w:val="af-ZA"/>
        </w:rPr>
        <w:t xml:space="preserve"> </w:t>
      </w:r>
      <w:r w:rsidRPr="00DE1E5A">
        <w:rPr>
          <w:rFonts w:ascii="GHEA Grapalat" w:hAnsi="GHEA Grapalat" w:cs="Sylfaen"/>
          <w:sz w:val="20"/>
        </w:rPr>
        <w:t>աշխատանքային</w:t>
      </w:r>
      <w:r w:rsidRPr="00DE1E5A">
        <w:rPr>
          <w:rFonts w:ascii="GHEA Grapalat" w:hAnsi="GHEA Grapalat" w:cs="Sylfaen"/>
          <w:sz w:val="20"/>
          <w:lang w:val="af-ZA"/>
        </w:rPr>
        <w:t xml:space="preserve"> </w:t>
      </w:r>
      <w:r w:rsidRPr="00DE1E5A">
        <w:rPr>
          <w:rFonts w:ascii="GHEA Grapalat" w:hAnsi="GHEA Grapalat" w:cs="Sylfaen"/>
          <w:sz w:val="20"/>
          <w:lang w:val="ru-RU"/>
        </w:rPr>
        <w:t>օրվա</w:t>
      </w:r>
      <w:r w:rsidRPr="00DE1E5A">
        <w:rPr>
          <w:rFonts w:ascii="GHEA Grapalat" w:hAnsi="GHEA Grapalat" w:cs="Sylfaen"/>
          <w:sz w:val="20"/>
          <w:lang w:val="af-ZA"/>
        </w:rPr>
        <w:t xml:space="preserve"> </w:t>
      </w:r>
      <w:r w:rsidRPr="00DE1E5A">
        <w:rPr>
          <w:rFonts w:ascii="GHEA Grapalat" w:hAnsi="GHEA Grapalat" w:cs="Sylfaen"/>
          <w:sz w:val="20"/>
          <w:lang w:val="ru-RU"/>
        </w:rPr>
        <w:t>ընթացքում</w:t>
      </w:r>
      <w:r w:rsidRPr="00DE1E5A">
        <w:rPr>
          <w:rFonts w:ascii="GHEA Grapalat" w:hAnsi="GHEA Grapalat" w:cs="Sylfaen"/>
          <w:sz w:val="20"/>
          <w:lang w:val="af-ZA"/>
        </w:rPr>
        <w:t>, պ</w:t>
      </w:r>
      <w:r w:rsidRPr="00DE1E5A">
        <w:rPr>
          <w:rFonts w:ascii="GHEA Grapalat" w:hAnsi="GHEA Grapalat" w:cs="Sylfaen"/>
          <w:sz w:val="20"/>
          <w:lang w:val="ru-RU"/>
        </w:rPr>
        <w:t>ատվիրատուն</w:t>
      </w:r>
      <w:r w:rsidRPr="00DE1E5A">
        <w:rPr>
          <w:rFonts w:ascii="GHEA Grapalat" w:hAnsi="GHEA Grapalat" w:cs="Sylfaen"/>
          <w:sz w:val="20"/>
          <w:lang w:val="af-ZA"/>
        </w:rPr>
        <w:t xml:space="preserve"> տեղեկագրում հրապարակում է </w:t>
      </w:r>
      <w:r w:rsidRPr="00DE1E5A">
        <w:rPr>
          <w:rFonts w:ascii="GHEA Grapalat" w:hAnsi="GHEA Grapalat" w:cs="Sylfaen"/>
          <w:sz w:val="20"/>
          <w:lang w:val="ru-RU"/>
        </w:rPr>
        <w:t>հայտարարություն</w:t>
      </w:r>
      <w:r w:rsidRPr="00DE1E5A">
        <w:rPr>
          <w:rFonts w:ascii="GHEA Grapalat" w:hAnsi="GHEA Grapalat" w:cs="Sylfaen"/>
          <w:sz w:val="20"/>
          <w:lang w:val="af-ZA"/>
        </w:rPr>
        <w:t xml:space="preserve">, </w:t>
      </w:r>
      <w:r w:rsidRPr="00DE1E5A">
        <w:rPr>
          <w:rFonts w:ascii="GHEA Grapalat" w:hAnsi="GHEA Grapalat" w:cs="Sylfaen"/>
          <w:sz w:val="20"/>
          <w:lang w:val="ru-RU"/>
        </w:rPr>
        <w:t>որում</w:t>
      </w:r>
      <w:r w:rsidRPr="00DE1E5A">
        <w:rPr>
          <w:rFonts w:ascii="GHEA Grapalat" w:hAnsi="GHEA Grapalat" w:cs="Sylfaen"/>
          <w:sz w:val="20"/>
          <w:lang w:val="af-ZA"/>
        </w:rPr>
        <w:t xml:space="preserve"> </w:t>
      </w:r>
      <w:r w:rsidRPr="00DE1E5A">
        <w:rPr>
          <w:rFonts w:ascii="GHEA Grapalat" w:hAnsi="GHEA Grapalat" w:cs="Sylfaen"/>
          <w:sz w:val="20"/>
          <w:lang w:val="ru-RU"/>
        </w:rPr>
        <w:t>նշվում</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գնման</w:t>
      </w:r>
      <w:r w:rsidRPr="00DE1E5A">
        <w:rPr>
          <w:rFonts w:ascii="GHEA Grapalat" w:hAnsi="GHEA Grapalat" w:cs="Sylfaen"/>
          <w:sz w:val="20"/>
          <w:lang w:val="af-ZA"/>
        </w:rPr>
        <w:t xml:space="preserve"> </w:t>
      </w:r>
      <w:r w:rsidRPr="00DE1E5A">
        <w:rPr>
          <w:rFonts w:ascii="GHEA Grapalat" w:hAnsi="GHEA Grapalat" w:cs="Sylfaen"/>
          <w:sz w:val="20"/>
          <w:lang w:val="ru-RU"/>
        </w:rPr>
        <w:t>ընթացակարգը</w:t>
      </w:r>
      <w:r w:rsidRPr="00DE1E5A">
        <w:rPr>
          <w:rFonts w:ascii="GHEA Grapalat" w:hAnsi="GHEA Grapalat" w:cs="Sylfaen"/>
          <w:sz w:val="20"/>
          <w:lang w:val="af-ZA"/>
        </w:rPr>
        <w:t xml:space="preserve"> </w:t>
      </w:r>
      <w:r w:rsidRPr="00DE1E5A">
        <w:rPr>
          <w:rFonts w:ascii="GHEA Grapalat" w:hAnsi="GHEA Grapalat" w:cs="Sylfaen"/>
          <w:sz w:val="20"/>
          <w:lang w:val="ru-RU"/>
        </w:rPr>
        <w:t>չկայացած</w:t>
      </w:r>
      <w:r w:rsidRPr="00DE1E5A">
        <w:rPr>
          <w:rFonts w:ascii="GHEA Grapalat" w:hAnsi="GHEA Grapalat" w:cs="Sylfaen"/>
          <w:sz w:val="20"/>
          <w:lang w:val="af-ZA"/>
        </w:rPr>
        <w:t xml:space="preserve"> </w:t>
      </w:r>
      <w:r w:rsidRPr="00DE1E5A">
        <w:rPr>
          <w:rFonts w:ascii="GHEA Grapalat" w:hAnsi="GHEA Grapalat" w:cs="Sylfaen"/>
          <w:sz w:val="20"/>
          <w:lang w:val="ru-RU"/>
        </w:rPr>
        <w:t>հայտարարվելու</w:t>
      </w:r>
      <w:r w:rsidRPr="00DE1E5A">
        <w:rPr>
          <w:rFonts w:ascii="GHEA Grapalat" w:hAnsi="GHEA Grapalat" w:cs="Sylfaen"/>
          <w:sz w:val="20"/>
          <w:lang w:val="af-ZA"/>
        </w:rPr>
        <w:t xml:space="preserve"> </w:t>
      </w:r>
      <w:r w:rsidRPr="00DE1E5A">
        <w:rPr>
          <w:rFonts w:ascii="GHEA Grapalat" w:hAnsi="GHEA Grapalat" w:cs="Sylfaen"/>
          <w:sz w:val="20"/>
          <w:lang w:val="ru-RU"/>
        </w:rPr>
        <w:t>հիմնավորումը։</w:t>
      </w:r>
      <w:r w:rsidRPr="00DE1E5A">
        <w:rPr>
          <w:rFonts w:ascii="GHEA Grapalat" w:hAnsi="GHEA Grapalat" w:cs="Sylfaen"/>
          <w:sz w:val="20"/>
          <w:lang w:val="af-ZA"/>
        </w:rPr>
        <w:t xml:space="preserve"> </w:t>
      </w:r>
    </w:p>
    <w:p w:rsidR="00024088" w:rsidRPr="00DE1E5A" w:rsidRDefault="00024088" w:rsidP="00024088">
      <w:pPr>
        <w:ind w:firstLine="567"/>
        <w:jc w:val="both"/>
        <w:rPr>
          <w:rFonts w:ascii="GHEA Grapalat" w:hAnsi="GHEA Grapalat" w:cs="Sylfaen"/>
          <w:sz w:val="20"/>
          <w:lang w:val="af-ZA"/>
        </w:rPr>
      </w:pPr>
    </w:p>
    <w:p w:rsidR="00024088" w:rsidRPr="00DE1E5A" w:rsidRDefault="00024088" w:rsidP="00024088">
      <w:pPr>
        <w:pStyle w:val="a3"/>
        <w:spacing w:line="276" w:lineRule="auto"/>
        <w:rPr>
          <w:rFonts w:ascii="GHEA Grapalat" w:hAnsi="GHEA Grapalat"/>
          <w:i w:val="0"/>
          <w:sz w:val="18"/>
          <w:szCs w:val="18"/>
          <w:u w:val="single"/>
          <w:lang w:val="af-ZA"/>
        </w:rPr>
      </w:pPr>
    </w:p>
    <w:p w:rsidR="00024088" w:rsidRPr="00DE1E5A" w:rsidRDefault="00024088" w:rsidP="00024088">
      <w:pPr>
        <w:jc w:val="center"/>
        <w:rPr>
          <w:rFonts w:ascii="GHEA Grapalat" w:hAnsi="GHEA Grapalat"/>
          <w:b/>
          <w:sz w:val="20"/>
          <w:lang w:val="af-ZA"/>
        </w:rPr>
      </w:pPr>
      <w:r w:rsidRPr="00DE1E5A">
        <w:rPr>
          <w:rFonts w:ascii="GHEA Grapalat" w:hAnsi="GHEA Grapalat"/>
          <w:b/>
          <w:sz w:val="20"/>
          <w:lang w:val="af-ZA"/>
        </w:rPr>
        <w:t xml:space="preserve">11. ԳՆՄԱՆ ԳՈՐԾԸՆԹԱՑԻ ՀԵՏ ԿԱՊՎԱԾ ԳՈՐԾՈՂՈՒԹՅՈՒՆՆԵՐԸ ԵՎ (ԿԱՄ) </w:t>
      </w:r>
    </w:p>
    <w:p w:rsidR="00024088" w:rsidRPr="00DE1E5A" w:rsidRDefault="00024088" w:rsidP="00024088">
      <w:pPr>
        <w:jc w:val="center"/>
        <w:rPr>
          <w:rFonts w:ascii="GHEA Grapalat" w:hAnsi="GHEA Grapalat"/>
          <w:b/>
          <w:sz w:val="20"/>
          <w:lang w:val="af-ZA"/>
        </w:rPr>
      </w:pPr>
      <w:r w:rsidRPr="00DE1E5A">
        <w:rPr>
          <w:rFonts w:ascii="GHEA Grapalat" w:hAnsi="GHEA Grapalat"/>
          <w:b/>
          <w:sz w:val="20"/>
          <w:lang w:val="af-ZA"/>
        </w:rPr>
        <w:t xml:space="preserve">ԸՆԴՈՒՆՎԱԾ ՈՐՈՇՈՒՄՆԵՐԸ ԲՈՂՈՔԱՐԿԵԼՈՒ ՄԱՍՆԱԿՑԻ </w:t>
      </w:r>
    </w:p>
    <w:p w:rsidR="00024088" w:rsidRPr="00DE1E5A" w:rsidRDefault="00024088" w:rsidP="00024088">
      <w:pPr>
        <w:jc w:val="center"/>
        <w:rPr>
          <w:rFonts w:ascii="GHEA Grapalat" w:hAnsi="GHEA Grapalat"/>
          <w:b/>
          <w:sz w:val="20"/>
          <w:lang w:val="af-ZA"/>
        </w:rPr>
      </w:pPr>
      <w:r w:rsidRPr="00DE1E5A">
        <w:rPr>
          <w:rFonts w:ascii="GHEA Grapalat" w:hAnsi="GHEA Grapalat"/>
          <w:b/>
          <w:sz w:val="20"/>
          <w:lang w:val="af-ZA"/>
        </w:rPr>
        <w:t>ԻՐԱՎՈՒՆՔԸ ԵՎ ԿԱՐԳԸ</w:t>
      </w:r>
    </w:p>
    <w:p w:rsidR="00024088" w:rsidRPr="00DE1E5A" w:rsidRDefault="00024088" w:rsidP="00024088">
      <w:pPr>
        <w:jc w:val="center"/>
        <w:rPr>
          <w:rFonts w:ascii="GHEA Grapalat" w:hAnsi="GHEA Grapalat"/>
          <w:b/>
          <w:sz w:val="20"/>
          <w:lang w:val="af-ZA"/>
        </w:rPr>
      </w:pP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sidRPr="00DE1E5A">
        <w:rPr>
          <w:rFonts w:ascii="GHEA Grapalat" w:hAnsi="GHEA Grapalat"/>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որոշումները։</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11.2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վարչական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դրանք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կարգավորվում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Հայաստանի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Հանարապետության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քաղաքացիաիրավական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հարաբերությունները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կարգավորող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օրենսդրությամբ։</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11.3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w:t>
      </w:r>
    </w:p>
    <w:p w:rsidR="00024088" w:rsidRPr="002152AB"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նախքան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պայմանագրի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և </w:t>
      </w:r>
      <w:r w:rsidRPr="00DE1E5A">
        <w:rPr>
          <w:rFonts w:ascii="GHEA Grapalat" w:hAnsi="GHEA Grapalat" w:cs="Sylfaen"/>
          <w:sz w:val="20"/>
          <w:szCs w:val="20"/>
          <w:lang w:val="ru-RU"/>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2152AB">
        <w:rPr>
          <w:rFonts w:ascii="GHEA Grapalat" w:hAnsi="GHEA Grapalat" w:cs="Sylfaen"/>
          <w:sz w:val="20"/>
          <w:szCs w:val="20"/>
          <w:lang w:val="af-ZA"/>
        </w:rPr>
        <w:t xml:space="preserve">: </w:t>
      </w:r>
    </w:p>
    <w:p w:rsidR="00024088" w:rsidRDefault="00024088" w:rsidP="00024088">
      <w:pPr>
        <w:ind w:firstLine="567"/>
        <w:jc w:val="both"/>
        <w:rPr>
          <w:rFonts w:ascii="GHEA Grapalat" w:hAnsi="GHEA Grapalat" w:cs="Sylfaen"/>
          <w:sz w:val="20"/>
          <w:szCs w:val="20"/>
          <w:lang w:val="af-ZA"/>
        </w:rPr>
      </w:pPr>
      <w:bookmarkStart w:id="19"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9"/>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lang w:val="ru-RU"/>
        </w:rPr>
        <w:t>դատական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անգործությունը</w:t>
      </w:r>
      <w:r w:rsidRPr="00DE1E5A">
        <w:rPr>
          <w:rFonts w:ascii="GHEA Grapalat" w:hAnsi="GHEA Grapalat" w:cs="Sylfaen"/>
          <w:sz w:val="20"/>
          <w:szCs w:val="20"/>
          <w:lang w:val="af-ZA"/>
        </w:rPr>
        <w:t xml:space="preserve">) և </w:t>
      </w:r>
      <w:r w:rsidRPr="00DE1E5A">
        <w:rPr>
          <w:rFonts w:ascii="GHEA Grapalat" w:hAnsi="GHEA Grapalat" w:cs="Sylfaen"/>
          <w:sz w:val="20"/>
          <w:szCs w:val="20"/>
          <w:lang w:val="ru-RU"/>
        </w:rPr>
        <w:t>որոշումները։</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11.4  </w:t>
      </w:r>
      <w:r w:rsidRPr="00DE1E5A">
        <w:rPr>
          <w:rFonts w:ascii="GHEA Grapalat" w:hAnsi="GHEA Grapalat" w:cs="Sylfaen"/>
          <w:sz w:val="20"/>
          <w:szCs w:val="20"/>
          <w:lang w:val="ru-RU"/>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պայմանագիր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w:t>
      </w:r>
      <w:r w:rsidRPr="00DE1E5A">
        <w:rPr>
          <w:rFonts w:ascii="GHEA Grapalat" w:hAnsi="GHEA Grapalat" w:cs="Sylfaen"/>
          <w:sz w:val="20"/>
          <w:szCs w:val="20"/>
        </w:rPr>
        <w:t>ն</w:t>
      </w:r>
      <w:r w:rsidRPr="00DE1E5A">
        <w:rPr>
          <w:rFonts w:ascii="GHEA Grapalat" w:hAnsi="GHEA Grapalat" w:cs="Sylfaen"/>
          <w:sz w:val="20"/>
          <w:szCs w:val="20"/>
          <w:lang w:val="ru-RU"/>
        </w:rPr>
        <w:t>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1-</w:t>
      </w:r>
      <w:r w:rsidRPr="00DE1E5A">
        <w:rPr>
          <w:rFonts w:ascii="GHEA Grapalat" w:hAnsi="GHEA Grapalat" w:cs="Sylfaen"/>
          <w:sz w:val="20"/>
          <w:szCs w:val="20"/>
        </w:rPr>
        <w:t>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մասի</w:t>
      </w:r>
      <w:r w:rsidRPr="00DE1E5A">
        <w:rPr>
          <w:rFonts w:ascii="GHEA Grapalat" w:hAnsi="GHEA Grapalat" w:cs="Sylfaen"/>
          <w:sz w:val="20"/>
          <w:szCs w:val="20"/>
          <w:lang w:val="af-ZA"/>
        </w:rPr>
        <w:t xml:space="preserve"> 7.</w:t>
      </w:r>
      <w:r w:rsidR="00B50893" w:rsidRPr="00B50893">
        <w:rPr>
          <w:rFonts w:ascii="GHEA Grapalat" w:hAnsi="GHEA Grapalat" w:cs="Sylfaen"/>
          <w:sz w:val="20"/>
          <w:szCs w:val="20"/>
          <w:lang w:val="af-ZA"/>
        </w:rPr>
        <w:t xml:space="preserve"> </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ժամանակահատվածում</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առարկայի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բնութագրերը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w:t>
      </w:r>
      <w:r w:rsidRPr="00DE1E5A">
        <w:rPr>
          <w:rFonts w:ascii="GHEA Grapalat" w:hAnsi="GHEA Grapalat" w:cs="Sylfaen"/>
          <w:sz w:val="20"/>
          <w:szCs w:val="20"/>
        </w:rPr>
        <w:t>ն</w:t>
      </w:r>
      <w:r w:rsidRPr="00DE1E5A">
        <w:rPr>
          <w:rFonts w:ascii="GHEA Grapalat" w:hAnsi="GHEA Grapalat" w:cs="Sylfaen"/>
          <w:sz w:val="20"/>
          <w:szCs w:val="20"/>
          <w:lang w:val="ru-RU"/>
        </w:rPr>
        <w:t>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հայտերի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վերջնաժամկետը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rPr>
        <w:t>լրանալը</w:t>
      </w:r>
      <w:r w:rsidRPr="00DE1E5A">
        <w:rPr>
          <w:rFonts w:ascii="GHEA Grapalat" w:hAnsi="GHEA Grapalat" w:cs="Sylfaen"/>
          <w:sz w:val="20"/>
          <w:szCs w:val="20"/>
          <w:lang w:val="af-ZA"/>
        </w:rPr>
        <w:t xml:space="preserve">:  </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11.5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ստորագրված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դրանում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ներառելով</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ազգանունը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հաստատող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հասցեն</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2) 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հասցեն</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3) </w:t>
      </w:r>
      <w:r w:rsidRPr="00DE1E5A">
        <w:rPr>
          <w:rFonts w:ascii="GHEA Grapalat" w:hAnsi="GHEA Grapalat" w:cs="Sylfaen"/>
          <w:sz w:val="20"/>
          <w:szCs w:val="20"/>
          <w:lang w:val="ru-RU"/>
        </w:rPr>
        <w:t>բողոքարկվող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ծածկագիրը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առարկան</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4) </w:t>
      </w:r>
      <w:r w:rsidRPr="00DE1E5A">
        <w:rPr>
          <w:rFonts w:ascii="GHEA Grapalat" w:hAnsi="GHEA Grapalat" w:cs="Sylfaen"/>
          <w:sz w:val="20"/>
          <w:szCs w:val="20"/>
          <w:lang w:val="ru-RU"/>
        </w:rPr>
        <w:t>վեճի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առարկան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պահանջը</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5)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փաստացի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հիմքերը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ապացույցները</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eastAsia="ru-RU"/>
        </w:rPr>
      </w:pPr>
      <w:r w:rsidRPr="00DE1E5A">
        <w:rPr>
          <w:rFonts w:ascii="GHEA Grapalat" w:hAnsi="GHEA Grapalat" w:cs="Sylfaen"/>
          <w:sz w:val="20"/>
          <w:szCs w:val="20"/>
          <w:lang w:val="af-ZA"/>
        </w:rPr>
        <w:t xml:space="preserve">6)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լինելը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հիմնավորող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rPr>
        <w:t>Ը</w:t>
      </w:r>
      <w:r w:rsidRPr="00DE1E5A">
        <w:rPr>
          <w:rFonts w:ascii="GHEA Grapalat" w:hAnsi="GHEA Grapalat" w:cs="Sylfaen"/>
          <w:sz w:val="20"/>
          <w:szCs w:val="20"/>
          <w:lang w:val="ru-RU"/>
        </w:rPr>
        <w:t>նդ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չափը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կազմում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30 </w:t>
      </w:r>
      <w:r w:rsidRPr="00DE1E5A">
        <w:rPr>
          <w:rFonts w:ascii="GHEA Grapalat" w:hAnsi="GHEA Grapalat" w:cs="Sylfaen"/>
          <w:sz w:val="20"/>
          <w:szCs w:val="20"/>
          <w:lang w:val="ru-RU"/>
        </w:rPr>
        <w:t>հազար</w:t>
      </w:r>
      <w:r w:rsidRPr="00DE1E5A">
        <w:rPr>
          <w:rFonts w:ascii="GHEA Grapalat" w:hAnsi="GHEA Grapalat" w:cs="Sylfaen"/>
          <w:sz w:val="20"/>
          <w:szCs w:val="20"/>
          <w:lang w:val="af-ZA"/>
        </w:rPr>
        <w:t xml:space="preserve"> ՀՀ </w:t>
      </w:r>
      <w:r w:rsidRPr="00DE1E5A">
        <w:rPr>
          <w:rFonts w:ascii="GHEA Grapalat" w:hAnsi="GHEA Grapalat" w:cs="Sylfaen"/>
          <w:sz w:val="20"/>
          <w:szCs w:val="20"/>
          <w:lang w:val="ru-RU"/>
        </w:rPr>
        <w:t>դրամ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ՀՀ</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բյուջե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նպատակով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անվամբ</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բացված</w:t>
      </w:r>
      <w:r w:rsidRPr="00DE1E5A">
        <w:rPr>
          <w:rFonts w:ascii="GHEA Grapalat" w:hAnsi="GHEA Grapalat" w:cs="Sylfaen"/>
          <w:sz w:val="20"/>
          <w:szCs w:val="20"/>
          <w:lang w:val="af-ZA"/>
        </w:rPr>
        <w:t xml:space="preserve"> </w:t>
      </w:r>
      <w:r w:rsidRPr="00DE1E5A">
        <w:rPr>
          <w:rFonts w:ascii="GHEA Grapalat" w:hAnsi="GHEA Grapalat"/>
          <w:sz w:val="20"/>
          <w:szCs w:val="20"/>
          <w:lang w:val="af-ZA"/>
        </w:rPr>
        <w:t>«</w:t>
      </w:r>
      <w:r w:rsidRPr="00DE1E5A">
        <w:rPr>
          <w:rFonts w:ascii="GHEA Grapalat" w:hAnsi="GHEA Grapalat" w:cs="Sylfaen"/>
          <w:sz w:val="20"/>
          <w:szCs w:val="20"/>
          <w:lang w:val="af-ZA"/>
        </w:rPr>
        <w:t>900008000482</w:t>
      </w:r>
      <w:r w:rsidRPr="00DE1E5A">
        <w:rPr>
          <w:rFonts w:ascii="GHEA Grapalat" w:hAnsi="GHEA Grapalat"/>
          <w:sz w:val="20"/>
          <w:szCs w:val="20"/>
          <w:lang w:val="af-ZA"/>
        </w:rPr>
        <w:t>»</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գանձապետական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հաշվին</w:t>
      </w:r>
      <w:r w:rsidRPr="00DE1E5A">
        <w:rPr>
          <w:rFonts w:ascii="GHEA Grapalat" w:hAnsi="GHEA Grapalat" w:cs="Sylfaen"/>
          <w:sz w:val="20"/>
          <w:szCs w:val="20"/>
          <w:lang w:val="af-ZA"/>
        </w:rPr>
        <w:t>:</w:t>
      </w:r>
      <w:r w:rsidRPr="00DE1E5A">
        <w:rPr>
          <w:rFonts w:ascii="GHEA Grapalat" w:hAnsi="GHEA Grapalat" w:cs="Sylfaen"/>
          <w:sz w:val="20"/>
          <w:szCs w:val="20"/>
          <w:lang w:val="af-ZA" w:eastAsia="ru-RU"/>
        </w:rPr>
        <w:t xml:space="preserve"> </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lastRenderedPageBreak/>
        <w:t xml:space="preserve">7)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հաշվեհամարը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rPr>
        <w:t>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դեպքում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 xml:space="preserve">8) </w:t>
      </w:r>
      <w:r w:rsidRPr="00DE1E5A">
        <w:rPr>
          <w:rFonts w:ascii="GHEA Grapalat" w:hAnsi="GHEA Grapalat" w:cs="Sylfaen"/>
          <w:sz w:val="20"/>
          <w:szCs w:val="20"/>
          <w:lang w:val="ru-RU"/>
        </w:rPr>
        <w:t>այլ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անհրաժեշտ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տեղեկություններ։</w:t>
      </w:r>
    </w:p>
    <w:p w:rsidR="00024088" w:rsidRPr="00F67C25" w:rsidRDefault="00024088" w:rsidP="00024088">
      <w:pPr>
        <w:ind w:firstLine="567"/>
        <w:jc w:val="both"/>
        <w:rPr>
          <w:rFonts w:ascii="GHEA Grapalat" w:hAnsi="GHEA Grapalat" w:cs="Sylfaen"/>
          <w:sz w:val="20"/>
          <w:szCs w:val="20"/>
          <w:lang w:val="af-ZA"/>
        </w:rPr>
      </w:pPr>
      <w:bookmarkStart w:id="20" w:name="_Hlk9264728"/>
      <w:r w:rsidRPr="00F67C25">
        <w:rPr>
          <w:rFonts w:ascii="GHEA Grapalat" w:hAnsi="GHEA Grapalat" w:cs="Sylfaen"/>
          <w:sz w:val="20"/>
          <w:szCs w:val="20"/>
          <w:lang w:val="af-ZA"/>
        </w:rPr>
        <w:t>11.</w:t>
      </w:r>
      <w:r>
        <w:rPr>
          <w:rFonts w:ascii="GHEA Grapalat" w:hAnsi="GHEA Grapalat" w:cs="Sylfaen"/>
          <w:sz w:val="20"/>
          <w:szCs w:val="20"/>
          <w:lang w:val="af-ZA"/>
        </w:rPr>
        <w:t>6</w:t>
      </w:r>
      <w:r w:rsidRPr="00F67C25">
        <w:rPr>
          <w:rFonts w:ascii="GHEA Grapalat" w:hAnsi="GHEA Grapalat" w:cs="Sylfaen"/>
          <w:sz w:val="20"/>
          <w:szCs w:val="20"/>
          <w:lang w:val="af-ZA"/>
        </w:rPr>
        <w:t xml:space="preserve"> Բողոքը</w:t>
      </w:r>
      <w:r>
        <w:rPr>
          <w:rFonts w:ascii="GHEA Grapalat" w:hAnsi="GHEA Grapalat" w:cs="Sylfaen"/>
          <w:sz w:val="20"/>
          <w:szCs w:val="20"/>
          <w:lang w:val="af-ZA"/>
        </w:rPr>
        <w:t>՝</w:t>
      </w:r>
      <w:r w:rsidRPr="00F67C25">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F67C25">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F67C25">
        <w:rPr>
          <w:rFonts w:ascii="Calibri" w:hAnsi="Calibri" w:cs="Calibri"/>
          <w:sz w:val="20"/>
          <w:szCs w:val="20"/>
          <w:lang w:val="af-ZA"/>
        </w:rPr>
        <w:t> </w:t>
      </w:r>
      <w:r w:rsidRPr="00F67C25">
        <w:rPr>
          <w:rFonts w:ascii="GHEA Grapalat" w:hAnsi="GHEA Grapalat" w:cs="Sylfaen"/>
          <w:sz w:val="20"/>
          <w:szCs w:val="20"/>
          <w:lang w:val="af-ZA"/>
        </w:rPr>
        <w:t xml:space="preserve">  </w:t>
      </w:r>
    </w:p>
    <w:bookmarkEnd w:id="20"/>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w:t>
      </w:r>
      <w:r>
        <w:rPr>
          <w:rFonts w:ascii="GHEA Grapalat" w:hAnsi="GHEA Grapalat" w:cs="Sylfaen"/>
          <w:sz w:val="20"/>
          <w:szCs w:val="20"/>
          <w:lang w:val="af-ZA"/>
        </w:rPr>
        <w:t>7</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rPr>
        <w:t>՝</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հրապարակվելուն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տվյալ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գրավոր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մարմնին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տրամադրում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լինելը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հավաստող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անվանումը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հաշվեհամարը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պետք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վերադարձվող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գումարը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Լ</w:t>
      </w:r>
      <w:r w:rsidRPr="00DE1E5A">
        <w:rPr>
          <w:rFonts w:ascii="GHEA Grapalat" w:hAnsi="GHEA Grapalat" w:cs="Sylfaen"/>
          <w:sz w:val="20"/>
          <w:szCs w:val="20"/>
          <w:lang w:val="ru-RU"/>
        </w:rPr>
        <w:t>իազորված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մարմինը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պատճենը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հինգ</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վճարած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բանկային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փոխանցելու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միջոցով</w:t>
      </w:r>
      <w:r w:rsidRPr="00DE1E5A">
        <w:rPr>
          <w:rFonts w:ascii="GHEA Grapalat" w:hAnsi="GHEA Grapalat" w:cs="Sylfaen"/>
          <w:sz w:val="20"/>
          <w:szCs w:val="20"/>
          <w:lang w:val="af-ZA"/>
        </w:rPr>
        <w:t>:</w:t>
      </w:r>
    </w:p>
    <w:p w:rsidR="00024088" w:rsidRPr="00F67C25"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w:t>
      </w:r>
      <w:r>
        <w:rPr>
          <w:rFonts w:ascii="GHEA Grapalat" w:hAnsi="GHEA Grapalat" w:cs="Sylfaen"/>
          <w:sz w:val="20"/>
          <w:szCs w:val="20"/>
          <w:lang w:val="af-ZA"/>
        </w:rPr>
        <w:t>8</w:t>
      </w:r>
      <w:r w:rsidRPr="00DE1E5A">
        <w:rPr>
          <w:rFonts w:ascii="GHEA Grapalat" w:hAnsi="GHEA Grapalat" w:cs="Sylfaen"/>
          <w:sz w:val="20"/>
          <w:szCs w:val="20"/>
          <w:lang w:val="af-ZA"/>
        </w:rPr>
        <w:t xml:space="preserve"> </w:t>
      </w:r>
      <w:bookmarkStart w:id="21" w:name="_Hlk9264773"/>
      <w:r w:rsidRPr="00F67C25">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p>
    <w:bookmarkEnd w:id="21"/>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ru-RU"/>
        </w:rPr>
        <w:t>Ընդ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եթե</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հրավերի</w:t>
      </w:r>
      <w:r w:rsidRPr="00DE1E5A">
        <w:rPr>
          <w:rFonts w:ascii="GHEA Grapalat" w:hAnsi="GHEA Grapalat" w:cs="Sylfaen"/>
          <w:sz w:val="20"/>
          <w:szCs w:val="20"/>
          <w:lang w:val="af-ZA"/>
        </w:rPr>
        <w:t xml:space="preserve"> 1-</w:t>
      </w:r>
      <w:r w:rsidRPr="00DE1E5A">
        <w:rPr>
          <w:rFonts w:ascii="GHEA Grapalat" w:hAnsi="GHEA Grapalat" w:cs="Sylfaen"/>
          <w:sz w:val="20"/>
          <w:szCs w:val="20"/>
        </w:rPr>
        <w:t>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w:t>
      </w:r>
      <w:r w:rsidRPr="00DE1E5A">
        <w:rPr>
          <w:rFonts w:ascii="GHEA Grapalat" w:hAnsi="GHEA Grapalat" w:cs="Sylfaen"/>
          <w:sz w:val="20"/>
          <w:szCs w:val="20"/>
          <w:lang w:val="af-ZA"/>
        </w:rPr>
        <w:t xml:space="preserve"> 11.4 </w:t>
      </w:r>
      <w:r w:rsidRPr="00DE1E5A">
        <w:rPr>
          <w:rFonts w:ascii="GHEA Grapalat" w:hAnsi="GHEA Grapalat" w:cs="Sylfaen"/>
          <w:sz w:val="20"/>
          <w:szCs w:val="20"/>
          <w:lang w:val="ru-RU"/>
        </w:rPr>
        <w:t>կետի</w:t>
      </w:r>
      <w:r w:rsidRPr="00DE1E5A">
        <w:rPr>
          <w:rFonts w:ascii="GHEA Grapalat" w:hAnsi="GHEA Grapalat" w:cs="Sylfaen"/>
          <w:sz w:val="20"/>
          <w:szCs w:val="20"/>
          <w:lang w:val="af-ZA"/>
        </w:rPr>
        <w:t xml:space="preserve"> 2-</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ենթակետով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ապա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շտկված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w:t>
      </w:r>
    </w:p>
    <w:p w:rsidR="00024088" w:rsidRPr="002152AB" w:rsidRDefault="00024088" w:rsidP="00024088">
      <w:pPr>
        <w:ind w:firstLine="567"/>
        <w:jc w:val="both"/>
        <w:rPr>
          <w:rFonts w:ascii="GHEA Grapalat" w:hAnsi="GHEA Grapalat" w:cs="Sylfaen"/>
          <w:sz w:val="20"/>
          <w:szCs w:val="20"/>
          <w:lang w:val="af-ZA"/>
        </w:rPr>
      </w:pPr>
      <w:bookmarkStart w:id="22" w:name="_Hlk9264833"/>
      <w:r w:rsidRPr="002152AB">
        <w:rPr>
          <w:rFonts w:ascii="GHEA Grapalat" w:hAnsi="GHEA Grapalat" w:cs="Sylfaen"/>
          <w:sz w:val="20"/>
          <w:szCs w:val="20"/>
          <w:lang w:val="af-ZA"/>
        </w:rPr>
        <w:t xml:space="preserve">11.9 </w:t>
      </w:r>
      <w:r w:rsidRPr="00F67C25">
        <w:rPr>
          <w:rFonts w:ascii="GHEA Grapalat" w:hAnsi="GHEA Grapalat" w:cs="Sylfaen"/>
          <w:sz w:val="20"/>
          <w:szCs w:val="20"/>
          <w:lang w:val="ru-RU"/>
        </w:rPr>
        <w:t>Բողոքը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ընդունելու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մեկ</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աշխատանքային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անձը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դրա</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հայտարարությունը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Ընդ</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որում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մեջ</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նշվում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նպատակով</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հրավիրվող</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նիստերին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առցանց</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հետևելու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համացանցային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հղումը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համարվում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արձանագրված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թերությունների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վերացման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սույն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հրավերի</w:t>
      </w:r>
      <w:r w:rsidRPr="002152AB">
        <w:rPr>
          <w:rFonts w:ascii="GHEA Grapalat" w:hAnsi="GHEA Grapalat" w:cs="Sylfaen"/>
          <w:sz w:val="20"/>
          <w:szCs w:val="20"/>
          <w:lang w:val="af-ZA"/>
        </w:rPr>
        <w:t xml:space="preserve"> 11.8 </w:t>
      </w:r>
      <w:r w:rsidRPr="00F67C25">
        <w:rPr>
          <w:rFonts w:ascii="GHEA Grapalat" w:hAnsi="GHEA Grapalat" w:cs="Sylfaen"/>
          <w:sz w:val="20"/>
          <w:szCs w:val="20"/>
          <w:lang w:val="ru-RU"/>
        </w:rPr>
        <w:t>կետով</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նախատեսված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ժամկետը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լրանալու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իսկ</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թերությունները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վերացված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ներկայացվելու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այն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քննող</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անձին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տրամադրվելու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2152AB">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2152AB">
        <w:rPr>
          <w:rFonts w:ascii="GHEA Grapalat" w:hAnsi="GHEA Grapalat" w:cs="Sylfaen"/>
          <w:sz w:val="20"/>
          <w:szCs w:val="20"/>
          <w:lang w:val="af-ZA"/>
        </w:rPr>
        <w:t xml:space="preserve">11.10 </w:t>
      </w:r>
      <w:r w:rsidRPr="00F67C25">
        <w:rPr>
          <w:rFonts w:ascii="GHEA Grapalat" w:hAnsi="GHEA Grapalat" w:cs="Sylfaen"/>
          <w:sz w:val="20"/>
          <w:szCs w:val="20"/>
          <w:lang w:val="ru-RU"/>
        </w:rPr>
        <w:t>Բողոքը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վարույթ</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երկու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աշխատանքային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գնումների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կապված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բողոքներ</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քննող</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անձը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գրությամբ</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դիմում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պատվիրատուին՝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գրավոր</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դիրքորոշում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ինչպես</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նաև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որոշում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կայացնելու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համար</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անհրաժեշտ</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գրությամբ</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նշված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ներկայացնելու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պահանջով՝</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կցելով</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պատճենը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կից</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առկայության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պատվիրատուի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դիրքորոշումը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պահանջված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փաստաթղթեր</w:t>
      </w:r>
      <w:r>
        <w:rPr>
          <w:rFonts w:ascii="GHEA Grapalat" w:hAnsi="GHEA Grapalat" w:cs="Sylfaen"/>
          <w:sz w:val="20"/>
          <w:szCs w:val="20"/>
        </w:rPr>
        <w:t>ը</w:t>
      </w:r>
      <w:r w:rsidRPr="002152AB">
        <w:rPr>
          <w:rFonts w:ascii="GHEA Grapalat" w:hAnsi="GHEA Grapalat" w:cs="Sylfaen"/>
          <w:sz w:val="20"/>
          <w:szCs w:val="20"/>
          <w:lang w:val="af-ZA"/>
        </w:rPr>
        <w:t xml:space="preserve"> </w:t>
      </w:r>
      <w:r>
        <w:rPr>
          <w:rFonts w:ascii="GHEA Grapalat" w:hAnsi="GHEA Grapalat" w:cs="Sylfaen"/>
          <w:sz w:val="20"/>
          <w:szCs w:val="20"/>
        </w:rPr>
        <w:t>գնումների</w:t>
      </w:r>
      <w:r w:rsidRPr="002152AB">
        <w:rPr>
          <w:rFonts w:ascii="GHEA Grapalat" w:hAnsi="GHEA Grapalat" w:cs="Sylfaen"/>
          <w:sz w:val="20"/>
          <w:szCs w:val="20"/>
          <w:lang w:val="af-ZA"/>
        </w:rPr>
        <w:t xml:space="preserve"> </w:t>
      </w:r>
      <w:r>
        <w:rPr>
          <w:rFonts w:ascii="GHEA Grapalat" w:hAnsi="GHEA Grapalat" w:cs="Sylfaen"/>
          <w:sz w:val="20"/>
          <w:szCs w:val="20"/>
        </w:rPr>
        <w:t>հետ</w:t>
      </w:r>
      <w:r w:rsidRPr="002152AB">
        <w:rPr>
          <w:rFonts w:ascii="GHEA Grapalat" w:hAnsi="GHEA Grapalat" w:cs="Sylfaen"/>
          <w:sz w:val="20"/>
          <w:szCs w:val="20"/>
          <w:lang w:val="af-ZA"/>
        </w:rPr>
        <w:t xml:space="preserve"> </w:t>
      </w:r>
      <w:r>
        <w:rPr>
          <w:rFonts w:ascii="GHEA Grapalat" w:hAnsi="GHEA Grapalat" w:cs="Sylfaen"/>
          <w:sz w:val="20"/>
          <w:szCs w:val="20"/>
        </w:rPr>
        <w:t>կապված</w:t>
      </w:r>
      <w:r w:rsidRPr="002152AB">
        <w:rPr>
          <w:rFonts w:ascii="GHEA Grapalat" w:hAnsi="GHEA Grapalat" w:cs="Sylfaen"/>
          <w:sz w:val="20"/>
          <w:szCs w:val="20"/>
          <w:lang w:val="af-ZA"/>
        </w:rPr>
        <w:t xml:space="preserve"> </w:t>
      </w:r>
      <w:r>
        <w:rPr>
          <w:rFonts w:ascii="GHEA Grapalat" w:hAnsi="GHEA Grapalat" w:cs="Sylfaen"/>
          <w:sz w:val="20"/>
          <w:szCs w:val="20"/>
        </w:rPr>
        <w:t>բողոքներ</w:t>
      </w:r>
      <w:r w:rsidRPr="002152AB">
        <w:rPr>
          <w:rFonts w:ascii="GHEA Grapalat" w:hAnsi="GHEA Grapalat" w:cs="Sylfaen"/>
          <w:sz w:val="20"/>
          <w:szCs w:val="20"/>
          <w:lang w:val="af-ZA"/>
        </w:rPr>
        <w:t xml:space="preserve"> </w:t>
      </w:r>
      <w:r>
        <w:rPr>
          <w:rFonts w:ascii="GHEA Grapalat" w:hAnsi="GHEA Grapalat" w:cs="Sylfaen"/>
          <w:sz w:val="20"/>
          <w:szCs w:val="20"/>
        </w:rPr>
        <w:t>քննող</w:t>
      </w:r>
      <w:r w:rsidRPr="002152AB">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ներկայացվում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գրավոր</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դրանց</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բնօրինակից</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արտատպված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սկանավորված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ձևով</w:t>
      </w:r>
      <w:r>
        <w:rPr>
          <w:rFonts w:ascii="GHEA Grapalat" w:hAnsi="GHEA Grapalat" w:cs="Sylfaen"/>
          <w:sz w:val="20"/>
          <w:szCs w:val="20"/>
        </w:rPr>
        <w:t>՝</w:t>
      </w:r>
      <w:r w:rsidRPr="002152AB">
        <w:rPr>
          <w:rFonts w:ascii="GHEA Grapalat" w:hAnsi="GHEA Grapalat" w:cs="Sylfaen"/>
          <w:sz w:val="20"/>
          <w:szCs w:val="20"/>
          <w:lang w:val="af-ZA"/>
        </w:rPr>
        <w:t xml:space="preserve"> </w:t>
      </w:r>
      <w:r>
        <w:rPr>
          <w:rFonts w:ascii="GHEA Grapalat" w:hAnsi="GHEA Grapalat" w:cs="Sylfaen"/>
          <w:sz w:val="20"/>
          <w:szCs w:val="20"/>
        </w:rPr>
        <w:t>սույն</w:t>
      </w:r>
      <w:r w:rsidRPr="002152AB">
        <w:rPr>
          <w:rFonts w:ascii="GHEA Grapalat" w:hAnsi="GHEA Grapalat" w:cs="Sylfaen"/>
          <w:sz w:val="20"/>
          <w:szCs w:val="20"/>
          <w:lang w:val="af-ZA"/>
        </w:rPr>
        <w:t xml:space="preserve"> </w:t>
      </w:r>
      <w:r>
        <w:rPr>
          <w:rFonts w:ascii="GHEA Grapalat" w:hAnsi="GHEA Grapalat" w:cs="Sylfaen"/>
          <w:sz w:val="20"/>
          <w:szCs w:val="20"/>
        </w:rPr>
        <w:t>հրավերի</w:t>
      </w:r>
      <w:r w:rsidRPr="002152AB">
        <w:rPr>
          <w:rFonts w:ascii="GHEA Grapalat" w:hAnsi="GHEA Grapalat" w:cs="Sylfaen"/>
          <w:sz w:val="20"/>
          <w:szCs w:val="20"/>
          <w:lang w:val="af-ZA"/>
        </w:rPr>
        <w:t xml:space="preserve"> 1-</w:t>
      </w:r>
      <w:r>
        <w:rPr>
          <w:rFonts w:ascii="GHEA Grapalat" w:hAnsi="GHEA Grapalat" w:cs="Sylfaen"/>
          <w:sz w:val="20"/>
          <w:szCs w:val="20"/>
        </w:rPr>
        <w:t>ին</w:t>
      </w:r>
      <w:r w:rsidRPr="002152AB">
        <w:rPr>
          <w:rFonts w:ascii="GHEA Grapalat" w:hAnsi="GHEA Grapalat" w:cs="Sylfaen"/>
          <w:sz w:val="20"/>
          <w:szCs w:val="20"/>
          <w:lang w:val="af-ZA"/>
        </w:rPr>
        <w:t xml:space="preserve"> </w:t>
      </w:r>
      <w:r>
        <w:rPr>
          <w:rFonts w:ascii="GHEA Grapalat" w:hAnsi="GHEA Grapalat" w:cs="Sylfaen"/>
          <w:sz w:val="20"/>
          <w:szCs w:val="20"/>
        </w:rPr>
        <w:t>մասի</w:t>
      </w:r>
      <w:r w:rsidRPr="002152AB">
        <w:rPr>
          <w:rFonts w:ascii="GHEA Grapalat" w:hAnsi="GHEA Grapalat" w:cs="Sylfaen"/>
          <w:sz w:val="20"/>
          <w:szCs w:val="20"/>
          <w:lang w:val="af-ZA"/>
        </w:rPr>
        <w:t xml:space="preserve"> 11.5 </w:t>
      </w:r>
      <w:r>
        <w:rPr>
          <w:rFonts w:ascii="GHEA Grapalat" w:hAnsi="GHEA Grapalat" w:cs="Sylfaen"/>
          <w:sz w:val="20"/>
          <w:szCs w:val="20"/>
        </w:rPr>
        <w:t>կետում</w:t>
      </w:r>
      <w:r w:rsidRPr="002152AB">
        <w:rPr>
          <w:rFonts w:ascii="GHEA Grapalat" w:hAnsi="GHEA Grapalat" w:cs="Sylfaen"/>
          <w:sz w:val="20"/>
          <w:szCs w:val="20"/>
          <w:lang w:val="af-ZA"/>
        </w:rPr>
        <w:t xml:space="preserve"> </w:t>
      </w:r>
      <w:r>
        <w:rPr>
          <w:rFonts w:ascii="GHEA Grapalat" w:hAnsi="GHEA Grapalat" w:cs="Sylfaen"/>
          <w:sz w:val="20"/>
          <w:szCs w:val="20"/>
        </w:rPr>
        <w:t>նշված</w:t>
      </w:r>
      <w:r w:rsidRPr="002152AB">
        <w:rPr>
          <w:rFonts w:ascii="GHEA Grapalat" w:hAnsi="GHEA Grapalat" w:cs="Sylfaen"/>
          <w:sz w:val="20"/>
          <w:szCs w:val="20"/>
          <w:lang w:val="af-ZA"/>
        </w:rPr>
        <w:t xml:space="preserve"> </w:t>
      </w:r>
      <w:r>
        <w:rPr>
          <w:rFonts w:ascii="GHEA Grapalat" w:hAnsi="GHEA Grapalat" w:cs="Sylfaen"/>
          <w:sz w:val="20"/>
          <w:szCs w:val="20"/>
        </w:rPr>
        <w:t>էլեկտրոնային</w:t>
      </w:r>
      <w:r w:rsidRPr="002152AB">
        <w:rPr>
          <w:rFonts w:ascii="GHEA Grapalat" w:hAnsi="GHEA Grapalat" w:cs="Sylfaen"/>
          <w:sz w:val="20"/>
          <w:szCs w:val="20"/>
          <w:lang w:val="af-ZA"/>
        </w:rPr>
        <w:t xml:space="preserve"> </w:t>
      </w:r>
      <w:r>
        <w:rPr>
          <w:rFonts w:ascii="GHEA Grapalat" w:hAnsi="GHEA Grapalat" w:cs="Sylfaen"/>
          <w:sz w:val="20"/>
          <w:szCs w:val="20"/>
        </w:rPr>
        <w:t>փոստին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ուղարկվելու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միջոցով</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w:t>
      </w:r>
    </w:p>
    <w:bookmarkEnd w:id="22"/>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w:t>
      </w:r>
      <w:r>
        <w:rPr>
          <w:rFonts w:ascii="GHEA Grapalat" w:hAnsi="GHEA Grapalat" w:cs="Sylfaen"/>
          <w:sz w:val="20"/>
          <w:szCs w:val="20"/>
          <w:lang w:val="af-ZA"/>
        </w:rPr>
        <w:t>11</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այնպիսի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ներգրավված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բոլոր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կողմերն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ունենան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w:t>
      </w:r>
      <w:r w:rsidRPr="00DE1E5A">
        <w:rPr>
          <w:rFonts w:ascii="GHEA Grapalat" w:hAnsi="GHEA Grapalat" w:cs="Sylfaen"/>
          <w:sz w:val="20"/>
          <w:szCs w:val="20"/>
          <w:lang w:val="af-ZA"/>
        </w:rPr>
        <w:t xml:space="preserve"> լինելու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նպատակով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հրավիրված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նիստերին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իրենց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տեսակետները։</w:t>
      </w:r>
    </w:p>
    <w:p w:rsidR="00024088" w:rsidRPr="002152AB" w:rsidRDefault="00024088" w:rsidP="00024088">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sidRPr="00DE1E5A">
        <w:rPr>
          <w:rFonts w:ascii="GHEA Grapalat" w:hAnsi="GHEA Grapalat" w:cs="Sylfaen"/>
          <w:sz w:val="20"/>
          <w:szCs w:val="20"/>
          <w:lang w:val="af-ZA"/>
        </w:rPr>
        <w:lastRenderedPageBreak/>
        <w:t>11.</w:t>
      </w:r>
      <w:r>
        <w:rPr>
          <w:rFonts w:ascii="GHEA Grapalat" w:hAnsi="GHEA Grapalat" w:cs="Sylfaen"/>
          <w:sz w:val="20"/>
          <w:szCs w:val="20"/>
          <w:lang w:val="af-ZA"/>
        </w:rPr>
        <w:t>12</w:t>
      </w:r>
      <w:r w:rsidRPr="00DE1E5A">
        <w:rPr>
          <w:rFonts w:ascii="GHEA Grapalat" w:hAnsi="GHEA Grapalat" w:cs="Sylfaen"/>
          <w:sz w:val="20"/>
          <w:szCs w:val="20"/>
          <w:lang w:val="af-ZA"/>
        </w:rPr>
        <w:t xml:space="preserve"> </w:t>
      </w:r>
      <w:bookmarkStart w:id="23" w:name="_Hlk9264952"/>
      <w:r w:rsidRPr="00F67C25">
        <w:rPr>
          <w:rFonts w:ascii="GHEA Grapalat" w:hAnsi="GHEA Grapalat" w:cs="Sylfaen"/>
          <w:sz w:val="20"/>
          <w:szCs w:val="20"/>
          <w:lang w:val="ru-RU"/>
        </w:rPr>
        <w:t>Բողոքի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քննությունն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իրականացվում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որոշումը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կայացվում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վարույթն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ընդունվելու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օրվանից</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ոչ</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ուշ</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քան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քսան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օրացուցային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օրվա</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ընթացքում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Նշված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ժամկետը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կարող</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երկարաձգվել</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մեկ</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անգամ՝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մինչև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տասն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w:t>
      </w:r>
      <w:r>
        <w:rPr>
          <w:rFonts w:ascii="GHEA Grapalat" w:hAnsi="GHEA Grapalat" w:cs="Sylfaen"/>
          <w:sz w:val="20"/>
          <w:szCs w:val="20"/>
        </w:rPr>
        <w:t>ա</w:t>
      </w:r>
      <w:r w:rsidRPr="00F67C25">
        <w:rPr>
          <w:rFonts w:ascii="GHEA Grapalat" w:hAnsi="GHEA Grapalat" w:cs="Sylfaen"/>
          <w:sz w:val="20"/>
          <w:szCs w:val="20"/>
          <w:lang w:val="ru-RU"/>
        </w:rPr>
        <w:t>ցուցային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օրով՝</w:t>
      </w:r>
      <w:r w:rsidRPr="002152AB">
        <w:rPr>
          <w:rFonts w:ascii="GHEA Grapalat" w:hAnsi="GHEA Grapalat" w:cs="Sylfaen"/>
          <w:sz w:val="20"/>
          <w:szCs w:val="20"/>
          <w:lang w:val="af-ZA"/>
        </w:rPr>
        <w:t xml:space="preserve"> </w:t>
      </w:r>
      <w:r>
        <w:rPr>
          <w:rFonts w:ascii="GHEA Grapalat" w:hAnsi="GHEA Grapalat" w:cs="Sylfaen"/>
          <w:sz w:val="20"/>
          <w:szCs w:val="20"/>
        </w:rPr>
        <w:t>գնումների</w:t>
      </w:r>
      <w:r w:rsidRPr="002152AB">
        <w:rPr>
          <w:rFonts w:ascii="GHEA Grapalat" w:hAnsi="GHEA Grapalat" w:cs="Sylfaen"/>
          <w:sz w:val="20"/>
          <w:szCs w:val="20"/>
          <w:lang w:val="af-ZA"/>
        </w:rPr>
        <w:t xml:space="preserve"> </w:t>
      </w:r>
      <w:r>
        <w:rPr>
          <w:rFonts w:ascii="GHEA Grapalat" w:hAnsi="GHEA Grapalat" w:cs="Sylfaen"/>
          <w:sz w:val="20"/>
          <w:szCs w:val="20"/>
        </w:rPr>
        <w:t>հետ</w:t>
      </w:r>
      <w:r w:rsidRPr="002152AB">
        <w:rPr>
          <w:rFonts w:ascii="GHEA Grapalat" w:hAnsi="GHEA Grapalat" w:cs="Sylfaen"/>
          <w:sz w:val="20"/>
          <w:szCs w:val="20"/>
          <w:lang w:val="af-ZA"/>
        </w:rPr>
        <w:t xml:space="preserve"> </w:t>
      </w:r>
      <w:r>
        <w:rPr>
          <w:rFonts w:ascii="GHEA Grapalat" w:hAnsi="GHEA Grapalat" w:cs="Sylfaen"/>
          <w:sz w:val="20"/>
          <w:szCs w:val="20"/>
        </w:rPr>
        <w:t>կապված</w:t>
      </w:r>
      <w:r w:rsidRPr="002152AB">
        <w:rPr>
          <w:rFonts w:ascii="GHEA Grapalat" w:hAnsi="GHEA Grapalat" w:cs="Sylfaen"/>
          <w:sz w:val="20"/>
          <w:szCs w:val="20"/>
          <w:lang w:val="af-ZA"/>
        </w:rPr>
        <w:t xml:space="preserve"> </w:t>
      </w:r>
      <w:r>
        <w:rPr>
          <w:rFonts w:ascii="GHEA Grapalat" w:hAnsi="GHEA Grapalat" w:cs="Sylfaen"/>
          <w:sz w:val="20"/>
          <w:szCs w:val="20"/>
        </w:rPr>
        <w:t>բողոքներ</w:t>
      </w:r>
      <w:r w:rsidRPr="002152AB">
        <w:rPr>
          <w:rFonts w:ascii="GHEA Grapalat" w:hAnsi="GHEA Grapalat" w:cs="Sylfaen"/>
          <w:sz w:val="20"/>
          <w:szCs w:val="20"/>
          <w:lang w:val="af-ZA"/>
        </w:rPr>
        <w:t xml:space="preserve"> </w:t>
      </w:r>
      <w:r>
        <w:rPr>
          <w:rFonts w:ascii="GHEA Grapalat" w:hAnsi="GHEA Grapalat" w:cs="Sylfaen"/>
          <w:sz w:val="20"/>
          <w:szCs w:val="20"/>
        </w:rPr>
        <w:t>քննող</w:t>
      </w:r>
      <w:r w:rsidRPr="002152AB">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պատճառաբանված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միջանկյալ</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որոշմամբ</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Ընդ</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որում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միջանկյալ</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որոշումը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կայացնելու</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օրը</w:t>
      </w:r>
      <w:r w:rsidRPr="002152AB">
        <w:rPr>
          <w:rFonts w:ascii="GHEA Grapalat" w:hAnsi="GHEA Grapalat" w:cs="Sylfaen"/>
          <w:sz w:val="20"/>
          <w:szCs w:val="20"/>
          <w:lang w:val="af-ZA"/>
        </w:rPr>
        <w:t xml:space="preserve"> </w:t>
      </w:r>
      <w:r>
        <w:rPr>
          <w:rFonts w:ascii="GHEA Grapalat" w:hAnsi="GHEA Grapalat" w:cs="Sylfaen"/>
          <w:sz w:val="20"/>
          <w:szCs w:val="20"/>
        </w:rPr>
        <w:t>գնումների</w:t>
      </w:r>
      <w:r w:rsidRPr="002152AB">
        <w:rPr>
          <w:rFonts w:ascii="GHEA Grapalat" w:hAnsi="GHEA Grapalat" w:cs="Sylfaen"/>
          <w:sz w:val="20"/>
          <w:szCs w:val="20"/>
          <w:lang w:val="af-ZA"/>
        </w:rPr>
        <w:t xml:space="preserve"> </w:t>
      </w:r>
      <w:r>
        <w:rPr>
          <w:rFonts w:ascii="GHEA Grapalat" w:hAnsi="GHEA Grapalat" w:cs="Sylfaen"/>
          <w:sz w:val="20"/>
          <w:szCs w:val="20"/>
        </w:rPr>
        <w:t>հետ</w:t>
      </w:r>
      <w:r w:rsidRPr="002152AB">
        <w:rPr>
          <w:rFonts w:ascii="GHEA Grapalat" w:hAnsi="GHEA Grapalat" w:cs="Sylfaen"/>
          <w:sz w:val="20"/>
          <w:szCs w:val="20"/>
          <w:lang w:val="af-ZA"/>
        </w:rPr>
        <w:t xml:space="preserve"> </w:t>
      </w:r>
      <w:r>
        <w:rPr>
          <w:rFonts w:ascii="GHEA Grapalat" w:hAnsi="GHEA Grapalat" w:cs="Sylfaen"/>
          <w:sz w:val="20"/>
          <w:szCs w:val="20"/>
        </w:rPr>
        <w:t>կապված</w:t>
      </w:r>
      <w:r w:rsidRPr="002152AB">
        <w:rPr>
          <w:rFonts w:ascii="GHEA Grapalat" w:hAnsi="GHEA Grapalat" w:cs="Sylfaen"/>
          <w:sz w:val="20"/>
          <w:szCs w:val="20"/>
          <w:lang w:val="af-ZA"/>
        </w:rPr>
        <w:t xml:space="preserve"> </w:t>
      </w:r>
      <w:r>
        <w:rPr>
          <w:rFonts w:ascii="GHEA Grapalat" w:hAnsi="GHEA Grapalat" w:cs="Sylfaen"/>
          <w:sz w:val="20"/>
          <w:szCs w:val="20"/>
        </w:rPr>
        <w:t>բողոքներ</w:t>
      </w:r>
      <w:r w:rsidRPr="002152AB">
        <w:rPr>
          <w:rFonts w:ascii="GHEA Grapalat" w:hAnsi="GHEA Grapalat" w:cs="Sylfaen"/>
          <w:sz w:val="20"/>
          <w:szCs w:val="20"/>
          <w:lang w:val="af-ZA"/>
        </w:rPr>
        <w:t xml:space="preserve"> </w:t>
      </w:r>
      <w:r>
        <w:rPr>
          <w:rFonts w:ascii="GHEA Grapalat" w:hAnsi="GHEA Grapalat" w:cs="Sylfaen"/>
          <w:sz w:val="20"/>
          <w:szCs w:val="20"/>
        </w:rPr>
        <w:t>քննող</w:t>
      </w:r>
      <w:r w:rsidRPr="002152AB">
        <w:rPr>
          <w:rFonts w:ascii="GHEA Grapalat" w:hAnsi="GHEA Grapalat" w:cs="Sylfaen"/>
          <w:sz w:val="20"/>
          <w:szCs w:val="20"/>
          <w:lang w:val="af-ZA"/>
        </w:rPr>
        <w:t xml:space="preserve"> </w:t>
      </w:r>
      <w:r>
        <w:rPr>
          <w:rFonts w:ascii="GHEA Grapalat" w:hAnsi="GHEA Grapalat" w:cs="Sylfaen"/>
          <w:sz w:val="20"/>
          <w:szCs w:val="20"/>
        </w:rPr>
        <w:t>ա</w:t>
      </w:r>
      <w:r w:rsidRPr="00F67C25">
        <w:rPr>
          <w:rFonts w:ascii="GHEA Grapalat" w:hAnsi="GHEA Grapalat" w:cs="Sylfaen"/>
          <w:sz w:val="20"/>
          <w:szCs w:val="20"/>
          <w:lang w:val="ru-RU"/>
        </w:rPr>
        <w:t>նձն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ապահովում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դրա</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մասին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համապատասխան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հայտարարության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հրապարակումը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2152AB">
        <w:rPr>
          <w:rFonts w:ascii="GHEA Grapalat" w:hAnsi="GHEA Grapalat" w:cs="Sylfaen"/>
          <w:sz w:val="20"/>
          <w:szCs w:val="20"/>
          <w:lang w:val="af-ZA"/>
        </w:rPr>
        <w:t>:</w:t>
      </w:r>
    </w:p>
    <w:bookmarkEnd w:id="23"/>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իրավապարտադիր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փոփոխվել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վերացվել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թվում՝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դատարանի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3</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w:t>
      </w:r>
    </w:p>
    <w:p w:rsidR="00024088" w:rsidRPr="00DE1E5A" w:rsidRDefault="00024088" w:rsidP="00024088">
      <w:pPr>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1)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հետևյալ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w:t>
      </w:r>
    </w:p>
    <w:p w:rsidR="00024088" w:rsidRPr="00DE1E5A" w:rsidRDefault="00024088" w:rsidP="00024088">
      <w:pPr>
        <w:ind w:firstLine="720"/>
        <w:jc w:val="both"/>
        <w:rPr>
          <w:rFonts w:ascii="GHEA Grapalat" w:hAnsi="GHEA Grapalat" w:cs="Sylfaen"/>
          <w:sz w:val="20"/>
          <w:szCs w:val="20"/>
          <w:lang w:val="af-ZA"/>
        </w:rPr>
      </w:pPr>
      <w:r w:rsidRPr="00DE1E5A">
        <w:rPr>
          <w:rFonts w:ascii="GHEA Grapalat" w:hAnsi="GHEA Grapalat" w:cs="Sylfaen"/>
          <w:sz w:val="20"/>
          <w:szCs w:val="20"/>
        </w:rPr>
        <w:t>ա</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արգելելու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որոշակի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գործողություններ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w:t>
      </w:r>
      <w:r w:rsidRPr="00DE1E5A">
        <w:rPr>
          <w:rFonts w:ascii="GHEA Grapalat" w:hAnsi="GHEA Grapalat" w:cs="Sylfaen"/>
          <w:sz w:val="20"/>
          <w:szCs w:val="20"/>
          <w:lang w:val="af-ZA"/>
        </w:rPr>
        <w:t>,</w:t>
      </w:r>
    </w:p>
    <w:p w:rsidR="00024088" w:rsidRPr="00DE1E5A" w:rsidRDefault="00024088" w:rsidP="00024088">
      <w:pPr>
        <w:ind w:firstLine="720"/>
        <w:jc w:val="both"/>
        <w:rPr>
          <w:rFonts w:ascii="GHEA Grapalat" w:hAnsi="GHEA Grapalat" w:cs="Sylfaen"/>
          <w:sz w:val="20"/>
          <w:szCs w:val="20"/>
          <w:lang w:val="af-ZA"/>
        </w:rPr>
      </w:pPr>
      <w:r w:rsidRPr="00DE1E5A">
        <w:rPr>
          <w:rFonts w:ascii="GHEA Grapalat" w:hAnsi="GHEA Grapalat" w:cs="Sylfaen"/>
          <w:sz w:val="20"/>
          <w:szCs w:val="20"/>
        </w:rPr>
        <w:t>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պարտավորեցնելու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համապատասխան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ներառյալ՝</w:t>
      </w:r>
      <w:r w:rsidRPr="00DE1E5A">
        <w:rPr>
          <w:rFonts w:ascii="GHEA Grapalat" w:hAnsi="GHEA Grapalat" w:cs="Sylfaen"/>
          <w:sz w:val="20"/>
          <w:szCs w:val="20"/>
          <w:lang w:val="af-ZA"/>
        </w:rPr>
        <w:t xml:space="preserve"> </w:t>
      </w:r>
      <w:r w:rsidRPr="00DE1E5A">
        <w:rPr>
          <w:rFonts w:ascii="GHEA Grapalat" w:hAnsi="GHEA Grapalat" w:cs="Sylfaen"/>
          <w:sz w:val="20"/>
          <w:szCs w:val="20"/>
        </w:rPr>
        <w:t>չկայացած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հայտարարելու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ընթացակարգը</w:t>
      </w:r>
      <w:r w:rsidRPr="00DE1E5A">
        <w:rPr>
          <w:rFonts w:ascii="GHEA Grapalat" w:hAnsi="GHEA Grapalat" w:cs="Sylfaen"/>
          <w:sz w:val="20"/>
          <w:szCs w:val="20"/>
          <w:lang w:val="af-ZA"/>
        </w:rPr>
        <w:t xml:space="preserve">, </w:t>
      </w:r>
      <w:r w:rsidRPr="00DE1E5A">
        <w:rPr>
          <w:rFonts w:ascii="GHEA Grapalat" w:hAnsi="GHEA Grapalat" w:cs="Sylfaen"/>
          <w:sz w:val="20"/>
          <w:szCs w:val="20"/>
        </w:rPr>
        <w:t>բացառությամբ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պայմանագիրը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անվավեր</w:t>
      </w:r>
      <w:r w:rsidRPr="00DE1E5A">
        <w:rPr>
          <w:rFonts w:ascii="GHEA Grapalat" w:hAnsi="GHEA Grapalat" w:cs="Sylfaen"/>
          <w:sz w:val="20"/>
          <w:szCs w:val="20"/>
          <w:lang w:val="af-ZA"/>
        </w:rPr>
        <w:t xml:space="preserve"> </w:t>
      </w:r>
      <w:r w:rsidRPr="00DE1E5A">
        <w:rPr>
          <w:rFonts w:ascii="GHEA Grapalat" w:hAnsi="GHEA Grapalat" w:cs="Sylfaen"/>
          <w:sz w:val="20"/>
          <w:szCs w:val="20"/>
        </w:rPr>
        <w:t>ճանաչելու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որոշման</w:t>
      </w:r>
      <w:r w:rsidRPr="00DE1E5A">
        <w:rPr>
          <w:rFonts w:ascii="GHEA Grapalat" w:hAnsi="GHEA Grapalat" w:cs="Sylfaen"/>
          <w:sz w:val="20"/>
          <w:szCs w:val="20"/>
          <w:lang w:val="af-ZA"/>
        </w:rPr>
        <w:t>,</w:t>
      </w:r>
    </w:p>
    <w:p w:rsidR="00024088" w:rsidRPr="00DE1E5A" w:rsidRDefault="00024088" w:rsidP="00024088">
      <w:pPr>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2) </w:t>
      </w:r>
      <w:r w:rsidRPr="00DE1E5A">
        <w:rPr>
          <w:rFonts w:ascii="GHEA Grapalat" w:hAnsi="GHEA Grapalat" w:cs="Sylfaen"/>
          <w:sz w:val="20"/>
          <w:szCs w:val="20"/>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գործընթացին</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մասնակցելու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rPr>
        <w:t>չունեցող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մասնակիցների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ցուցակում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ներառելու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մասին</w:t>
      </w:r>
      <w:r w:rsidRPr="00DE1E5A">
        <w:rPr>
          <w:rFonts w:ascii="GHEA Grapalat" w:hAnsi="GHEA Grapalat" w:cs="Sylfaen"/>
          <w:sz w:val="20"/>
          <w:szCs w:val="20"/>
          <w:lang w:val="af-ZA"/>
        </w:rPr>
        <w:t>.</w:t>
      </w:r>
    </w:p>
    <w:p w:rsidR="00024088" w:rsidRPr="00DE1E5A" w:rsidRDefault="00024088" w:rsidP="00024088">
      <w:pPr>
        <w:ind w:firstLine="720"/>
        <w:jc w:val="both"/>
        <w:rPr>
          <w:rFonts w:ascii="GHEA Grapalat" w:hAnsi="GHEA Grapalat" w:cs="Sylfaen"/>
          <w:sz w:val="20"/>
          <w:szCs w:val="20"/>
          <w:lang w:val="af-ZA"/>
        </w:rPr>
      </w:pPr>
      <w:r w:rsidRPr="00DE1E5A">
        <w:rPr>
          <w:rFonts w:ascii="GHEA Grapalat" w:hAnsi="GHEA Grapalat" w:cs="Sylfaen"/>
          <w:sz w:val="20"/>
          <w:szCs w:val="20"/>
          <w:lang w:val="af-ZA"/>
        </w:rPr>
        <w:t xml:space="preserve">3) </w:t>
      </w:r>
      <w:r w:rsidRPr="00DE1E5A">
        <w:rPr>
          <w:rFonts w:ascii="GHEA Grapalat" w:hAnsi="GHEA Grapalat" w:cs="Sylfaen"/>
          <w:sz w:val="20"/>
          <w:szCs w:val="20"/>
        </w:rPr>
        <w:t>հաշվառում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rPr>
        <w:t>ընդունված</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որոշումները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դրանց</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կատարման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նկատմամբ</w:t>
      </w:r>
      <w:r w:rsidRPr="00DE1E5A">
        <w:rPr>
          <w:rFonts w:ascii="GHEA Grapalat" w:hAnsi="GHEA Grapalat" w:cs="Sylfaen"/>
          <w:sz w:val="20"/>
          <w:szCs w:val="20"/>
          <w:lang w:val="af-ZA"/>
        </w:rPr>
        <w:t xml:space="preserve"> </w:t>
      </w:r>
      <w:r w:rsidRPr="00DE1E5A">
        <w:rPr>
          <w:rFonts w:ascii="GHEA Grapalat" w:hAnsi="GHEA Grapalat" w:cs="Sylfaen"/>
          <w:sz w:val="20"/>
          <w:szCs w:val="20"/>
        </w:rPr>
        <w:t>իրականացնում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է</w:t>
      </w:r>
      <w:r w:rsidRPr="00DE1E5A">
        <w:rPr>
          <w:rFonts w:ascii="GHEA Grapalat" w:hAnsi="GHEA Grapalat" w:cs="Sylfaen"/>
          <w:sz w:val="20"/>
          <w:szCs w:val="20"/>
          <w:lang w:val="af-ZA"/>
        </w:rPr>
        <w:t xml:space="preserve"> </w:t>
      </w:r>
      <w:r w:rsidRPr="00DE1E5A">
        <w:rPr>
          <w:rFonts w:ascii="GHEA Grapalat" w:hAnsi="GHEA Grapalat" w:cs="Sylfaen"/>
          <w:sz w:val="20"/>
          <w:szCs w:val="20"/>
        </w:rPr>
        <w:t>հսկողություն</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4</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կողմից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բավարարվելու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դեպքում</w:t>
      </w:r>
      <w:r w:rsidRPr="00DE1E5A">
        <w:rPr>
          <w:rFonts w:ascii="GHEA Grapalat" w:hAnsi="GHEA Grapalat" w:cs="Sylfaen"/>
          <w:sz w:val="20"/>
          <w:szCs w:val="20"/>
          <w:lang w:val="af-ZA"/>
        </w:rPr>
        <w:t xml:space="preserve"> 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պատասխանատվություն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պատճառված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սահմանված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հիմնավորված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հատուցման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w:t>
      </w:r>
    </w:p>
    <w:p w:rsidR="00024088" w:rsidRPr="002152AB" w:rsidRDefault="00024088" w:rsidP="00024088">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DE1E5A">
        <w:rPr>
          <w:rFonts w:ascii="GHEA Grapalat" w:hAnsi="GHEA Grapalat" w:cs="Sylfaen"/>
          <w:sz w:val="20"/>
          <w:szCs w:val="20"/>
          <w:lang w:val="af-ZA"/>
        </w:rPr>
        <w:t>11.1</w:t>
      </w:r>
      <w:r>
        <w:rPr>
          <w:rFonts w:ascii="GHEA Grapalat" w:hAnsi="GHEA Grapalat" w:cs="Sylfaen"/>
          <w:sz w:val="20"/>
          <w:szCs w:val="20"/>
          <w:lang w:val="af-ZA"/>
        </w:rPr>
        <w:t>5</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բաց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հանրության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համար</w:t>
      </w:r>
      <w:r w:rsidRPr="002152AB">
        <w:rPr>
          <w:rFonts w:ascii="GHEA Grapalat" w:hAnsi="GHEA Grapalat" w:cs="Sylfaen"/>
          <w:sz w:val="20"/>
          <w:szCs w:val="20"/>
          <w:lang w:val="af-ZA"/>
        </w:rPr>
        <w:t>:</w:t>
      </w:r>
      <w:bookmarkStart w:id="24" w:name="_Hlk9265079"/>
      <w:r w:rsidRPr="00F67C25">
        <w:rPr>
          <w:rFonts w:ascii="GHEA Grapalat" w:hAnsi="GHEA Grapalat" w:cs="Sylfaen"/>
          <w:sz w:val="20"/>
          <w:szCs w:val="20"/>
          <w:lang w:val="ru-RU"/>
        </w:rPr>
        <w:t>Բողոքի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քննությունն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իրականացվում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նիստերի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միջոցով</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ձայնագրվում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բողոքի</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վերաբերյալ</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կայացված</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որոշման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հետ</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մեկտեղ</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հրապարակվում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տեղեկագրում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Ձայնագրման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անհնարինության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դեպքում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սղագրվում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Նիստերը</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առցանց</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հեռարձակվում</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են</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նաև</w:t>
      </w:r>
      <w:r w:rsidRPr="002152AB">
        <w:rPr>
          <w:rFonts w:ascii="GHEA Grapalat" w:hAnsi="GHEA Grapalat" w:cs="Sylfaen"/>
          <w:sz w:val="20"/>
          <w:szCs w:val="20"/>
          <w:lang w:val="af-ZA"/>
        </w:rPr>
        <w:t xml:space="preserve"> </w:t>
      </w:r>
      <w:r w:rsidRPr="00F67C25">
        <w:rPr>
          <w:rFonts w:ascii="GHEA Grapalat" w:hAnsi="GHEA Grapalat" w:cs="Sylfaen"/>
          <w:sz w:val="20"/>
          <w:szCs w:val="20"/>
          <w:lang w:val="ru-RU"/>
        </w:rPr>
        <w:t>համացանցում</w:t>
      </w:r>
      <w:r w:rsidRPr="002152AB">
        <w:rPr>
          <w:rFonts w:ascii="GHEA Grapalat" w:hAnsi="GHEA Grapalat" w:cs="Sylfaen"/>
          <w:sz w:val="20"/>
          <w:szCs w:val="20"/>
          <w:lang w:val="af-ZA"/>
        </w:rPr>
        <w:t>:</w:t>
      </w:r>
    </w:p>
    <w:bookmarkEnd w:id="24"/>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6</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շահերը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խախտվել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խախտվել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հիմք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ծառայած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գործողությունների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արդյունքում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մասնակցելու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վերաբերյալ</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ընդունելու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ժամկետը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համաձայն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բողոքարկման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ընթացակարգին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չմասնակցած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զրկվում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համանման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իրավունքից։</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7</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 xml:space="preserve"> </w:t>
      </w:r>
      <w:r w:rsidRPr="00DE1E5A">
        <w:rPr>
          <w:rFonts w:ascii="GHEA Grapalat" w:hAnsi="GHEA Grapalat" w:cs="Sylfaen"/>
          <w:sz w:val="20"/>
          <w:szCs w:val="20"/>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տեղեկագրում` նշելով հրապարակման ամսաթիվը</w:t>
      </w:r>
      <w:r w:rsidRPr="00DE1E5A">
        <w:rPr>
          <w:rFonts w:ascii="GHEA Grapalat" w:hAnsi="GHEA Grapalat" w:cs="Sylfaen"/>
          <w:sz w:val="20"/>
          <w:szCs w:val="20"/>
          <w:lang w:val="ru-RU"/>
        </w:rPr>
        <w:t>։</w:t>
      </w:r>
      <w:r w:rsidRPr="00DE1E5A">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8</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Յուրաքանչյուր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շահագրգռված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կոնկրետ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գործարքի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կնքման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հարցում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և</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կրել</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հանձնաժողովի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անձի</w:t>
      </w:r>
      <w:r w:rsidRPr="002152AB">
        <w:rPr>
          <w:rFonts w:ascii="GHEA Grapalat" w:hAnsi="GHEA Grapalat" w:cs="Sylfaen"/>
          <w:sz w:val="20"/>
          <w:szCs w:val="20"/>
          <w:lang w:val="af-ZA"/>
        </w:rPr>
        <w:t xml:space="preserve"> </w:t>
      </w:r>
      <w:r w:rsidRPr="00DE1E5A">
        <w:rPr>
          <w:rFonts w:ascii="GHEA Grapalat" w:hAnsi="GHEA Grapalat" w:cs="Sylfaen"/>
          <w:sz w:val="20"/>
          <w:szCs w:val="20"/>
          <w:lang w:val="ru-RU"/>
        </w:rPr>
        <w:t>կատարած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գործողության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անգործության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հետևանքով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իրավունք</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ունի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դատական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կարգով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վնասների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փոխհատուցում։</w:t>
      </w:r>
    </w:p>
    <w:p w:rsidR="00024088" w:rsidRPr="00DE1E5A" w:rsidRDefault="00024088" w:rsidP="00024088">
      <w:pPr>
        <w:ind w:firstLine="567"/>
        <w:jc w:val="both"/>
        <w:rPr>
          <w:rFonts w:ascii="GHEA Grapalat" w:hAnsi="GHEA Grapalat" w:cs="Sylfaen"/>
          <w:sz w:val="20"/>
          <w:szCs w:val="20"/>
          <w:lang w:val="af-ZA"/>
        </w:rPr>
      </w:pPr>
      <w:r w:rsidRPr="00DE1E5A">
        <w:rPr>
          <w:rFonts w:ascii="GHEA Grapalat" w:hAnsi="GHEA Grapalat" w:cs="Sylfaen"/>
          <w:sz w:val="20"/>
          <w:szCs w:val="20"/>
          <w:lang w:val="af-ZA"/>
        </w:rPr>
        <w:t>11.1</w:t>
      </w:r>
      <w:r>
        <w:rPr>
          <w:rFonts w:ascii="GHEA Grapalat" w:hAnsi="GHEA Grapalat" w:cs="Sylfaen"/>
          <w:sz w:val="20"/>
          <w:szCs w:val="20"/>
          <w:lang w:val="af-ZA"/>
        </w:rPr>
        <w:t>9</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ինքնաբերաբար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կասեցնում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գործընթացը</w:t>
      </w:r>
      <w:r w:rsidRPr="00DE1E5A">
        <w:rPr>
          <w:rFonts w:ascii="GHEA Grapalat" w:hAnsi="GHEA Grapalat" w:cs="Sylfaen"/>
          <w:sz w:val="20"/>
          <w:szCs w:val="20"/>
          <w:lang w:val="af-ZA"/>
        </w:rPr>
        <w:t xml:space="preserve">` </w:t>
      </w:r>
      <w:r w:rsidRPr="00DE1E5A">
        <w:rPr>
          <w:rFonts w:ascii="GHEA Grapalat" w:hAnsi="GHEA Grapalat" w:cs="Sylfaen"/>
          <w:sz w:val="20"/>
          <w:szCs w:val="20"/>
        </w:rPr>
        <w:t>Օ</w:t>
      </w:r>
      <w:r w:rsidRPr="00DE1E5A">
        <w:rPr>
          <w:rFonts w:ascii="GHEA Grapalat" w:hAnsi="GHEA Grapalat" w:cs="Sylfaen"/>
          <w:sz w:val="20"/>
          <w:szCs w:val="20"/>
          <w:lang w:val="ru-RU"/>
        </w:rPr>
        <w:t>րենքի</w:t>
      </w:r>
      <w:r w:rsidRPr="00DE1E5A">
        <w:rPr>
          <w:rFonts w:ascii="GHEA Grapalat" w:hAnsi="GHEA Grapalat" w:cs="Sylfaen"/>
          <w:sz w:val="20"/>
          <w:szCs w:val="20"/>
          <w:lang w:val="af-ZA"/>
        </w:rPr>
        <w:t xml:space="preserve"> 50-</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հոդվածի</w:t>
      </w:r>
      <w:r w:rsidRPr="00DE1E5A">
        <w:rPr>
          <w:rFonts w:ascii="GHEA Grapalat" w:hAnsi="GHEA Grapalat" w:cs="Sylfaen"/>
          <w:sz w:val="20"/>
          <w:szCs w:val="20"/>
          <w:lang w:val="af-ZA"/>
        </w:rPr>
        <w:t xml:space="preserve"> 9-</w:t>
      </w:r>
      <w:r w:rsidRPr="00DE1E5A">
        <w:rPr>
          <w:rFonts w:ascii="GHEA Grapalat" w:hAnsi="GHEA Grapalat" w:cs="Sylfaen"/>
          <w:sz w:val="20"/>
          <w:szCs w:val="20"/>
          <w:lang w:val="ru-RU"/>
        </w:rPr>
        <w:t>րդ</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մասով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հայտարարությունը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հրապարակվելու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մինչև</w:t>
      </w:r>
      <w:r w:rsidRPr="00DE1E5A">
        <w:rPr>
          <w:rFonts w:ascii="GHEA Grapalat" w:hAnsi="GHEA Grapalat" w:cs="Sylfaen"/>
          <w:sz w:val="20"/>
          <w:szCs w:val="20"/>
          <w:lang w:val="af-ZA"/>
        </w:rPr>
        <w:t xml:space="preserve"> </w:t>
      </w:r>
      <w:r w:rsidRPr="00DE1E5A">
        <w:rPr>
          <w:rFonts w:ascii="GHEA Grapalat" w:hAnsi="GHEA Grapalat" w:cs="Sylfaen"/>
          <w:sz w:val="20"/>
          <w:szCs w:val="20"/>
        </w:rPr>
        <w:t>բողոքի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քննության</w:t>
      </w:r>
      <w:r w:rsidRPr="00DE1E5A">
        <w:rPr>
          <w:rFonts w:ascii="GHEA Grapalat" w:hAnsi="GHEA Grapalat" w:cs="Sylfaen"/>
          <w:sz w:val="20"/>
          <w:szCs w:val="20"/>
          <w:lang w:val="af-ZA"/>
        </w:rPr>
        <w:t xml:space="preserve"> </w:t>
      </w:r>
      <w:r w:rsidRPr="00DE1E5A">
        <w:rPr>
          <w:rFonts w:ascii="GHEA Grapalat" w:hAnsi="GHEA Grapalat" w:cs="Sylfaen"/>
          <w:sz w:val="20"/>
          <w:szCs w:val="20"/>
        </w:rPr>
        <w:t>արդյունքներով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ընդունված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ուժի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մեջ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մտնելու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 xml:space="preserve">:  </w:t>
      </w:r>
    </w:p>
    <w:p w:rsidR="00024088" w:rsidRDefault="00024088" w:rsidP="00024088">
      <w:pPr>
        <w:ind w:firstLine="567"/>
        <w:jc w:val="both"/>
        <w:rPr>
          <w:rFonts w:ascii="GHEA Grapalat" w:hAnsi="GHEA Grapalat" w:cs="Sylfaen"/>
          <w:sz w:val="20"/>
          <w:szCs w:val="20"/>
          <w:lang w:val="af-ZA"/>
        </w:rPr>
      </w:pPr>
      <w:bookmarkStart w:id="25" w:name="_Hlk9265116"/>
      <w:r w:rsidRPr="00D1325A">
        <w:rPr>
          <w:rFonts w:ascii="GHEA Grapalat" w:hAnsi="GHEA Grapalat" w:cs="Sylfaen"/>
          <w:sz w:val="20"/>
          <w:szCs w:val="20"/>
          <w:lang w:val="ru-RU"/>
        </w:rPr>
        <w:t>Օրենքի</w:t>
      </w:r>
      <w:r w:rsidRPr="002152AB">
        <w:rPr>
          <w:rFonts w:ascii="GHEA Grapalat" w:hAnsi="GHEA Grapalat" w:cs="Sylfaen"/>
          <w:sz w:val="20"/>
          <w:szCs w:val="20"/>
          <w:lang w:val="af-ZA"/>
        </w:rPr>
        <w:t xml:space="preserve"> 51-</w:t>
      </w:r>
      <w:r w:rsidRPr="00D1325A">
        <w:rPr>
          <w:rFonts w:ascii="GHEA Grapalat" w:hAnsi="GHEA Grapalat" w:cs="Sylfaen"/>
          <w:sz w:val="20"/>
          <w:szCs w:val="20"/>
          <w:lang w:val="ru-RU"/>
        </w:rPr>
        <w:t>րդ</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հոդվածի</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համաձայն</w:t>
      </w:r>
      <w:r w:rsidRPr="002152AB">
        <w:rPr>
          <w:rFonts w:ascii="GHEA Grapalat" w:hAnsi="GHEA Grapalat" w:cs="Sylfaen"/>
          <w:sz w:val="20"/>
          <w:szCs w:val="20"/>
          <w:lang w:val="af-ZA"/>
        </w:rPr>
        <w:t xml:space="preserve"> </w:t>
      </w:r>
      <w:r>
        <w:rPr>
          <w:rFonts w:ascii="GHEA Grapalat" w:hAnsi="GHEA Grapalat" w:cs="Sylfaen"/>
          <w:sz w:val="20"/>
          <w:szCs w:val="20"/>
        </w:rPr>
        <w:t>գնումների</w:t>
      </w:r>
      <w:r w:rsidRPr="002152AB">
        <w:rPr>
          <w:rFonts w:ascii="GHEA Grapalat" w:hAnsi="GHEA Grapalat" w:cs="Sylfaen"/>
          <w:sz w:val="20"/>
          <w:szCs w:val="20"/>
          <w:lang w:val="af-ZA"/>
        </w:rPr>
        <w:t xml:space="preserve"> </w:t>
      </w:r>
      <w:r>
        <w:rPr>
          <w:rFonts w:ascii="GHEA Grapalat" w:hAnsi="GHEA Grapalat" w:cs="Sylfaen"/>
          <w:sz w:val="20"/>
          <w:szCs w:val="20"/>
        </w:rPr>
        <w:t>հետ</w:t>
      </w:r>
      <w:r w:rsidRPr="002152AB">
        <w:rPr>
          <w:rFonts w:ascii="GHEA Grapalat" w:hAnsi="GHEA Grapalat" w:cs="Sylfaen"/>
          <w:sz w:val="20"/>
          <w:szCs w:val="20"/>
          <w:lang w:val="af-ZA"/>
        </w:rPr>
        <w:t xml:space="preserve"> </w:t>
      </w:r>
      <w:r>
        <w:rPr>
          <w:rFonts w:ascii="GHEA Grapalat" w:hAnsi="GHEA Grapalat" w:cs="Sylfaen"/>
          <w:sz w:val="20"/>
          <w:szCs w:val="20"/>
        </w:rPr>
        <w:t>կապված</w:t>
      </w:r>
      <w:r w:rsidRPr="002152AB">
        <w:rPr>
          <w:rFonts w:ascii="GHEA Grapalat" w:hAnsi="GHEA Grapalat" w:cs="Sylfaen"/>
          <w:sz w:val="20"/>
          <w:szCs w:val="20"/>
          <w:lang w:val="af-ZA"/>
        </w:rPr>
        <w:t xml:space="preserve"> </w:t>
      </w:r>
      <w:r>
        <w:rPr>
          <w:rFonts w:ascii="GHEA Grapalat" w:hAnsi="GHEA Grapalat" w:cs="Sylfaen"/>
          <w:sz w:val="20"/>
          <w:szCs w:val="20"/>
        </w:rPr>
        <w:t>բողոքներ</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բողոքը</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քննող</w:t>
      </w:r>
      <w:r w:rsidRPr="002152AB">
        <w:rPr>
          <w:rFonts w:ascii="GHEA Grapalat" w:hAnsi="GHEA Grapalat" w:cs="Sylfaen"/>
          <w:sz w:val="20"/>
          <w:szCs w:val="20"/>
          <w:lang w:val="af-ZA"/>
        </w:rPr>
        <w:t xml:space="preserve"> </w:t>
      </w:r>
      <w:r>
        <w:rPr>
          <w:rFonts w:ascii="GHEA Grapalat" w:hAnsi="GHEA Grapalat" w:cs="Sylfaen"/>
          <w:sz w:val="20"/>
          <w:szCs w:val="20"/>
        </w:rPr>
        <w:t>ա</w:t>
      </w:r>
      <w:r w:rsidRPr="00D1325A">
        <w:rPr>
          <w:rFonts w:ascii="GHEA Grapalat" w:hAnsi="GHEA Grapalat" w:cs="Sylfaen"/>
          <w:sz w:val="20"/>
          <w:szCs w:val="20"/>
          <w:lang w:val="ru-RU"/>
        </w:rPr>
        <w:t>նձը</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կայացնում</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գնման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գործընթացի</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կասեցումը</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հանելու</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մասին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որոշում</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եթե</w:t>
      </w:r>
      <w:r w:rsidRPr="002152AB">
        <w:rPr>
          <w:rFonts w:ascii="GHEA Grapalat" w:hAnsi="GHEA Grapalat" w:cs="Sylfaen"/>
          <w:sz w:val="20"/>
          <w:szCs w:val="20"/>
          <w:lang w:val="af-ZA"/>
        </w:rPr>
        <w:t xml:space="preserve"> </w:t>
      </w:r>
      <w:r>
        <w:rPr>
          <w:rFonts w:ascii="GHEA Grapalat" w:hAnsi="GHEA Grapalat" w:cs="Sylfaen"/>
          <w:sz w:val="20"/>
          <w:szCs w:val="20"/>
        </w:rPr>
        <w:t>օրենքի</w:t>
      </w:r>
      <w:r w:rsidRPr="002152AB">
        <w:rPr>
          <w:rFonts w:ascii="GHEA Grapalat" w:hAnsi="GHEA Grapalat" w:cs="Sylfaen"/>
          <w:sz w:val="20"/>
          <w:szCs w:val="20"/>
          <w:lang w:val="af-ZA"/>
        </w:rPr>
        <w:t xml:space="preserve"> 2-</w:t>
      </w:r>
      <w:r w:rsidRPr="00D1325A">
        <w:rPr>
          <w:rFonts w:ascii="GHEA Grapalat" w:hAnsi="GHEA Grapalat" w:cs="Sylfaen"/>
          <w:sz w:val="20"/>
          <w:szCs w:val="20"/>
          <w:lang w:val="ru-RU"/>
        </w:rPr>
        <w:t>րդ</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հոդվածի</w:t>
      </w:r>
      <w:r w:rsidRPr="002152AB">
        <w:rPr>
          <w:rFonts w:ascii="GHEA Grapalat" w:hAnsi="GHEA Grapalat" w:cs="Sylfaen"/>
          <w:sz w:val="20"/>
          <w:szCs w:val="20"/>
          <w:lang w:val="af-ZA"/>
        </w:rPr>
        <w:t xml:space="preserve"> 1-</w:t>
      </w:r>
      <w:r w:rsidRPr="00D1325A">
        <w:rPr>
          <w:rFonts w:ascii="GHEA Grapalat" w:hAnsi="GHEA Grapalat" w:cs="Sylfaen"/>
          <w:sz w:val="20"/>
          <w:szCs w:val="20"/>
          <w:lang w:val="ru-RU"/>
        </w:rPr>
        <w:t>ին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մասով</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lastRenderedPageBreak/>
        <w:t>սահմանված</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մարմինների</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ղեկավարները</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իսկ</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իրավաբանական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անձանց</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դեպքում</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գործադիր</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մարմնի</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ղեկավարը</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գրավոր</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հայտնում</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որ</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հանրային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կամ</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պաշտպանության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և</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ազգային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անվտանգության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շահերից</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ելնելով</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անհրաժեշտ</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է</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շարունակել</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գնման</w:t>
      </w:r>
      <w:r w:rsidRPr="002152AB">
        <w:rPr>
          <w:rFonts w:ascii="GHEA Grapalat" w:hAnsi="GHEA Grapalat" w:cs="Sylfaen"/>
          <w:sz w:val="20"/>
          <w:szCs w:val="20"/>
          <w:lang w:val="af-ZA"/>
        </w:rPr>
        <w:t xml:space="preserve"> </w:t>
      </w:r>
      <w:r w:rsidRPr="00D1325A">
        <w:rPr>
          <w:rFonts w:ascii="GHEA Grapalat" w:hAnsi="GHEA Grapalat" w:cs="Sylfaen"/>
          <w:sz w:val="20"/>
          <w:szCs w:val="20"/>
          <w:lang w:val="ru-RU"/>
        </w:rPr>
        <w:t>գործընթացը</w:t>
      </w:r>
      <w:r w:rsidRPr="002152AB">
        <w:rPr>
          <w:rFonts w:ascii="GHEA Grapalat" w:hAnsi="GHEA Grapalat" w:cs="Sylfaen"/>
          <w:sz w:val="20"/>
          <w:szCs w:val="20"/>
          <w:lang w:val="af-ZA"/>
        </w:rPr>
        <w:t xml:space="preserve">: </w:t>
      </w:r>
      <w:bookmarkEnd w:id="25"/>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rPr>
        <w:t>կետ</w:t>
      </w:r>
      <w:r w:rsidRPr="00DE1E5A">
        <w:rPr>
          <w:rFonts w:ascii="GHEA Grapalat" w:hAnsi="GHEA Grapalat" w:cs="Sylfaen"/>
          <w:sz w:val="20"/>
          <w:szCs w:val="20"/>
          <w:lang w:val="ru-RU"/>
        </w:rPr>
        <w:t>ով</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նախատեսված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որոշումը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անձը</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հրապարակում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տեղեկագրում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կայացնելու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հաջորդող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օրը</w:t>
      </w:r>
      <w:r w:rsidRPr="00DE1E5A">
        <w:rPr>
          <w:rFonts w:ascii="GHEA Grapalat" w:hAnsi="GHEA Grapalat" w:cs="Sylfaen"/>
          <w:sz w:val="20"/>
          <w:szCs w:val="20"/>
          <w:lang w:val="af-ZA"/>
        </w:rPr>
        <w:t>:</w:t>
      </w:r>
    </w:p>
    <w:p w:rsidR="00024088" w:rsidRPr="00DE1E5A" w:rsidRDefault="00024088" w:rsidP="00024088">
      <w:pPr>
        <w:ind w:firstLine="567"/>
        <w:jc w:val="both"/>
        <w:rPr>
          <w:rFonts w:ascii="GHEA Grapalat" w:hAnsi="GHEA Grapalat" w:cs="Sylfaen"/>
          <w:b/>
          <w:sz w:val="20"/>
          <w:szCs w:val="20"/>
          <w:lang w:val="es-ES"/>
        </w:rPr>
      </w:pPr>
    </w:p>
    <w:p w:rsidR="00024088" w:rsidRPr="00DE1E5A" w:rsidRDefault="00024088" w:rsidP="00024088">
      <w:pPr>
        <w:ind w:firstLine="567"/>
        <w:jc w:val="center"/>
        <w:rPr>
          <w:rFonts w:ascii="GHEA Grapalat" w:hAnsi="GHEA Grapalat" w:cs="Sylfaen"/>
          <w:b/>
          <w:lang w:val="es-ES"/>
        </w:rPr>
      </w:pPr>
    </w:p>
    <w:p w:rsidR="00024088" w:rsidRPr="00DE1E5A" w:rsidRDefault="00024088" w:rsidP="00024088">
      <w:pPr>
        <w:ind w:firstLine="567"/>
        <w:jc w:val="center"/>
        <w:rPr>
          <w:rFonts w:ascii="GHEA Grapalat" w:hAnsi="GHEA Grapalat" w:cs="Sylfaen"/>
          <w:b/>
          <w:lang w:val="es-ES"/>
        </w:rPr>
      </w:pPr>
    </w:p>
    <w:p w:rsidR="00024088" w:rsidRPr="00DE1E5A" w:rsidRDefault="00024088" w:rsidP="00024088">
      <w:pPr>
        <w:ind w:firstLine="567"/>
        <w:jc w:val="center"/>
        <w:rPr>
          <w:rFonts w:ascii="GHEA Grapalat" w:hAnsi="GHEA Grapalat"/>
          <w:b/>
          <w:lang w:val="af-ZA"/>
        </w:rPr>
      </w:pPr>
      <w:ins w:id="26" w:author="Sergey Shahnazaryan" w:date="2019-05-20T17:11:00Z">
        <w:r>
          <w:rPr>
            <w:rFonts w:ascii="GHEA Grapalat" w:hAnsi="GHEA Grapalat" w:cs="Sylfaen"/>
            <w:b/>
            <w:lang w:val="es-ES"/>
          </w:rPr>
          <w:br w:type="page"/>
        </w:r>
      </w:ins>
      <w:r w:rsidRPr="00DE1E5A">
        <w:rPr>
          <w:rFonts w:ascii="GHEA Grapalat" w:hAnsi="GHEA Grapalat" w:cs="Sylfaen"/>
          <w:b/>
          <w:lang w:val="es-ES"/>
        </w:rPr>
        <w:lastRenderedPageBreak/>
        <w:t>ՄԱՍ</w:t>
      </w:r>
      <w:r w:rsidRPr="00DE1E5A">
        <w:rPr>
          <w:rFonts w:ascii="GHEA Grapalat" w:hAnsi="GHEA Grapalat"/>
          <w:b/>
          <w:lang w:val="af-ZA"/>
        </w:rPr>
        <w:t xml:space="preserve">  II</w:t>
      </w:r>
    </w:p>
    <w:p w:rsidR="00024088" w:rsidRPr="00DE1E5A" w:rsidRDefault="00024088" w:rsidP="00024088">
      <w:pPr>
        <w:pStyle w:val="aa"/>
        <w:ind w:right="-7"/>
        <w:jc w:val="center"/>
        <w:rPr>
          <w:rFonts w:ascii="GHEA Grapalat" w:hAnsi="GHEA Grapalat"/>
          <w:b/>
          <w:szCs w:val="22"/>
          <w:lang w:val="af-ZA"/>
        </w:rPr>
      </w:pPr>
      <w:r w:rsidRPr="00DE1E5A">
        <w:rPr>
          <w:rFonts w:ascii="GHEA Grapalat" w:hAnsi="GHEA Grapalat" w:cs="Sylfaen"/>
          <w:b/>
          <w:szCs w:val="22"/>
          <w:lang w:val="es-ES"/>
        </w:rPr>
        <w:t>Հ</w:t>
      </w:r>
      <w:r w:rsidRPr="00DE1E5A">
        <w:rPr>
          <w:rFonts w:ascii="GHEA Grapalat" w:hAnsi="GHEA Grapalat"/>
          <w:b/>
          <w:szCs w:val="22"/>
          <w:lang w:val="af-ZA"/>
        </w:rPr>
        <w:t xml:space="preserve"> </w:t>
      </w:r>
      <w:r w:rsidRPr="00DE1E5A">
        <w:rPr>
          <w:rFonts w:ascii="GHEA Grapalat" w:hAnsi="GHEA Grapalat" w:cs="Sylfaen"/>
          <w:b/>
          <w:szCs w:val="22"/>
          <w:lang w:val="es-ES"/>
        </w:rPr>
        <w:t>Ր</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Հ</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Ն</w:t>
      </w:r>
      <w:r w:rsidRPr="00DE1E5A">
        <w:rPr>
          <w:rFonts w:ascii="GHEA Grapalat" w:hAnsi="GHEA Grapalat"/>
          <w:b/>
          <w:szCs w:val="22"/>
          <w:lang w:val="af-ZA"/>
        </w:rPr>
        <w:t xml:space="preserve"> </w:t>
      </w:r>
      <w:r w:rsidRPr="00DE1E5A">
        <w:rPr>
          <w:rFonts w:ascii="GHEA Grapalat" w:hAnsi="GHEA Grapalat" w:cs="Sylfaen"/>
          <w:b/>
          <w:szCs w:val="22"/>
          <w:lang w:val="es-ES"/>
        </w:rPr>
        <w:t>Գ</w:t>
      </w:r>
    </w:p>
    <w:p w:rsidR="00024088" w:rsidRPr="00DE1E5A" w:rsidRDefault="00024088" w:rsidP="00024088">
      <w:pPr>
        <w:pStyle w:val="aa"/>
        <w:ind w:right="-7"/>
        <w:jc w:val="center"/>
        <w:rPr>
          <w:rFonts w:ascii="GHEA Grapalat" w:hAnsi="GHEA Grapalat"/>
          <w:b/>
          <w:szCs w:val="22"/>
          <w:lang w:val="af-ZA"/>
        </w:rPr>
      </w:pPr>
      <w:r w:rsidRPr="00DE1E5A">
        <w:rPr>
          <w:rFonts w:ascii="GHEA Grapalat" w:hAnsi="GHEA Grapalat" w:cs="Sylfaen"/>
          <w:b/>
          <w:szCs w:val="22"/>
          <w:lang w:val="es-ES"/>
        </w:rPr>
        <w:t>Գ Ն Ա Ն Շ Մ Ա Ն  Հ Ա Ր Ց Մ Ա Ն  Հ</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Յ</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Ը</w:t>
      </w:r>
      <w:r w:rsidRPr="00DE1E5A">
        <w:rPr>
          <w:rFonts w:ascii="GHEA Grapalat" w:hAnsi="GHEA Grapalat"/>
          <w:b/>
          <w:szCs w:val="22"/>
          <w:lang w:val="af-ZA"/>
        </w:rPr>
        <w:t xml:space="preserve">   </w:t>
      </w:r>
      <w:r w:rsidRPr="00DE1E5A">
        <w:rPr>
          <w:rFonts w:ascii="GHEA Grapalat" w:hAnsi="GHEA Grapalat" w:cs="Sylfaen"/>
          <w:b/>
          <w:szCs w:val="22"/>
          <w:lang w:val="es-ES"/>
        </w:rPr>
        <w:t>Պ</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Ր</w:t>
      </w:r>
      <w:r w:rsidRPr="00DE1E5A">
        <w:rPr>
          <w:rFonts w:ascii="GHEA Grapalat" w:hAnsi="GHEA Grapalat"/>
          <w:b/>
          <w:szCs w:val="22"/>
          <w:lang w:val="af-ZA"/>
        </w:rPr>
        <w:t xml:space="preserve"> </w:t>
      </w:r>
      <w:r w:rsidRPr="00DE1E5A">
        <w:rPr>
          <w:rFonts w:ascii="GHEA Grapalat" w:hAnsi="GHEA Grapalat" w:cs="Sylfaen"/>
          <w:b/>
          <w:szCs w:val="22"/>
          <w:lang w:val="es-ES"/>
        </w:rPr>
        <w:t>Ա</w:t>
      </w:r>
      <w:r w:rsidRPr="00DE1E5A">
        <w:rPr>
          <w:rFonts w:ascii="GHEA Grapalat" w:hAnsi="GHEA Grapalat"/>
          <w:b/>
          <w:szCs w:val="22"/>
          <w:lang w:val="af-ZA"/>
        </w:rPr>
        <w:t xml:space="preserve"> </w:t>
      </w:r>
      <w:r w:rsidRPr="00DE1E5A">
        <w:rPr>
          <w:rFonts w:ascii="GHEA Grapalat" w:hAnsi="GHEA Grapalat" w:cs="Sylfaen"/>
          <w:b/>
          <w:szCs w:val="22"/>
          <w:lang w:val="es-ES"/>
        </w:rPr>
        <w:t>Ս</w:t>
      </w:r>
      <w:r w:rsidRPr="00DE1E5A">
        <w:rPr>
          <w:rFonts w:ascii="GHEA Grapalat" w:hAnsi="GHEA Grapalat"/>
          <w:b/>
          <w:szCs w:val="22"/>
          <w:lang w:val="af-ZA"/>
        </w:rPr>
        <w:t xml:space="preserve"> </w:t>
      </w:r>
      <w:r w:rsidRPr="00DE1E5A">
        <w:rPr>
          <w:rFonts w:ascii="GHEA Grapalat" w:hAnsi="GHEA Grapalat" w:cs="Sylfaen"/>
          <w:b/>
          <w:szCs w:val="22"/>
          <w:lang w:val="es-ES"/>
        </w:rPr>
        <w:t>Տ</w:t>
      </w:r>
      <w:r w:rsidRPr="00DE1E5A">
        <w:rPr>
          <w:rFonts w:ascii="GHEA Grapalat" w:hAnsi="GHEA Grapalat"/>
          <w:b/>
          <w:szCs w:val="22"/>
          <w:lang w:val="af-ZA"/>
        </w:rPr>
        <w:t xml:space="preserve"> </w:t>
      </w:r>
      <w:r w:rsidRPr="00DE1E5A">
        <w:rPr>
          <w:rFonts w:ascii="GHEA Grapalat" w:hAnsi="GHEA Grapalat" w:cs="Sylfaen"/>
          <w:b/>
          <w:szCs w:val="22"/>
          <w:lang w:val="es-ES"/>
        </w:rPr>
        <w:t>Ե</w:t>
      </w:r>
      <w:r w:rsidRPr="00DE1E5A">
        <w:rPr>
          <w:rFonts w:ascii="GHEA Grapalat" w:hAnsi="GHEA Grapalat"/>
          <w:b/>
          <w:szCs w:val="22"/>
          <w:lang w:val="af-ZA"/>
        </w:rPr>
        <w:t xml:space="preserve"> </w:t>
      </w:r>
      <w:r w:rsidRPr="00DE1E5A">
        <w:rPr>
          <w:rFonts w:ascii="GHEA Grapalat" w:hAnsi="GHEA Grapalat" w:cs="Sylfaen"/>
          <w:b/>
          <w:szCs w:val="22"/>
          <w:lang w:val="es-ES"/>
        </w:rPr>
        <w:t>Լ</w:t>
      </w:r>
      <w:r w:rsidRPr="00DE1E5A">
        <w:rPr>
          <w:rFonts w:ascii="GHEA Grapalat" w:hAnsi="GHEA Grapalat"/>
          <w:b/>
          <w:szCs w:val="22"/>
          <w:lang w:val="af-ZA"/>
        </w:rPr>
        <w:t xml:space="preserve"> </w:t>
      </w:r>
      <w:r w:rsidRPr="00DE1E5A">
        <w:rPr>
          <w:rFonts w:ascii="GHEA Grapalat" w:hAnsi="GHEA Grapalat" w:cs="Sylfaen"/>
          <w:b/>
          <w:szCs w:val="22"/>
          <w:lang w:val="es-ES"/>
        </w:rPr>
        <w:t>ՈՒ</w:t>
      </w:r>
    </w:p>
    <w:p w:rsidR="00024088" w:rsidRPr="00DE1E5A" w:rsidRDefault="00024088" w:rsidP="00024088">
      <w:pPr>
        <w:ind w:firstLine="567"/>
        <w:jc w:val="center"/>
        <w:rPr>
          <w:rFonts w:ascii="GHEA Grapalat" w:hAnsi="GHEA Grapalat"/>
          <w:lang w:val="af-ZA"/>
        </w:rPr>
      </w:pPr>
    </w:p>
    <w:p w:rsidR="00024088" w:rsidRPr="00DE1E5A" w:rsidRDefault="00024088" w:rsidP="00024088">
      <w:pPr>
        <w:jc w:val="center"/>
        <w:rPr>
          <w:rFonts w:ascii="GHEA Grapalat" w:hAnsi="GHEA Grapalat"/>
          <w:b/>
          <w:sz w:val="20"/>
          <w:lang w:val="af-ZA"/>
        </w:rPr>
      </w:pPr>
      <w:r w:rsidRPr="00DE1E5A">
        <w:rPr>
          <w:rFonts w:ascii="GHEA Grapalat" w:hAnsi="GHEA Grapalat"/>
          <w:b/>
          <w:sz w:val="20"/>
          <w:lang w:val="af-ZA"/>
        </w:rPr>
        <w:t xml:space="preserve">1. </w:t>
      </w:r>
      <w:r w:rsidRPr="00DE1E5A">
        <w:rPr>
          <w:rFonts w:ascii="GHEA Grapalat" w:hAnsi="GHEA Grapalat" w:cs="Sylfaen"/>
          <w:b/>
          <w:sz w:val="20"/>
          <w:lang w:val="es-ES"/>
        </w:rPr>
        <w:t>ԸՆԴՀԱՆՈՒՐ</w:t>
      </w:r>
      <w:r w:rsidRPr="00DE1E5A">
        <w:rPr>
          <w:rFonts w:ascii="GHEA Grapalat" w:hAnsi="GHEA Grapalat"/>
          <w:b/>
          <w:sz w:val="20"/>
          <w:lang w:val="af-ZA"/>
        </w:rPr>
        <w:t xml:space="preserve"> </w:t>
      </w:r>
      <w:r w:rsidRPr="00DE1E5A">
        <w:rPr>
          <w:rFonts w:ascii="GHEA Grapalat" w:hAnsi="GHEA Grapalat" w:cs="Sylfaen"/>
          <w:b/>
          <w:sz w:val="20"/>
          <w:lang w:val="es-ES"/>
        </w:rPr>
        <w:t>ԴՐՈՒՅԹՆԵՐ</w:t>
      </w:r>
    </w:p>
    <w:p w:rsidR="00024088" w:rsidRPr="00DE1E5A" w:rsidRDefault="00024088" w:rsidP="00024088">
      <w:pPr>
        <w:ind w:firstLine="567"/>
        <w:jc w:val="both"/>
        <w:rPr>
          <w:rFonts w:ascii="GHEA Grapalat" w:hAnsi="GHEA Grapalat"/>
          <w:lang w:val="af-ZA"/>
        </w:rPr>
      </w:pPr>
      <w:r w:rsidRPr="00DE1E5A">
        <w:rPr>
          <w:rFonts w:ascii="GHEA Grapalat" w:hAnsi="GHEA Grapalat"/>
          <w:lang w:val="af-ZA"/>
        </w:rPr>
        <w:t xml:space="preserve"> </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 xml:space="preserve">1.1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հրահանգը</w:t>
      </w:r>
      <w:r w:rsidRPr="00DE1E5A">
        <w:rPr>
          <w:rFonts w:ascii="GHEA Grapalat" w:hAnsi="GHEA Grapalat" w:cs="Sylfaen"/>
          <w:sz w:val="20"/>
          <w:lang w:val="af-ZA"/>
        </w:rPr>
        <w:t xml:space="preserve"> </w:t>
      </w:r>
      <w:r w:rsidRPr="00DE1E5A">
        <w:rPr>
          <w:rFonts w:ascii="GHEA Grapalat" w:hAnsi="GHEA Grapalat" w:cs="Sylfaen"/>
          <w:sz w:val="20"/>
          <w:lang w:val="ru-RU"/>
        </w:rPr>
        <w:t>նպատակ</w:t>
      </w:r>
      <w:r w:rsidRPr="00DE1E5A">
        <w:rPr>
          <w:rFonts w:ascii="GHEA Grapalat" w:hAnsi="GHEA Grapalat" w:cs="Sylfaen"/>
          <w:sz w:val="20"/>
          <w:lang w:val="af-ZA"/>
        </w:rPr>
        <w:t xml:space="preserve"> </w:t>
      </w:r>
      <w:r w:rsidRPr="00DE1E5A">
        <w:rPr>
          <w:rFonts w:ascii="GHEA Grapalat" w:hAnsi="GHEA Grapalat" w:cs="Sylfaen"/>
          <w:sz w:val="20"/>
          <w:lang w:val="ru-RU"/>
        </w:rPr>
        <w:t>ունի</w:t>
      </w:r>
      <w:r w:rsidRPr="00DE1E5A">
        <w:rPr>
          <w:rFonts w:ascii="GHEA Grapalat" w:hAnsi="GHEA Grapalat" w:cs="Sylfaen"/>
          <w:sz w:val="20"/>
          <w:lang w:val="af-ZA"/>
        </w:rPr>
        <w:t xml:space="preserve"> </w:t>
      </w:r>
      <w:r w:rsidRPr="00DE1E5A">
        <w:rPr>
          <w:rFonts w:ascii="GHEA Grapalat" w:hAnsi="GHEA Grapalat" w:cs="Sylfaen"/>
          <w:sz w:val="20"/>
          <w:lang w:val="ru-RU"/>
        </w:rPr>
        <w:t>օժանդակել</w:t>
      </w:r>
      <w:r w:rsidRPr="00DE1E5A">
        <w:rPr>
          <w:rFonts w:ascii="GHEA Grapalat" w:hAnsi="GHEA Grapalat" w:cs="Sylfaen"/>
          <w:sz w:val="20"/>
          <w:lang w:val="af-ZA"/>
        </w:rPr>
        <w:t xml:space="preserve"> մ</w:t>
      </w:r>
      <w:r w:rsidRPr="00DE1E5A">
        <w:rPr>
          <w:rFonts w:ascii="GHEA Grapalat" w:hAnsi="GHEA Grapalat" w:cs="Sylfaen"/>
          <w:sz w:val="20"/>
          <w:lang w:val="ru-RU"/>
        </w:rPr>
        <w:t>ասնակիցներին</w:t>
      </w:r>
      <w:r w:rsidRPr="00DE1E5A">
        <w:rPr>
          <w:rFonts w:ascii="GHEA Grapalat" w:hAnsi="GHEA Grapalat" w:cs="Sylfaen"/>
          <w:sz w:val="20"/>
          <w:lang w:val="af-ZA"/>
        </w:rPr>
        <w:t xml:space="preserve"> </w:t>
      </w:r>
      <w:r w:rsidRPr="00DE1E5A">
        <w:rPr>
          <w:rFonts w:ascii="GHEA Grapalat" w:hAnsi="GHEA Grapalat" w:cs="Sylfaen"/>
          <w:sz w:val="20"/>
          <w:lang w:val="ru-RU"/>
        </w:rPr>
        <w:t>հայտը</w:t>
      </w:r>
      <w:r w:rsidRPr="00DE1E5A">
        <w:rPr>
          <w:rFonts w:ascii="GHEA Grapalat" w:hAnsi="GHEA Grapalat" w:cs="Sylfaen"/>
          <w:sz w:val="20"/>
          <w:lang w:val="af-ZA"/>
        </w:rPr>
        <w:t xml:space="preserve"> </w:t>
      </w:r>
      <w:r w:rsidRPr="00DE1E5A">
        <w:rPr>
          <w:rFonts w:ascii="GHEA Grapalat" w:hAnsi="GHEA Grapalat" w:cs="Sylfaen"/>
          <w:sz w:val="20"/>
          <w:lang w:val="ru-RU"/>
        </w:rPr>
        <w:t>պատրաստելիս։</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 xml:space="preserve">1.2 </w:t>
      </w:r>
      <w:r w:rsidRPr="00DE1E5A">
        <w:rPr>
          <w:rFonts w:ascii="GHEA Grapalat" w:hAnsi="GHEA Grapalat" w:cs="Sylfaen"/>
          <w:sz w:val="20"/>
          <w:lang w:val="ru-RU"/>
        </w:rPr>
        <w:t>Նպատակահարմարության</w:t>
      </w:r>
      <w:r w:rsidRPr="00DE1E5A">
        <w:rPr>
          <w:rFonts w:ascii="GHEA Grapalat" w:hAnsi="GHEA Grapalat" w:cs="Sylfaen"/>
          <w:sz w:val="20"/>
          <w:lang w:val="af-ZA"/>
        </w:rPr>
        <w:t xml:space="preserve"> </w:t>
      </w:r>
      <w:r w:rsidRPr="00DE1E5A">
        <w:rPr>
          <w:rFonts w:ascii="GHEA Grapalat" w:hAnsi="GHEA Grapalat" w:cs="Sylfaen"/>
          <w:sz w:val="20"/>
          <w:lang w:val="ru-RU"/>
        </w:rPr>
        <w:t>դեպքում</w:t>
      </w:r>
      <w:r w:rsidRPr="00DE1E5A">
        <w:rPr>
          <w:rFonts w:ascii="GHEA Grapalat" w:hAnsi="GHEA Grapalat" w:cs="Sylfaen"/>
          <w:sz w:val="20"/>
          <w:lang w:val="af-ZA"/>
        </w:rPr>
        <w:t xml:space="preserve"> մ</w:t>
      </w:r>
      <w:r w:rsidRPr="00DE1E5A">
        <w:rPr>
          <w:rFonts w:ascii="GHEA Grapalat" w:hAnsi="GHEA Grapalat" w:cs="Sylfaen"/>
          <w:sz w:val="20"/>
          <w:lang w:val="ru-RU"/>
        </w:rPr>
        <w:t>ասնակիցը</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պահանջվող</w:t>
      </w:r>
      <w:r w:rsidRPr="00DE1E5A">
        <w:rPr>
          <w:rFonts w:ascii="GHEA Grapalat" w:hAnsi="GHEA Grapalat" w:cs="Sylfaen"/>
          <w:sz w:val="20"/>
          <w:lang w:val="af-ZA"/>
        </w:rPr>
        <w:t xml:space="preserve"> </w:t>
      </w:r>
      <w:r w:rsidRPr="00DE1E5A">
        <w:rPr>
          <w:rFonts w:ascii="GHEA Grapalat" w:hAnsi="GHEA Grapalat" w:cs="Sylfaen"/>
          <w:sz w:val="20"/>
          <w:lang w:val="ru-RU"/>
        </w:rPr>
        <w:t>տեղեկությունները</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է</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ներկայացնել</w:t>
      </w:r>
      <w:r w:rsidRPr="00DE1E5A">
        <w:rPr>
          <w:rFonts w:ascii="GHEA Grapalat" w:hAnsi="GHEA Grapalat" w:cs="Sylfaen"/>
          <w:sz w:val="20"/>
          <w:lang w:val="af-ZA"/>
        </w:rPr>
        <w:t xml:space="preserve"> </w:t>
      </w:r>
      <w:r w:rsidRPr="00DE1E5A">
        <w:rPr>
          <w:rFonts w:ascii="GHEA Grapalat" w:hAnsi="GHEA Grapalat" w:cs="Sylfaen"/>
          <w:sz w:val="20"/>
          <w:lang w:val="ru-RU"/>
        </w:rPr>
        <w:t>սույն</w:t>
      </w:r>
      <w:r w:rsidRPr="00DE1E5A">
        <w:rPr>
          <w:rFonts w:ascii="GHEA Grapalat" w:hAnsi="GHEA Grapalat" w:cs="Sylfaen"/>
          <w:sz w:val="20"/>
          <w:lang w:val="af-ZA"/>
        </w:rPr>
        <w:t xml:space="preserve"> </w:t>
      </w:r>
      <w:r w:rsidRPr="00DE1E5A">
        <w:rPr>
          <w:rFonts w:ascii="GHEA Grapalat" w:hAnsi="GHEA Grapalat" w:cs="Sylfaen"/>
          <w:sz w:val="20"/>
          <w:lang w:val="ru-RU"/>
        </w:rPr>
        <w:t>հրահանգով</w:t>
      </w:r>
      <w:r w:rsidRPr="00DE1E5A">
        <w:rPr>
          <w:rFonts w:ascii="GHEA Grapalat" w:hAnsi="GHEA Grapalat" w:cs="Sylfaen"/>
          <w:sz w:val="20"/>
          <w:lang w:val="af-ZA"/>
        </w:rPr>
        <w:t xml:space="preserve"> </w:t>
      </w:r>
      <w:r w:rsidRPr="00DE1E5A">
        <w:rPr>
          <w:rFonts w:ascii="GHEA Grapalat" w:hAnsi="GHEA Grapalat" w:cs="Sylfaen"/>
          <w:sz w:val="20"/>
          <w:lang w:val="ru-RU"/>
        </w:rPr>
        <w:t>առաջարկվող</w:t>
      </w:r>
      <w:r w:rsidRPr="00DE1E5A">
        <w:rPr>
          <w:rFonts w:ascii="GHEA Grapalat" w:hAnsi="GHEA Grapalat" w:cs="Sylfaen"/>
          <w:sz w:val="20"/>
          <w:lang w:val="af-ZA"/>
        </w:rPr>
        <w:t xml:space="preserve"> </w:t>
      </w:r>
      <w:r w:rsidRPr="00DE1E5A">
        <w:rPr>
          <w:rFonts w:ascii="GHEA Grapalat" w:hAnsi="GHEA Grapalat" w:cs="Sylfaen"/>
          <w:sz w:val="20"/>
          <w:lang w:val="ru-RU"/>
        </w:rPr>
        <w:t>ձևերից</w:t>
      </w:r>
      <w:r w:rsidRPr="00DE1E5A">
        <w:rPr>
          <w:rFonts w:ascii="GHEA Grapalat" w:hAnsi="GHEA Grapalat" w:cs="Sylfaen"/>
          <w:sz w:val="20"/>
          <w:lang w:val="af-ZA"/>
        </w:rPr>
        <w:t xml:space="preserve"> </w:t>
      </w:r>
      <w:r w:rsidRPr="00DE1E5A">
        <w:rPr>
          <w:rFonts w:ascii="GHEA Grapalat" w:hAnsi="GHEA Grapalat" w:cs="Sylfaen"/>
          <w:sz w:val="20"/>
          <w:lang w:val="ru-RU"/>
        </w:rPr>
        <w:t>տարբերվող</w:t>
      </w:r>
      <w:r w:rsidRPr="00DE1E5A">
        <w:rPr>
          <w:rFonts w:ascii="GHEA Grapalat" w:hAnsi="GHEA Grapalat" w:cs="Sylfaen"/>
          <w:sz w:val="20"/>
          <w:lang w:val="af-ZA"/>
        </w:rPr>
        <w:t xml:space="preserve">` </w:t>
      </w:r>
      <w:r w:rsidRPr="00DE1E5A">
        <w:rPr>
          <w:rFonts w:ascii="GHEA Grapalat" w:hAnsi="GHEA Grapalat" w:cs="Sylfaen"/>
          <w:sz w:val="20"/>
          <w:lang w:val="ru-RU"/>
        </w:rPr>
        <w:t>այլ</w:t>
      </w:r>
      <w:r w:rsidRPr="00DE1E5A">
        <w:rPr>
          <w:rFonts w:ascii="GHEA Grapalat" w:hAnsi="GHEA Grapalat" w:cs="Sylfaen"/>
          <w:sz w:val="20"/>
          <w:lang w:val="af-ZA"/>
        </w:rPr>
        <w:t xml:space="preserve"> </w:t>
      </w:r>
      <w:r w:rsidRPr="00DE1E5A">
        <w:rPr>
          <w:rFonts w:ascii="GHEA Grapalat" w:hAnsi="GHEA Grapalat" w:cs="Sylfaen"/>
          <w:sz w:val="20"/>
          <w:lang w:val="ru-RU"/>
        </w:rPr>
        <w:t>ձևերով</w:t>
      </w:r>
      <w:r w:rsidRPr="00DE1E5A">
        <w:rPr>
          <w:rFonts w:ascii="GHEA Grapalat" w:hAnsi="GHEA Grapalat" w:cs="Sylfaen"/>
          <w:sz w:val="20"/>
          <w:lang w:val="af-ZA"/>
        </w:rPr>
        <w:t xml:space="preserve">` </w:t>
      </w:r>
      <w:r w:rsidRPr="00DE1E5A">
        <w:rPr>
          <w:rFonts w:ascii="GHEA Grapalat" w:hAnsi="GHEA Grapalat" w:cs="Sylfaen"/>
          <w:sz w:val="20"/>
          <w:lang w:val="ru-RU"/>
        </w:rPr>
        <w:t>պահպանելով</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պահանջվող</w:t>
      </w:r>
      <w:r w:rsidRPr="00DE1E5A">
        <w:rPr>
          <w:rFonts w:ascii="GHEA Grapalat" w:hAnsi="GHEA Grapalat" w:cs="Sylfaen"/>
          <w:sz w:val="20"/>
          <w:lang w:val="af-ZA"/>
        </w:rPr>
        <w:t xml:space="preserve"> </w:t>
      </w:r>
      <w:r w:rsidRPr="00DE1E5A">
        <w:rPr>
          <w:rFonts w:ascii="GHEA Grapalat" w:hAnsi="GHEA Grapalat" w:cs="Sylfaen"/>
          <w:sz w:val="20"/>
          <w:lang w:val="ru-RU"/>
        </w:rPr>
        <w:t>վավերապայմանները։</w:t>
      </w:r>
    </w:p>
    <w:p w:rsidR="00024088" w:rsidRPr="00DE1E5A" w:rsidRDefault="00024088" w:rsidP="00024088">
      <w:pPr>
        <w:ind w:firstLine="567"/>
        <w:jc w:val="both"/>
        <w:rPr>
          <w:rFonts w:ascii="GHEA Grapalat" w:hAnsi="GHEA Grapalat" w:cs="Sylfaen"/>
          <w:sz w:val="20"/>
          <w:lang w:val="af-ZA"/>
        </w:rPr>
      </w:pPr>
      <w:r w:rsidRPr="00DE1E5A">
        <w:rPr>
          <w:rFonts w:ascii="GHEA Grapalat" w:hAnsi="GHEA Grapalat" w:cs="Sylfaen"/>
          <w:sz w:val="20"/>
          <w:lang w:val="af-ZA"/>
        </w:rPr>
        <w:t xml:space="preserve">1.3 </w:t>
      </w:r>
      <w:r w:rsidRPr="00DE1E5A">
        <w:rPr>
          <w:rFonts w:ascii="GHEA Grapalat" w:hAnsi="GHEA Grapalat" w:cs="Sylfaen"/>
          <w:sz w:val="20"/>
          <w:lang w:val="ru-RU"/>
        </w:rPr>
        <w:t>Հայտերը</w:t>
      </w:r>
      <w:r w:rsidRPr="00DE1E5A">
        <w:rPr>
          <w:rFonts w:ascii="GHEA Grapalat" w:hAnsi="GHEA Grapalat" w:cs="Sylfaen"/>
          <w:sz w:val="20"/>
          <w:lang w:val="af-ZA"/>
        </w:rPr>
        <w:t xml:space="preserve">, </w:t>
      </w:r>
      <w:r w:rsidRPr="00DE1E5A">
        <w:rPr>
          <w:rFonts w:ascii="GHEA Grapalat" w:hAnsi="GHEA Grapalat" w:cs="Sylfaen"/>
          <w:sz w:val="20"/>
          <w:lang w:val="ru-RU"/>
        </w:rPr>
        <w:t>հայերենից</w:t>
      </w:r>
      <w:r w:rsidRPr="00DE1E5A">
        <w:rPr>
          <w:rFonts w:ascii="GHEA Grapalat" w:hAnsi="GHEA Grapalat" w:cs="Sylfaen"/>
          <w:sz w:val="20"/>
          <w:lang w:val="af-ZA"/>
        </w:rPr>
        <w:t xml:space="preserve"> </w:t>
      </w:r>
      <w:r w:rsidRPr="00DE1E5A">
        <w:rPr>
          <w:rFonts w:ascii="GHEA Grapalat" w:hAnsi="GHEA Grapalat" w:cs="Sylfaen"/>
          <w:sz w:val="20"/>
          <w:lang w:val="ru-RU"/>
        </w:rPr>
        <w:t>բացի</w:t>
      </w:r>
      <w:r w:rsidRPr="00DE1E5A">
        <w:rPr>
          <w:rFonts w:ascii="GHEA Grapalat" w:hAnsi="GHEA Grapalat" w:cs="Sylfaen"/>
          <w:sz w:val="20"/>
          <w:lang w:val="af-ZA"/>
        </w:rPr>
        <w:t xml:space="preserve">, </w:t>
      </w:r>
      <w:r w:rsidRPr="00DE1E5A">
        <w:rPr>
          <w:rFonts w:ascii="GHEA Grapalat" w:hAnsi="GHEA Grapalat" w:cs="Sylfaen"/>
          <w:sz w:val="20"/>
          <w:lang w:val="ru-RU"/>
        </w:rPr>
        <w:t>կարող</w:t>
      </w:r>
      <w:r w:rsidRPr="00DE1E5A">
        <w:rPr>
          <w:rFonts w:ascii="GHEA Grapalat" w:hAnsi="GHEA Grapalat" w:cs="Sylfaen"/>
          <w:sz w:val="20"/>
          <w:lang w:val="af-ZA"/>
        </w:rPr>
        <w:t xml:space="preserve"> </w:t>
      </w:r>
      <w:r w:rsidRPr="00DE1E5A">
        <w:rPr>
          <w:rFonts w:ascii="GHEA Grapalat" w:hAnsi="GHEA Grapalat" w:cs="Sylfaen"/>
          <w:sz w:val="20"/>
          <w:lang w:val="ru-RU"/>
        </w:rPr>
        <w:t>են</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ներկայացվել</w:t>
      </w:r>
      <w:r w:rsidRPr="00DE1E5A">
        <w:rPr>
          <w:rFonts w:ascii="GHEA Grapalat" w:hAnsi="GHEA Grapalat" w:cs="Sylfaen"/>
          <w:sz w:val="20"/>
          <w:lang w:val="af-ZA"/>
        </w:rPr>
        <w:t xml:space="preserve"> </w:t>
      </w:r>
      <w:r w:rsidRPr="00DE1E5A">
        <w:rPr>
          <w:rFonts w:ascii="GHEA Grapalat" w:hAnsi="GHEA Grapalat" w:cs="Sylfaen"/>
          <w:sz w:val="20"/>
          <w:lang w:val="ru-RU"/>
        </w:rPr>
        <w:t>նաև</w:t>
      </w:r>
      <w:r w:rsidRPr="00DE1E5A">
        <w:rPr>
          <w:rFonts w:ascii="GHEA Grapalat" w:hAnsi="GHEA Grapalat" w:cs="Sylfaen"/>
          <w:sz w:val="20"/>
          <w:lang w:val="af-ZA"/>
        </w:rPr>
        <w:t xml:space="preserve"> </w:t>
      </w:r>
      <w:r w:rsidRPr="00DE1E5A">
        <w:rPr>
          <w:rFonts w:ascii="GHEA Grapalat" w:hAnsi="GHEA Grapalat" w:cs="Sylfaen"/>
          <w:sz w:val="20"/>
          <w:lang w:val="ru-RU"/>
        </w:rPr>
        <w:t>անգլերեն</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ռուսերեն։</w:t>
      </w:r>
      <w:r w:rsidRPr="00DE1E5A">
        <w:rPr>
          <w:rFonts w:ascii="GHEA Grapalat" w:hAnsi="GHEA Grapalat" w:cs="Sylfaen"/>
          <w:sz w:val="20"/>
          <w:lang w:val="af-ZA"/>
        </w:rPr>
        <w:t xml:space="preserve"> </w:t>
      </w:r>
    </w:p>
    <w:p w:rsidR="00024088" w:rsidRPr="00DE1E5A" w:rsidRDefault="00024088" w:rsidP="00024088">
      <w:pPr>
        <w:jc w:val="center"/>
        <w:rPr>
          <w:rFonts w:ascii="GHEA Grapalat" w:hAnsi="GHEA Grapalat"/>
          <w:b/>
          <w:lang w:val="af-ZA"/>
        </w:rPr>
      </w:pPr>
    </w:p>
    <w:p w:rsidR="00024088" w:rsidRPr="00DE1E5A" w:rsidRDefault="00024088" w:rsidP="00024088">
      <w:pPr>
        <w:jc w:val="center"/>
        <w:rPr>
          <w:rFonts w:ascii="GHEA Grapalat" w:hAnsi="GHEA Grapalat"/>
          <w:b/>
          <w:sz w:val="20"/>
          <w:lang w:val="af-ZA"/>
        </w:rPr>
      </w:pPr>
      <w:r w:rsidRPr="00DE1E5A">
        <w:rPr>
          <w:rFonts w:ascii="GHEA Grapalat" w:hAnsi="GHEA Grapalat"/>
          <w:b/>
          <w:sz w:val="20"/>
          <w:lang w:val="af-ZA"/>
        </w:rPr>
        <w:t xml:space="preserve">2. </w:t>
      </w:r>
      <w:r w:rsidRPr="00DE1E5A">
        <w:rPr>
          <w:rFonts w:ascii="GHEA Grapalat" w:hAnsi="GHEA Grapalat" w:cs="Sylfaen"/>
          <w:b/>
          <w:sz w:val="20"/>
          <w:lang w:val="es-ES"/>
        </w:rPr>
        <w:t>ԸՆԹԱՑԱԿԱՐԳԻ</w:t>
      </w:r>
      <w:r w:rsidRPr="00DE1E5A">
        <w:rPr>
          <w:rFonts w:ascii="GHEA Grapalat" w:hAnsi="GHEA Grapalat"/>
          <w:b/>
          <w:sz w:val="20"/>
          <w:lang w:val="af-ZA"/>
        </w:rPr>
        <w:t xml:space="preserve"> </w:t>
      </w:r>
      <w:r w:rsidRPr="00DE1E5A">
        <w:rPr>
          <w:rFonts w:ascii="GHEA Grapalat" w:hAnsi="GHEA Grapalat" w:cs="Sylfaen"/>
          <w:b/>
          <w:sz w:val="20"/>
          <w:lang w:val="es-ES"/>
        </w:rPr>
        <w:t>ՀԱՅՏԸ</w:t>
      </w:r>
    </w:p>
    <w:p w:rsidR="00024088" w:rsidRPr="00DE1E5A" w:rsidRDefault="00024088" w:rsidP="00024088">
      <w:pPr>
        <w:ind w:firstLine="720"/>
        <w:jc w:val="center"/>
        <w:rPr>
          <w:rFonts w:ascii="GHEA Grapalat" w:hAnsi="GHEA Grapalat"/>
          <w:lang w:val="af-ZA"/>
        </w:rPr>
      </w:pPr>
    </w:p>
    <w:p w:rsidR="00024088" w:rsidRPr="00DE1E5A" w:rsidRDefault="00024088" w:rsidP="00024088">
      <w:pPr>
        <w:ind w:firstLine="567"/>
        <w:jc w:val="both"/>
        <w:rPr>
          <w:rFonts w:ascii="GHEA Grapalat" w:hAnsi="GHEA Grapalat"/>
          <w:sz w:val="20"/>
          <w:szCs w:val="20"/>
          <w:lang w:val="es-ES"/>
        </w:rPr>
      </w:pPr>
      <w:r w:rsidRPr="00DE1E5A">
        <w:rPr>
          <w:rFonts w:ascii="GHEA Grapalat" w:hAnsi="GHEA Grapalat"/>
          <w:sz w:val="20"/>
          <w:szCs w:val="20"/>
          <w:lang w:val="hy-AM"/>
        </w:rPr>
        <w:t xml:space="preserve">Ընթացակարգին մասնակցելու համար </w:t>
      </w:r>
      <w:r w:rsidRPr="00DE1E5A">
        <w:rPr>
          <w:rFonts w:ascii="GHEA Grapalat" w:hAnsi="GHEA Grapalat"/>
          <w:sz w:val="20"/>
          <w:szCs w:val="20"/>
        </w:rPr>
        <w:t>մ</w:t>
      </w:r>
      <w:r w:rsidRPr="00DE1E5A">
        <w:rPr>
          <w:rFonts w:ascii="GHEA Grapalat" w:hAnsi="GHEA Grapalat"/>
          <w:sz w:val="20"/>
          <w:szCs w:val="20"/>
          <w:lang w:val="hy-AM"/>
        </w:rPr>
        <w:t xml:space="preserve">ասնակիցը </w:t>
      </w:r>
      <w:r w:rsidRPr="00595447">
        <w:rPr>
          <w:rFonts w:ascii="GHEA Grapalat" w:hAnsi="GHEA Grapalat"/>
          <w:sz w:val="20"/>
          <w:szCs w:val="20"/>
        </w:rPr>
        <w:t>սույն</w:t>
      </w:r>
      <w:r w:rsidRPr="00595447">
        <w:rPr>
          <w:rFonts w:ascii="GHEA Grapalat" w:hAnsi="GHEA Grapalat"/>
          <w:sz w:val="20"/>
          <w:szCs w:val="20"/>
          <w:lang w:val="af-ZA"/>
        </w:rPr>
        <w:t xml:space="preserve"> </w:t>
      </w:r>
      <w:r w:rsidRPr="00595447">
        <w:rPr>
          <w:rFonts w:ascii="GHEA Grapalat" w:hAnsi="GHEA Grapalat"/>
          <w:sz w:val="20"/>
          <w:szCs w:val="20"/>
        </w:rPr>
        <w:t>հրավերի</w:t>
      </w:r>
      <w:r w:rsidRPr="00595447">
        <w:rPr>
          <w:rFonts w:ascii="GHEA Grapalat" w:hAnsi="GHEA Grapalat"/>
          <w:sz w:val="20"/>
          <w:szCs w:val="20"/>
          <w:lang w:val="af-ZA"/>
        </w:rPr>
        <w:t xml:space="preserve"> 2-</w:t>
      </w:r>
      <w:r w:rsidRPr="00595447">
        <w:rPr>
          <w:rFonts w:ascii="GHEA Grapalat" w:hAnsi="GHEA Grapalat"/>
          <w:sz w:val="20"/>
          <w:szCs w:val="20"/>
        </w:rPr>
        <w:t>րդ</w:t>
      </w:r>
      <w:r w:rsidRPr="00595447">
        <w:rPr>
          <w:rFonts w:ascii="GHEA Grapalat" w:hAnsi="GHEA Grapalat"/>
          <w:sz w:val="20"/>
          <w:szCs w:val="20"/>
          <w:lang w:val="af-ZA"/>
        </w:rPr>
        <w:t xml:space="preserve"> </w:t>
      </w:r>
      <w:r w:rsidRPr="00595447">
        <w:rPr>
          <w:rFonts w:ascii="GHEA Grapalat" w:hAnsi="GHEA Grapalat"/>
          <w:sz w:val="20"/>
          <w:szCs w:val="20"/>
        </w:rPr>
        <w:t>մասի</w:t>
      </w:r>
      <w:r w:rsidRPr="00595447">
        <w:rPr>
          <w:rFonts w:ascii="GHEA Grapalat" w:hAnsi="GHEA Grapalat"/>
          <w:sz w:val="20"/>
          <w:szCs w:val="20"/>
          <w:lang w:val="af-ZA"/>
        </w:rPr>
        <w:t xml:space="preserve"> 4-</w:t>
      </w:r>
      <w:r w:rsidRPr="00595447">
        <w:rPr>
          <w:rFonts w:ascii="GHEA Grapalat" w:hAnsi="GHEA Grapalat"/>
          <w:sz w:val="20"/>
          <w:szCs w:val="20"/>
        </w:rPr>
        <w:t>րդ</w:t>
      </w:r>
      <w:r w:rsidRPr="00595447">
        <w:rPr>
          <w:rFonts w:ascii="GHEA Grapalat" w:hAnsi="GHEA Grapalat"/>
          <w:sz w:val="20"/>
          <w:szCs w:val="20"/>
          <w:lang w:val="af-ZA"/>
        </w:rPr>
        <w:t xml:space="preserve"> </w:t>
      </w:r>
      <w:r w:rsidRPr="00595447">
        <w:rPr>
          <w:rFonts w:ascii="GHEA Grapalat" w:hAnsi="GHEA Grapalat"/>
          <w:sz w:val="20"/>
          <w:szCs w:val="20"/>
        </w:rPr>
        <w:t>բաժնով</w:t>
      </w:r>
      <w:r w:rsidRPr="00595447">
        <w:rPr>
          <w:rFonts w:ascii="GHEA Grapalat" w:hAnsi="GHEA Grapalat"/>
          <w:sz w:val="20"/>
          <w:szCs w:val="20"/>
          <w:lang w:val="af-ZA"/>
        </w:rPr>
        <w:t xml:space="preserve"> </w:t>
      </w:r>
      <w:r w:rsidRPr="00595447">
        <w:rPr>
          <w:rFonts w:ascii="GHEA Grapalat" w:hAnsi="GHEA Grapalat"/>
          <w:sz w:val="20"/>
          <w:szCs w:val="20"/>
        </w:rPr>
        <w:t>սահմանված</w:t>
      </w:r>
      <w:r w:rsidRPr="00595447">
        <w:rPr>
          <w:rFonts w:ascii="GHEA Grapalat" w:hAnsi="GHEA Grapalat"/>
          <w:sz w:val="20"/>
          <w:szCs w:val="20"/>
          <w:lang w:val="af-ZA"/>
        </w:rPr>
        <w:t xml:space="preserve"> </w:t>
      </w:r>
      <w:r w:rsidRPr="00595447">
        <w:rPr>
          <w:rFonts w:ascii="GHEA Grapalat" w:hAnsi="GHEA Grapalat"/>
          <w:sz w:val="20"/>
          <w:szCs w:val="20"/>
        </w:rPr>
        <w:t>կարգով</w:t>
      </w:r>
      <w:r w:rsidRPr="00595447">
        <w:rPr>
          <w:rFonts w:ascii="GHEA Grapalat" w:hAnsi="GHEA Grapalat"/>
          <w:sz w:val="20"/>
          <w:szCs w:val="20"/>
          <w:lang w:val="hy-AM"/>
        </w:rPr>
        <w:t xml:space="preserve"> ներկայացնում է հայտ:</w:t>
      </w:r>
      <w:r w:rsidRPr="002152AB">
        <w:rPr>
          <w:rFonts w:ascii="GHEA Grapalat" w:hAnsi="GHEA Grapalat"/>
          <w:sz w:val="20"/>
          <w:szCs w:val="20"/>
          <w:lang w:val="af-ZA"/>
        </w:rPr>
        <w:t xml:space="preserve"> </w:t>
      </w:r>
      <w:r w:rsidRPr="00DE1E5A">
        <w:rPr>
          <w:rFonts w:ascii="GHEA Grapalat" w:hAnsi="GHEA Grapalat"/>
          <w:sz w:val="20"/>
          <w:szCs w:val="20"/>
          <w:lang w:val="hy-AM"/>
        </w:rPr>
        <w:t>Հայտին կցվում են սույն հրավերով նախատեսված համապատասխան փաստաթղթեր</w:t>
      </w:r>
      <w:r w:rsidRPr="00DE1E5A">
        <w:rPr>
          <w:rFonts w:ascii="GHEA Grapalat" w:hAnsi="GHEA Grapalat"/>
          <w:sz w:val="20"/>
          <w:szCs w:val="20"/>
          <w:lang w:val="es-ES"/>
        </w:rPr>
        <w:t>ը (տեղեկությունները)</w:t>
      </w:r>
      <w:r>
        <w:rPr>
          <w:rFonts w:ascii="GHEA Grapalat" w:hAnsi="GHEA Grapalat"/>
          <w:sz w:val="20"/>
          <w:szCs w:val="20"/>
          <w:lang w:val="es-ES"/>
        </w:rPr>
        <w:t>:</w:t>
      </w:r>
    </w:p>
    <w:p w:rsidR="00024088" w:rsidRPr="00DE1E5A" w:rsidRDefault="00024088" w:rsidP="00024088">
      <w:pPr>
        <w:ind w:firstLine="567"/>
        <w:jc w:val="both"/>
        <w:rPr>
          <w:rFonts w:ascii="GHEA Grapalat" w:hAnsi="GHEA Grapalat" w:cs="Sylfaen"/>
          <w:sz w:val="20"/>
          <w:lang w:val="es-ES"/>
        </w:rPr>
      </w:pPr>
      <w:r w:rsidRPr="00DE1E5A">
        <w:rPr>
          <w:rFonts w:ascii="GHEA Grapalat" w:hAnsi="GHEA Grapalat" w:cs="Sylfaen"/>
          <w:sz w:val="20"/>
        </w:rPr>
        <w:t>Մասնակիցը</w:t>
      </w:r>
      <w:r w:rsidRPr="00DE1E5A">
        <w:rPr>
          <w:rFonts w:ascii="GHEA Grapalat" w:hAnsi="GHEA Grapalat" w:cs="Sylfaen"/>
          <w:sz w:val="20"/>
          <w:lang w:val="es-ES"/>
        </w:rPr>
        <w:t xml:space="preserve"> </w:t>
      </w:r>
      <w:r w:rsidRPr="00DE1E5A">
        <w:rPr>
          <w:rFonts w:ascii="GHEA Grapalat" w:hAnsi="GHEA Grapalat" w:cs="Sylfaen"/>
          <w:sz w:val="20"/>
        </w:rPr>
        <w:t>հայտով</w:t>
      </w:r>
      <w:r w:rsidRPr="00DE1E5A">
        <w:rPr>
          <w:rFonts w:ascii="GHEA Grapalat" w:hAnsi="GHEA Grapalat" w:cs="Sylfaen"/>
          <w:sz w:val="20"/>
          <w:lang w:val="es-ES"/>
        </w:rPr>
        <w:t xml:space="preserve"> </w:t>
      </w:r>
      <w:r w:rsidRPr="00DE1E5A">
        <w:rPr>
          <w:rFonts w:ascii="GHEA Grapalat" w:hAnsi="GHEA Grapalat" w:cs="Sylfaen"/>
          <w:sz w:val="20"/>
        </w:rPr>
        <w:t>ներկայացնում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իր</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հաստատված</w:t>
      </w:r>
      <w:r w:rsidRPr="00DE1E5A">
        <w:rPr>
          <w:rFonts w:ascii="GHEA Grapalat" w:hAnsi="GHEA Grapalat" w:cs="Sylfaen"/>
          <w:sz w:val="20"/>
          <w:lang w:val="es-ES"/>
        </w:rPr>
        <w:t>`</w:t>
      </w:r>
    </w:p>
    <w:p w:rsidR="00024088" w:rsidRDefault="00024088" w:rsidP="00024088">
      <w:pPr>
        <w:ind w:firstLine="567"/>
        <w:jc w:val="both"/>
        <w:rPr>
          <w:rFonts w:ascii="GHEA Grapalat" w:hAnsi="GHEA Grapalat" w:cs="Sylfaen"/>
          <w:sz w:val="20"/>
          <w:lang w:val="es-ES"/>
        </w:rPr>
      </w:pPr>
      <w:r w:rsidRPr="00DE1E5A">
        <w:rPr>
          <w:rFonts w:ascii="GHEA Grapalat" w:hAnsi="GHEA Grapalat" w:cs="Sylfaen"/>
          <w:sz w:val="20"/>
          <w:lang w:val="es-ES"/>
        </w:rPr>
        <w:t xml:space="preserve">2.1 </w:t>
      </w:r>
      <w:r w:rsidRPr="00DE1E5A">
        <w:rPr>
          <w:rFonts w:ascii="GHEA Grapalat" w:hAnsi="GHEA Grapalat" w:cs="Sylfaen"/>
          <w:sz w:val="20"/>
          <w:lang w:val="ru-RU"/>
        </w:rPr>
        <w:t>ընթացակարգին</w:t>
      </w:r>
      <w:r w:rsidRPr="00DE1E5A">
        <w:rPr>
          <w:rFonts w:ascii="GHEA Grapalat" w:hAnsi="GHEA Grapalat" w:cs="Sylfaen"/>
          <w:sz w:val="20"/>
          <w:lang w:val="af-ZA"/>
        </w:rPr>
        <w:t xml:space="preserve"> </w:t>
      </w:r>
      <w:r w:rsidRPr="00DE1E5A">
        <w:rPr>
          <w:rFonts w:ascii="GHEA Grapalat" w:hAnsi="GHEA Grapalat" w:cs="Sylfaen"/>
          <w:sz w:val="20"/>
          <w:lang w:val="ru-RU"/>
        </w:rPr>
        <w:t>մասնակցելու</w:t>
      </w:r>
      <w:r w:rsidRPr="00DE1E5A">
        <w:rPr>
          <w:rFonts w:ascii="GHEA Grapalat" w:hAnsi="GHEA Grapalat" w:cs="Sylfaen"/>
          <w:sz w:val="20"/>
          <w:lang w:val="af-ZA"/>
        </w:rPr>
        <w:t xml:space="preserve"> </w:t>
      </w:r>
      <w:r w:rsidRPr="00DE1E5A">
        <w:rPr>
          <w:rFonts w:ascii="GHEA Grapalat" w:hAnsi="GHEA Grapalat" w:cs="Sylfaen"/>
          <w:sz w:val="20"/>
          <w:lang w:val="ru-RU"/>
        </w:rPr>
        <w:t>դիմում</w:t>
      </w:r>
      <w:r w:rsidRPr="002152AB">
        <w:rPr>
          <w:rFonts w:ascii="GHEA Grapalat" w:hAnsi="GHEA Grapalat" w:cs="Sylfaen"/>
          <w:sz w:val="20"/>
          <w:lang w:val="es-ES"/>
        </w:rPr>
        <w:t>-</w:t>
      </w:r>
      <w:r>
        <w:rPr>
          <w:rFonts w:ascii="GHEA Grapalat" w:hAnsi="GHEA Grapalat" w:cs="Sylfaen"/>
          <w:sz w:val="20"/>
        </w:rPr>
        <w:t>հայտարարություն</w:t>
      </w:r>
      <w:r w:rsidRPr="00DE1E5A">
        <w:rPr>
          <w:rFonts w:ascii="GHEA Grapalat" w:hAnsi="GHEA Grapalat" w:cs="Sylfaen"/>
          <w:sz w:val="20"/>
          <w:lang w:val="af-ZA"/>
        </w:rPr>
        <w:t>` համաձայն հ</w:t>
      </w:r>
      <w:r w:rsidRPr="00DE1E5A">
        <w:rPr>
          <w:rFonts w:ascii="GHEA Grapalat" w:hAnsi="GHEA Grapalat" w:cs="Sylfaen"/>
          <w:sz w:val="20"/>
          <w:lang w:val="ru-RU"/>
        </w:rPr>
        <w:t>ավելված</w:t>
      </w:r>
      <w:r w:rsidRPr="00DE1E5A">
        <w:rPr>
          <w:rFonts w:ascii="GHEA Grapalat" w:hAnsi="GHEA Grapalat" w:cs="Sylfaen"/>
          <w:sz w:val="20"/>
          <w:lang w:val="af-ZA"/>
        </w:rPr>
        <w:t xml:space="preserve"> N 1-ի</w:t>
      </w:r>
      <w:r w:rsidRPr="00DE1E5A">
        <w:rPr>
          <w:rFonts w:ascii="GHEA Grapalat" w:hAnsi="GHEA Grapalat" w:cs="Sylfaen"/>
          <w:sz w:val="20"/>
          <w:lang w:val="es-ES"/>
        </w:rPr>
        <w:t>.</w:t>
      </w:r>
    </w:p>
    <w:p w:rsidR="00024088" w:rsidRPr="00DE1E5A" w:rsidRDefault="00024088" w:rsidP="00024088">
      <w:pPr>
        <w:pStyle w:val="norm"/>
        <w:spacing w:line="276" w:lineRule="auto"/>
        <w:ind w:firstLine="567"/>
        <w:rPr>
          <w:rFonts w:ascii="GHEA Grapalat" w:hAnsi="GHEA Grapalat" w:cs="Sylfaen"/>
          <w:sz w:val="20"/>
          <w:szCs w:val="24"/>
          <w:lang w:val="af-ZA" w:eastAsia="en-US"/>
        </w:rPr>
      </w:pPr>
      <w:r>
        <w:rPr>
          <w:rFonts w:ascii="GHEA Grapalat" w:hAnsi="GHEA Grapalat" w:cs="Sylfaen"/>
          <w:sz w:val="20"/>
          <w:lang w:val="es-ES"/>
        </w:rPr>
        <w:t xml:space="preserve">2.2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p w:rsidR="00024088" w:rsidRDefault="00024088" w:rsidP="00024088">
      <w:pPr>
        <w:ind w:firstLine="567"/>
        <w:jc w:val="both"/>
        <w:rPr>
          <w:rFonts w:ascii="GHEA Grapalat" w:hAnsi="GHEA Grapalat" w:cs="Sylfaen"/>
          <w:sz w:val="20"/>
          <w:lang w:val="af-ZA"/>
        </w:rPr>
      </w:pPr>
      <w:r>
        <w:rPr>
          <w:rFonts w:ascii="GHEA Grapalat" w:hAnsi="GHEA Grapalat" w:cs="Sylfaen"/>
          <w:sz w:val="20"/>
          <w:lang w:val="es-ES"/>
        </w:rPr>
        <w:t xml:space="preserve">2.3 </w:t>
      </w:r>
      <w:r w:rsidRPr="00DE1E5A">
        <w:rPr>
          <w:rFonts w:ascii="GHEA Grapalat" w:hAnsi="GHEA Grapalat" w:cs="Sylfaen"/>
          <w:sz w:val="20"/>
        </w:rPr>
        <w:t>համատեղ</w:t>
      </w:r>
      <w:r w:rsidRPr="00DE1E5A">
        <w:rPr>
          <w:rFonts w:ascii="GHEA Grapalat" w:hAnsi="GHEA Grapalat" w:cs="Sylfaen"/>
          <w:sz w:val="20"/>
          <w:lang w:val="af-ZA"/>
        </w:rPr>
        <w:t xml:space="preserve"> </w:t>
      </w:r>
      <w:r w:rsidRPr="00DE1E5A">
        <w:rPr>
          <w:rFonts w:ascii="GHEA Grapalat" w:hAnsi="GHEA Grapalat" w:cs="Sylfaen"/>
          <w:sz w:val="20"/>
        </w:rPr>
        <w:t>գործունեության</w:t>
      </w:r>
      <w:r w:rsidRPr="00DE1E5A">
        <w:rPr>
          <w:rFonts w:ascii="GHEA Grapalat" w:hAnsi="GHEA Grapalat" w:cs="Sylfaen"/>
          <w:sz w:val="20"/>
          <w:lang w:val="af-ZA"/>
        </w:rPr>
        <w:t xml:space="preserve"> </w:t>
      </w:r>
      <w:r w:rsidRPr="00DE1E5A">
        <w:rPr>
          <w:rFonts w:ascii="GHEA Grapalat" w:hAnsi="GHEA Grapalat" w:cs="Sylfaen"/>
          <w:sz w:val="20"/>
        </w:rPr>
        <w:t>պայմանագիրը</w:t>
      </w:r>
      <w:r w:rsidRPr="00DE1E5A">
        <w:rPr>
          <w:rFonts w:ascii="GHEA Grapalat" w:hAnsi="GHEA Grapalat" w:cs="Sylfaen"/>
          <w:sz w:val="20"/>
          <w:lang w:val="af-ZA"/>
        </w:rPr>
        <w:t xml:space="preserve">, </w:t>
      </w:r>
      <w:r w:rsidRPr="00DE1E5A">
        <w:rPr>
          <w:rFonts w:ascii="GHEA Grapalat" w:hAnsi="GHEA Grapalat" w:cs="Sylfaen"/>
          <w:sz w:val="20"/>
        </w:rPr>
        <w:t>եթե</w:t>
      </w:r>
      <w:r w:rsidRPr="00DE1E5A">
        <w:rPr>
          <w:rFonts w:ascii="GHEA Grapalat" w:hAnsi="GHEA Grapalat" w:cs="Sylfaen"/>
          <w:sz w:val="20"/>
          <w:lang w:val="af-ZA"/>
        </w:rPr>
        <w:t xml:space="preserve"> </w:t>
      </w:r>
      <w:r w:rsidRPr="00DE1E5A">
        <w:rPr>
          <w:rFonts w:ascii="GHEA Grapalat" w:hAnsi="GHEA Grapalat" w:cs="Sylfaen"/>
          <w:sz w:val="20"/>
        </w:rPr>
        <w:t>մասնակիցները</w:t>
      </w:r>
      <w:r w:rsidRPr="00DE1E5A">
        <w:rPr>
          <w:rFonts w:ascii="GHEA Grapalat" w:hAnsi="GHEA Grapalat" w:cs="Sylfaen"/>
          <w:sz w:val="20"/>
          <w:lang w:val="af-ZA"/>
        </w:rPr>
        <w:t xml:space="preserve"> </w:t>
      </w:r>
      <w:r w:rsidRPr="00DE1E5A">
        <w:rPr>
          <w:rFonts w:ascii="GHEA Grapalat" w:hAnsi="GHEA Grapalat" w:cs="Sylfaen"/>
          <w:sz w:val="20"/>
        </w:rPr>
        <w:t>գնման</w:t>
      </w:r>
      <w:r w:rsidRPr="00DE1E5A">
        <w:rPr>
          <w:rFonts w:ascii="GHEA Grapalat" w:hAnsi="GHEA Grapalat" w:cs="Sylfaen"/>
          <w:sz w:val="20"/>
          <w:lang w:val="af-ZA"/>
        </w:rPr>
        <w:t xml:space="preserve"> </w:t>
      </w:r>
      <w:r w:rsidRPr="00DE1E5A">
        <w:rPr>
          <w:rFonts w:ascii="GHEA Grapalat" w:hAnsi="GHEA Grapalat" w:cs="Sylfaen"/>
          <w:sz w:val="20"/>
        </w:rPr>
        <w:t>ընթացակարգին</w:t>
      </w:r>
      <w:r w:rsidRPr="00DE1E5A">
        <w:rPr>
          <w:rFonts w:ascii="GHEA Grapalat" w:hAnsi="GHEA Grapalat" w:cs="Sylfaen"/>
          <w:sz w:val="20"/>
          <w:lang w:val="af-ZA"/>
        </w:rPr>
        <w:t xml:space="preserve"> </w:t>
      </w:r>
      <w:r w:rsidRPr="00DE1E5A">
        <w:rPr>
          <w:rFonts w:ascii="GHEA Grapalat" w:hAnsi="GHEA Grapalat" w:cs="Sylfaen"/>
          <w:sz w:val="20"/>
        </w:rPr>
        <w:t>մասնակցում</w:t>
      </w:r>
      <w:r w:rsidRPr="00DE1E5A">
        <w:rPr>
          <w:rFonts w:ascii="GHEA Grapalat" w:hAnsi="GHEA Grapalat" w:cs="Sylfaen"/>
          <w:sz w:val="20"/>
          <w:lang w:val="af-ZA"/>
        </w:rPr>
        <w:t xml:space="preserve"> </w:t>
      </w:r>
      <w:r w:rsidRPr="00DE1E5A">
        <w:rPr>
          <w:rFonts w:ascii="GHEA Grapalat" w:hAnsi="GHEA Grapalat" w:cs="Sylfaen"/>
          <w:sz w:val="20"/>
        </w:rPr>
        <w:t>են</w:t>
      </w:r>
      <w:r w:rsidRPr="00DE1E5A">
        <w:rPr>
          <w:rFonts w:ascii="GHEA Grapalat" w:hAnsi="GHEA Grapalat" w:cs="Sylfaen"/>
          <w:sz w:val="20"/>
          <w:lang w:val="af-ZA"/>
        </w:rPr>
        <w:t xml:space="preserve"> </w:t>
      </w:r>
      <w:r w:rsidRPr="00DE1E5A">
        <w:rPr>
          <w:rFonts w:ascii="GHEA Grapalat" w:hAnsi="GHEA Grapalat" w:cs="Sylfaen"/>
          <w:sz w:val="20"/>
        </w:rPr>
        <w:t>համատեղ</w:t>
      </w:r>
      <w:r w:rsidRPr="00DE1E5A">
        <w:rPr>
          <w:rFonts w:ascii="GHEA Grapalat" w:hAnsi="GHEA Grapalat" w:cs="Sylfaen"/>
          <w:sz w:val="20"/>
          <w:lang w:val="af-ZA"/>
        </w:rPr>
        <w:t xml:space="preserve"> </w:t>
      </w:r>
      <w:r w:rsidRPr="00DE1E5A">
        <w:rPr>
          <w:rFonts w:ascii="GHEA Grapalat" w:hAnsi="GHEA Grapalat" w:cs="Sylfaen"/>
          <w:sz w:val="20"/>
        </w:rPr>
        <w:t>գործունեության</w:t>
      </w:r>
      <w:r w:rsidRPr="00DE1E5A">
        <w:rPr>
          <w:rFonts w:ascii="GHEA Grapalat" w:hAnsi="GHEA Grapalat" w:cs="Sylfaen"/>
          <w:sz w:val="20"/>
          <w:lang w:val="af-ZA"/>
        </w:rPr>
        <w:t xml:space="preserve"> </w:t>
      </w:r>
      <w:r w:rsidRPr="00DE1E5A">
        <w:rPr>
          <w:rFonts w:ascii="GHEA Grapalat" w:hAnsi="GHEA Grapalat" w:cs="Sylfaen"/>
          <w:sz w:val="20"/>
        </w:rPr>
        <w:t>կարգով</w:t>
      </w:r>
      <w:r w:rsidRPr="00DE1E5A">
        <w:rPr>
          <w:rFonts w:ascii="GHEA Grapalat" w:hAnsi="GHEA Grapalat" w:cs="Sylfaen"/>
          <w:sz w:val="20"/>
          <w:lang w:val="af-ZA"/>
        </w:rPr>
        <w:t xml:space="preserve"> (</w:t>
      </w:r>
      <w:r w:rsidRPr="00DE1E5A">
        <w:rPr>
          <w:rFonts w:ascii="GHEA Grapalat" w:hAnsi="GHEA Grapalat" w:cs="Sylfaen"/>
          <w:sz w:val="20"/>
        </w:rPr>
        <w:t>կոնսորցիումով</w:t>
      </w:r>
      <w:r w:rsidRPr="00DE1E5A">
        <w:rPr>
          <w:rFonts w:ascii="GHEA Grapalat" w:hAnsi="GHEA Grapalat" w:cs="Sylfaen"/>
          <w:sz w:val="20"/>
          <w:lang w:val="af-ZA"/>
        </w:rPr>
        <w:t>)</w:t>
      </w:r>
      <w:r w:rsidRPr="002152AB">
        <w:rPr>
          <w:rStyle w:val="af6"/>
          <w:rFonts w:ascii="GHEA Grapalat" w:hAnsi="GHEA Grapalat" w:cs="Sylfaen"/>
          <w:lang w:val="af-ZA"/>
        </w:rPr>
        <w:t xml:space="preserve"> 13</w:t>
      </w:r>
      <w:r w:rsidRPr="00DE1E5A">
        <w:rPr>
          <w:rFonts w:ascii="GHEA Grapalat" w:hAnsi="GHEA Grapalat" w:cs="Sylfaen"/>
          <w:sz w:val="20"/>
          <w:lang w:val="af-ZA"/>
        </w:rPr>
        <w:t>.</w:t>
      </w:r>
    </w:p>
    <w:p w:rsidR="00024088" w:rsidRPr="00DE1E5A" w:rsidRDefault="00024088" w:rsidP="00024088">
      <w:pPr>
        <w:jc w:val="both"/>
        <w:rPr>
          <w:rFonts w:ascii="GHEA Grapalat" w:hAnsi="GHEA Grapalat" w:cs="Sylfaen"/>
          <w:sz w:val="20"/>
          <w:lang w:val="af-ZA"/>
        </w:rPr>
      </w:pPr>
      <w:r w:rsidRPr="00917496">
        <w:rPr>
          <w:rStyle w:val="af6"/>
          <w:rFonts w:ascii="GHEA Grapalat" w:hAnsi="GHEA Grapalat" w:cs="Sylfaen"/>
          <w:color w:val="FFFFFF"/>
          <w:sz w:val="20"/>
          <w:lang w:val="af-ZA"/>
        </w:rPr>
        <w:footnoteReference w:id="5"/>
      </w:r>
      <w:r w:rsidRPr="00917496">
        <w:rPr>
          <w:rStyle w:val="af6"/>
          <w:rFonts w:ascii="GHEA Grapalat" w:hAnsi="GHEA Grapalat" w:cs="Sylfaen"/>
          <w:color w:val="FFFFFF"/>
          <w:sz w:val="20"/>
          <w:lang w:val="af-ZA"/>
        </w:rPr>
        <w:footnoteReference w:id="6"/>
      </w:r>
      <w:r w:rsidRPr="00DE1E5A">
        <w:rPr>
          <w:rFonts w:ascii="GHEA Grapalat" w:hAnsi="GHEA Grapalat" w:cs="Sylfaen"/>
          <w:sz w:val="20"/>
          <w:lang w:val="af-ZA"/>
        </w:rPr>
        <w:t>2.</w:t>
      </w:r>
      <w:r w:rsidR="009F67C4">
        <w:rPr>
          <w:rFonts w:ascii="GHEA Grapalat" w:hAnsi="GHEA Grapalat" w:cs="Sylfaen"/>
          <w:sz w:val="20"/>
          <w:lang w:val="af-ZA"/>
        </w:rPr>
        <w:t>4</w:t>
      </w:r>
      <w:r w:rsidRPr="00DE1E5A">
        <w:rPr>
          <w:rFonts w:ascii="GHEA Grapalat" w:hAnsi="GHEA Grapalat" w:cs="Sylfaen"/>
          <w:sz w:val="20"/>
          <w:lang w:val="af-ZA"/>
        </w:rPr>
        <w:t xml:space="preserve"> </w:t>
      </w:r>
      <w:r w:rsidRPr="00DE1E5A">
        <w:rPr>
          <w:rFonts w:ascii="GHEA Grapalat" w:hAnsi="GHEA Grapalat" w:cs="Sylfaen"/>
          <w:sz w:val="20"/>
          <w:lang w:val="hy-AM"/>
        </w:rPr>
        <w:t>գնային</w:t>
      </w:r>
      <w:r w:rsidRPr="00DE1E5A">
        <w:rPr>
          <w:rFonts w:ascii="GHEA Grapalat" w:hAnsi="GHEA Grapalat" w:cs="Sylfaen"/>
          <w:sz w:val="20"/>
          <w:lang w:val="af-ZA"/>
        </w:rPr>
        <w:t xml:space="preserve"> </w:t>
      </w:r>
      <w:r w:rsidRPr="00DE1E5A">
        <w:rPr>
          <w:rFonts w:ascii="GHEA Grapalat" w:hAnsi="GHEA Grapalat" w:cs="Sylfaen"/>
          <w:sz w:val="20"/>
          <w:lang w:val="hy-AM"/>
        </w:rPr>
        <w:t>առաջարկ</w:t>
      </w:r>
      <w:r w:rsidRPr="00DE1E5A">
        <w:rPr>
          <w:rFonts w:ascii="GHEA Grapalat" w:hAnsi="GHEA Grapalat" w:cs="Sylfaen"/>
          <w:sz w:val="20"/>
          <w:lang w:val="af-ZA"/>
        </w:rPr>
        <w:t xml:space="preserve">` </w:t>
      </w:r>
      <w:r w:rsidRPr="00DE1E5A">
        <w:rPr>
          <w:rFonts w:ascii="GHEA Grapalat" w:hAnsi="GHEA Grapalat" w:cs="Sylfaen"/>
          <w:sz w:val="20"/>
        </w:rPr>
        <w:t>համաձայն</w:t>
      </w:r>
      <w:r w:rsidRPr="00DE1E5A">
        <w:rPr>
          <w:rFonts w:ascii="GHEA Grapalat" w:hAnsi="GHEA Grapalat" w:cs="Sylfaen"/>
          <w:sz w:val="20"/>
          <w:lang w:val="af-ZA"/>
        </w:rPr>
        <w:t xml:space="preserve"> </w:t>
      </w:r>
      <w:r w:rsidRPr="00C30708">
        <w:rPr>
          <w:rFonts w:ascii="GHEA Grapalat" w:hAnsi="GHEA Grapalat" w:cs="Sylfaen"/>
          <w:sz w:val="20"/>
        </w:rPr>
        <w:t>հավելված</w:t>
      </w:r>
      <w:r w:rsidRPr="00C30708">
        <w:rPr>
          <w:rFonts w:ascii="GHEA Grapalat" w:hAnsi="GHEA Grapalat" w:cs="Sylfaen"/>
          <w:sz w:val="20"/>
          <w:lang w:val="af-ZA"/>
        </w:rPr>
        <w:t xml:space="preserve"> N </w:t>
      </w:r>
      <w:r w:rsidRPr="00D1325A">
        <w:rPr>
          <w:rFonts w:ascii="GHEA Grapalat" w:hAnsi="GHEA Grapalat" w:cs="Sylfaen"/>
          <w:sz w:val="20"/>
          <w:lang w:val="af-ZA"/>
        </w:rPr>
        <w:t>2</w:t>
      </w:r>
      <w:r w:rsidRPr="00C30708">
        <w:rPr>
          <w:rFonts w:ascii="GHEA Grapalat" w:hAnsi="GHEA Grapalat" w:cs="Sylfaen"/>
          <w:sz w:val="20"/>
          <w:lang w:val="af-ZA"/>
        </w:rPr>
        <w:t>-</w:t>
      </w:r>
      <w:r w:rsidRPr="00C30708">
        <w:rPr>
          <w:rFonts w:ascii="GHEA Grapalat" w:hAnsi="GHEA Grapalat" w:cs="Sylfaen"/>
          <w:sz w:val="20"/>
        </w:rPr>
        <w:t>ի</w:t>
      </w:r>
      <w:r w:rsidRPr="00C30708">
        <w:rPr>
          <w:rFonts w:ascii="GHEA Grapalat" w:hAnsi="GHEA Grapalat" w:cs="Sylfaen"/>
          <w:sz w:val="20"/>
          <w:lang w:val="af-ZA"/>
        </w:rPr>
        <w:t>:</w:t>
      </w:r>
      <w:r w:rsidRPr="00DE1E5A">
        <w:rPr>
          <w:rFonts w:ascii="GHEA Grapalat" w:hAnsi="GHEA Grapalat" w:cs="Sylfaen"/>
          <w:sz w:val="20"/>
          <w:lang w:val="af-ZA"/>
        </w:rPr>
        <w:t xml:space="preserve"> Գնային առաջարկը </w:t>
      </w:r>
      <w:r w:rsidRPr="00DE1E5A">
        <w:rPr>
          <w:rFonts w:ascii="GHEA Grapalat" w:hAnsi="GHEA Grapalat" w:cs="Sylfaen"/>
          <w:sz w:val="20"/>
          <w:lang w:val="hy-AM"/>
        </w:rPr>
        <w:t>ներկայացվում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szCs w:val="20"/>
        </w:rPr>
        <w:t>արժեք</w:t>
      </w:r>
      <w:r w:rsidRPr="00DE1E5A">
        <w:rPr>
          <w:rFonts w:ascii="GHEA Grapalat" w:hAnsi="GHEA Grapalat" w:cs="Sylfaen"/>
          <w:sz w:val="20"/>
          <w:szCs w:val="20"/>
          <w:lang w:val="af-ZA"/>
        </w:rPr>
        <w:t xml:space="preserve"> (</w:t>
      </w:r>
      <w:r w:rsidRPr="00DE1E5A">
        <w:rPr>
          <w:rFonts w:ascii="GHEA Grapalat" w:hAnsi="GHEA Grapalat" w:cs="Sylfaen"/>
          <w:sz w:val="20"/>
          <w:szCs w:val="20"/>
        </w:rPr>
        <w:t>ինքնարժեքի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կանխատեսվող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շահույթի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հանրագումարը</w:t>
      </w:r>
      <w:r w:rsidRPr="00DE1E5A">
        <w:rPr>
          <w:rFonts w:ascii="GHEA Grapalat" w:hAnsi="GHEA Grapalat" w:cs="Sylfaen"/>
          <w:sz w:val="20"/>
          <w:szCs w:val="20"/>
          <w:lang w:val="af-ZA"/>
        </w:rPr>
        <w:t>)</w:t>
      </w:r>
      <w:r w:rsidRPr="00DE1E5A">
        <w:rPr>
          <w:rFonts w:ascii="GHEA Grapalat" w:hAnsi="GHEA Grapalat" w:cs="Sylfaen"/>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ավելացված</w:t>
      </w:r>
      <w:r w:rsidRPr="00DE1E5A">
        <w:rPr>
          <w:rFonts w:ascii="GHEA Grapalat" w:hAnsi="GHEA Grapalat" w:cs="Sylfaen"/>
          <w:sz w:val="20"/>
          <w:lang w:val="af-ZA"/>
        </w:rPr>
        <w:t xml:space="preserve"> </w:t>
      </w:r>
      <w:r w:rsidRPr="00DE1E5A">
        <w:rPr>
          <w:rFonts w:ascii="GHEA Grapalat" w:hAnsi="GHEA Grapalat" w:cs="Sylfaen"/>
          <w:sz w:val="20"/>
          <w:lang w:val="hy-AM"/>
        </w:rPr>
        <w:t>արժեքի</w:t>
      </w:r>
      <w:r w:rsidRPr="00DE1E5A">
        <w:rPr>
          <w:rFonts w:ascii="GHEA Grapalat" w:hAnsi="GHEA Grapalat" w:cs="Sylfaen"/>
          <w:sz w:val="20"/>
          <w:lang w:val="af-ZA"/>
        </w:rPr>
        <w:t xml:space="preserve"> </w:t>
      </w:r>
      <w:r w:rsidRPr="00DE1E5A">
        <w:rPr>
          <w:rFonts w:ascii="GHEA Grapalat" w:hAnsi="GHEA Grapalat" w:cs="Sylfaen"/>
          <w:sz w:val="20"/>
          <w:lang w:val="hy-AM"/>
        </w:rPr>
        <w:t>հարկ</w:t>
      </w:r>
      <w:r w:rsidRPr="00DE1E5A" w:rsidDel="001A1F55">
        <w:rPr>
          <w:rFonts w:ascii="GHEA Grapalat" w:hAnsi="GHEA Grapalat" w:cs="Sylfaen"/>
          <w:sz w:val="20"/>
          <w:lang w:val="af-ZA"/>
        </w:rPr>
        <w:t xml:space="preserve"> </w:t>
      </w:r>
      <w:r w:rsidRPr="00DE1E5A">
        <w:rPr>
          <w:rFonts w:ascii="GHEA Grapalat" w:hAnsi="GHEA Grapalat" w:cs="Sylfaen"/>
          <w:sz w:val="20"/>
          <w:lang w:val="hy-AM"/>
        </w:rPr>
        <w:t>ընդհանրական</w:t>
      </w:r>
      <w:r w:rsidRPr="00DE1E5A">
        <w:rPr>
          <w:rFonts w:ascii="GHEA Grapalat" w:hAnsi="GHEA Grapalat" w:cs="Sylfaen"/>
          <w:sz w:val="20"/>
          <w:lang w:val="af-ZA"/>
        </w:rPr>
        <w:t xml:space="preserve"> </w:t>
      </w:r>
      <w:r w:rsidRPr="00DE1E5A">
        <w:rPr>
          <w:rFonts w:ascii="GHEA Grapalat" w:hAnsi="GHEA Grapalat" w:cs="Sylfaen"/>
          <w:sz w:val="20"/>
          <w:lang w:val="hy-AM"/>
        </w:rPr>
        <w:t>բաղադրիչներից</w:t>
      </w:r>
      <w:r w:rsidRPr="00DE1E5A">
        <w:rPr>
          <w:rFonts w:ascii="GHEA Grapalat" w:hAnsi="GHEA Grapalat" w:cs="Sylfaen"/>
          <w:sz w:val="20"/>
          <w:lang w:val="af-ZA"/>
        </w:rPr>
        <w:t xml:space="preserve"> </w:t>
      </w:r>
      <w:r w:rsidRPr="00DE1E5A">
        <w:rPr>
          <w:rFonts w:ascii="GHEA Grapalat" w:hAnsi="GHEA Grapalat" w:cs="Sylfaen"/>
          <w:sz w:val="20"/>
          <w:lang w:val="hy-AM"/>
        </w:rPr>
        <w:t>բաղկացած</w:t>
      </w:r>
      <w:r w:rsidRPr="00DE1E5A">
        <w:rPr>
          <w:rFonts w:ascii="GHEA Grapalat" w:hAnsi="GHEA Grapalat" w:cs="Sylfaen"/>
          <w:sz w:val="20"/>
          <w:lang w:val="af-ZA"/>
        </w:rPr>
        <w:t xml:space="preserve"> </w:t>
      </w:r>
      <w:r w:rsidRPr="00DE1E5A">
        <w:rPr>
          <w:rFonts w:ascii="GHEA Grapalat" w:hAnsi="GHEA Grapalat" w:cs="Sylfaen"/>
          <w:sz w:val="20"/>
          <w:lang w:val="hy-AM"/>
        </w:rPr>
        <w:t>հաշվարկի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sz w:val="20"/>
          <w:lang w:val="af-ZA"/>
        </w:rPr>
        <w:t xml:space="preserve"> </w:t>
      </w:r>
      <w:r w:rsidRPr="00DE1E5A">
        <w:rPr>
          <w:rFonts w:ascii="GHEA Grapalat" w:hAnsi="GHEA Grapalat" w:cs="Sylfaen"/>
          <w:sz w:val="20"/>
        </w:rPr>
        <w:t>Ա</w:t>
      </w:r>
      <w:r w:rsidRPr="00DE1E5A">
        <w:rPr>
          <w:rFonts w:ascii="GHEA Grapalat" w:hAnsi="GHEA Grapalat" w:cs="Sylfaen"/>
          <w:sz w:val="20"/>
          <w:lang w:val="ru-RU"/>
        </w:rPr>
        <w:t>րժեքի</w:t>
      </w:r>
      <w:r w:rsidRPr="00DE1E5A">
        <w:rPr>
          <w:rFonts w:ascii="GHEA Grapalat" w:hAnsi="GHEA Grapalat" w:cs="Sylfaen"/>
          <w:sz w:val="20"/>
          <w:lang w:val="af-ZA"/>
        </w:rPr>
        <w:t xml:space="preserve"> </w:t>
      </w:r>
      <w:r w:rsidRPr="00DE1E5A">
        <w:rPr>
          <w:rFonts w:ascii="GHEA Grapalat" w:hAnsi="GHEA Grapalat" w:cs="Sylfaen"/>
          <w:sz w:val="20"/>
          <w:lang w:val="ru-RU"/>
        </w:rPr>
        <w:t>բաղադրիչների</w:t>
      </w:r>
      <w:r w:rsidRPr="00DE1E5A">
        <w:rPr>
          <w:rFonts w:ascii="GHEA Grapalat" w:hAnsi="GHEA Grapalat" w:cs="Sylfaen"/>
          <w:sz w:val="20"/>
          <w:lang w:val="af-ZA"/>
        </w:rPr>
        <w:t xml:space="preserve"> </w:t>
      </w:r>
      <w:r w:rsidRPr="00DE1E5A">
        <w:rPr>
          <w:rFonts w:ascii="GHEA Grapalat" w:hAnsi="GHEA Grapalat" w:cs="Sylfaen"/>
          <w:sz w:val="20"/>
          <w:lang w:val="ru-RU"/>
        </w:rPr>
        <w:t>հաշվարկ</w:t>
      </w:r>
      <w:r w:rsidRPr="00DE1E5A">
        <w:rPr>
          <w:rFonts w:ascii="GHEA Grapalat" w:hAnsi="GHEA Grapalat" w:cs="Sylfaen"/>
          <w:sz w:val="20"/>
          <w:lang w:val="af-ZA"/>
        </w:rPr>
        <w:t xml:space="preserve">` </w:t>
      </w:r>
      <w:r w:rsidRPr="00DE1E5A">
        <w:rPr>
          <w:rFonts w:ascii="GHEA Grapalat" w:hAnsi="GHEA Grapalat" w:cs="Sylfaen"/>
          <w:sz w:val="20"/>
          <w:lang w:val="ru-RU"/>
        </w:rPr>
        <w:t>բացվածք</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այլ</w:t>
      </w:r>
      <w:r w:rsidRPr="00DE1E5A">
        <w:rPr>
          <w:rFonts w:ascii="GHEA Grapalat" w:hAnsi="GHEA Grapalat" w:cs="Sylfaen"/>
          <w:sz w:val="20"/>
          <w:lang w:val="af-ZA"/>
        </w:rPr>
        <w:t xml:space="preserve"> </w:t>
      </w:r>
      <w:r w:rsidRPr="00DE1E5A">
        <w:rPr>
          <w:rFonts w:ascii="GHEA Grapalat" w:hAnsi="GHEA Grapalat" w:cs="Sylfaen"/>
          <w:sz w:val="20"/>
          <w:lang w:val="ru-RU"/>
        </w:rPr>
        <w:t>մանրամասներ</w:t>
      </w:r>
      <w:r w:rsidRPr="00DE1E5A">
        <w:rPr>
          <w:rFonts w:ascii="GHEA Grapalat" w:hAnsi="GHEA Grapalat" w:cs="Sylfaen"/>
          <w:sz w:val="20"/>
          <w:lang w:val="af-ZA"/>
        </w:rPr>
        <w:t xml:space="preserve"> </w:t>
      </w:r>
      <w:r w:rsidRPr="00DE1E5A">
        <w:rPr>
          <w:rFonts w:ascii="GHEA Grapalat" w:hAnsi="GHEA Grapalat" w:cs="Sylfaen"/>
          <w:sz w:val="20"/>
          <w:lang w:val="ru-RU"/>
        </w:rPr>
        <w:t>չեն</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պահանջվում</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ներկայացվում</w:t>
      </w:r>
      <w:r w:rsidRPr="00DE1E5A">
        <w:rPr>
          <w:rFonts w:ascii="GHEA Grapalat" w:hAnsi="GHEA Grapalat" w:cs="Sylfaen"/>
          <w:sz w:val="20"/>
          <w:lang w:val="af-ZA"/>
        </w:rPr>
        <w:t xml:space="preserve">: </w:t>
      </w:r>
    </w:p>
    <w:p w:rsidR="00024088" w:rsidRPr="00DE1E5A" w:rsidRDefault="00024088" w:rsidP="00024088">
      <w:pPr>
        <w:ind w:firstLine="567"/>
        <w:jc w:val="both"/>
        <w:rPr>
          <w:rFonts w:ascii="GHEA Grapalat" w:hAnsi="GHEA Grapalat"/>
          <w:b/>
          <w:sz w:val="20"/>
          <w:lang w:val="af-ZA"/>
        </w:rPr>
      </w:pPr>
    </w:p>
    <w:p w:rsidR="00024088" w:rsidRPr="00DE1E5A" w:rsidRDefault="00024088" w:rsidP="00024088">
      <w:pPr>
        <w:ind w:firstLine="567"/>
        <w:jc w:val="both"/>
        <w:rPr>
          <w:rFonts w:ascii="GHEA Grapalat" w:hAnsi="GHEA Grapalat"/>
          <w:b/>
          <w:sz w:val="20"/>
          <w:lang w:val="af-ZA"/>
        </w:rPr>
      </w:pPr>
    </w:p>
    <w:p w:rsidR="00024088" w:rsidRPr="00DE1E5A" w:rsidRDefault="00024088" w:rsidP="00024088">
      <w:pPr>
        <w:ind w:firstLine="720"/>
        <w:jc w:val="center"/>
        <w:rPr>
          <w:rFonts w:ascii="GHEA Grapalat" w:hAnsi="GHEA Grapalat" w:cs="Sylfaen"/>
          <w:b/>
          <w:sz w:val="20"/>
          <w:lang w:val="es-ES"/>
        </w:rPr>
      </w:pPr>
      <w:r w:rsidRPr="00DE1E5A">
        <w:rPr>
          <w:rFonts w:ascii="GHEA Grapalat" w:hAnsi="GHEA Grapalat"/>
          <w:b/>
          <w:sz w:val="20"/>
          <w:lang w:val="es-ES"/>
        </w:rPr>
        <w:t xml:space="preserve">3. ԱՌԱՋԻՆ ՏԵՂԸ ԶԲԱՂԵՑՐԱԾ </w:t>
      </w:r>
      <w:r w:rsidRPr="00DE1E5A">
        <w:rPr>
          <w:rFonts w:ascii="GHEA Grapalat" w:hAnsi="GHEA Grapalat" w:cs="Arial"/>
          <w:b/>
          <w:sz w:val="20"/>
          <w:lang w:val="es-ES"/>
        </w:rPr>
        <w:t xml:space="preserve">ՄԱՍՆԱԿՑԻ ԿՈՂՄԻՑ ՆԵՐԿԱՅԱՑՎՈՂ </w:t>
      </w:r>
      <w:r w:rsidRPr="00DE1E5A">
        <w:rPr>
          <w:rFonts w:ascii="GHEA Grapalat" w:hAnsi="GHEA Grapalat" w:cs="Sylfaen"/>
          <w:b/>
          <w:sz w:val="20"/>
          <w:lang w:val="es-ES"/>
        </w:rPr>
        <w:t>ՓԱՍՏԱԹՂԹԵՐԸ</w:t>
      </w:r>
    </w:p>
    <w:p w:rsidR="00024088" w:rsidRPr="00DE1E5A" w:rsidRDefault="00024088" w:rsidP="00024088">
      <w:pPr>
        <w:ind w:firstLine="720"/>
        <w:jc w:val="center"/>
        <w:rPr>
          <w:rFonts w:ascii="GHEA Grapalat" w:hAnsi="GHEA Grapalat" w:cs="Arial"/>
          <w:b/>
          <w:sz w:val="20"/>
          <w:lang w:val="es-ES"/>
        </w:rPr>
      </w:pPr>
    </w:p>
    <w:p w:rsidR="00024088" w:rsidRPr="00DE1E5A" w:rsidRDefault="00024088" w:rsidP="00024088">
      <w:pPr>
        <w:ind w:firstLine="567"/>
        <w:jc w:val="both"/>
        <w:rPr>
          <w:rFonts w:ascii="GHEA Grapalat" w:hAnsi="GHEA Grapalat" w:cs="Sylfaen"/>
          <w:sz w:val="20"/>
          <w:lang w:val="es-ES"/>
        </w:rPr>
      </w:pPr>
      <w:r w:rsidRPr="00DE1E5A">
        <w:rPr>
          <w:rFonts w:ascii="GHEA Grapalat" w:hAnsi="GHEA Grapalat" w:cs="Sylfaen"/>
          <w:sz w:val="20"/>
          <w:lang w:val="es-ES"/>
        </w:rPr>
        <w:t>3.1 Ա</w:t>
      </w:r>
      <w:r w:rsidRPr="00DE1E5A">
        <w:rPr>
          <w:rFonts w:ascii="GHEA Grapalat" w:hAnsi="GHEA Grapalat" w:cs="Sylfaen"/>
          <w:sz w:val="20"/>
          <w:lang w:val="ru-RU"/>
        </w:rPr>
        <w:t>ռաջին</w:t>
      </w:r>
      <w:r w:rsidRPr="00DE1E5A">
        <w:rPr>
          <w:rFonts w:ascii="GHEA Grapalat" w:hAnsi="GHEA Grapalat" w:cs="Sylfaen"/>
          <w:sz w:val="20"/>
          <w:lang w:val="es-ES"/>
        </w:rPr>
        <w:t xml:space="preserve"> </w:t>
      </w:r>
      <w:r w:rsidRPr="00DE1E5A">
        <w:rPr>
          <w:rFonts w:ascii="GHEA Grapalat" w:hAnsi="GHEA Grapalat" w:cs="Sylfaen"/>
          <w:sz w:val="20"/>
          <w:lang w:val="ru-RU"/>
        </w:rPr>
        <w:t>տեղ</w:t>
      </w:r>
      <w:r w:rsidRPr="00DE1E5A">
        <w:rPr>
          <w:rFonts w:ascii="GHEA Grapalat" w:hAnsi="GHEA Grapalat" w:cs="Sylfaen"/>
          <w:sz w:val="20"/>
          <w:lang w:val="es-ES"/>
        </w:rPr>
        <w:t xml:space="preserve"> </w:t>
      </w:r>
      <w:r w:rsidRPr="00DE1E5A">
        <w:rPr>
          <w:rFonts w:ascii="GHEA Grapalat" w:hAnsi="GHEA Grapalat" w:cs="Sylfaen"/>
          <w:sz w:val="20"/>
          <w:lang w:val="ru-RU"/>
        </w:rPr>
        <w:t>զբաղեցրած</w:t>
      </w:r>
      <w:r w:rsidRPr="00DE1E5A">
        <w:rPr>
          <w:rFonts w:ascii="GHEA Grapalat" w:hAnsi="GHEA Grapalat" w:cs="Sylfaen"/>
          <w:sz w:val="20"/>
          <w:lang w:val="es-ES"/>
        </w:rPr>
        <w:t xml:space="preserve"> մ</w:t>
      </w:r>
      <w:r w:rsidRPr="00DE1E5A">
        <w:rPr>
          <w:rFonts w:ascii="GHEA Grapalat" w:hAnsi="GHEA Grapalat" w:cs="Sylfaen"/>
          <w:sz w:val="20"/>
          <w:lang w:val="ru-RU"/>
        </w:rPr>
        <w:t>ասնակիցը</w:t>
      </w:r>
      <w:r w:rsidRPr="00DE1E5A">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3D1EF6">
        <w:rPr>
          <w:rFonts w:ascii="GHEA Grapalat" w:hAnsi="GHEA Grapalat" w:cs="Sylfaen"/>
          <w:sz w:val="20"/>
          <w:lang w:val="ru-RU"/>
        </w:rPr>
        <w:t>սույն</w:t>
      </w:r>
      <w:r w:rsidRPr="000A0F1C">
        <w:rPr>
          <w:rFonts w:ascii="GHEA Grapalat" w:hAnsi="GHEA Grapalat" w:cs="Sylfaen"/>
          <w:sz w:val="20"/>
          <w:lang w:val="es-ES"/>
        </w:rPr>
        <w:t xml:space="preserve"> </w:t>
      </w:r>
      <w:r w:rsidRPr="000A0F1C">
        <w:rPr>
          <w:rFonts w:ascii="GHEA Grapalat" w:hAnsi="GHEA Grapalat" w:cs="Sylfaen"/>
          <w:sz w:val="20"/>
          <w:lang w:val="ru-RU"/>
        </w:rPr>
        <w:t>հրավերի</w:t>
      </w:r>
      <w:r w:rsidRPr="000A0F1C">
        <w:rPr>
          <w:rFonts w:ascii="GHEA Grapalat" w:hAnsi="GHEA Grapalat" w:cs="Sylfaen"/>
          <w:sz w:val="20"/>
          <w:lang w:val="es-ES"/>
        </w:rPr>
        <w:t xml:space="preserve"> </w:t>
      </w:r>
      <w:r w:rsidRPr="002152AB">
        <w:rPr>
          <w:rFonts w:ascii="GHEA Grapalat" w:hAnsi="GHEA Grapalat" w:cs="Sylfaen"/>
          <w:sz w:val="20"/>
          <w:lang w:val="es-ES"/>
        </w:rPr>
        <w:lastRenderedPageBreak/>
        <w:t>3</w:t>
      </w:r>
      <w:r w:rsidRPr="003D1EF6">
        <w:rPr>
          <w:rFonts w:ascii="GHEA Grapalat" w:hAnsi="GHEA Grapalat" w:cs="Sylfaen"/>
          <w:sz w:val="20"/>
          <w:lang w:val="es-ES"/>
        </w:rPr>
        <w:t>-</w:t>
      </w:r>
      <w:r w:rsidRPr="003D1EF6">
        <w:rPr>
          <w:rFonts w:ascii="GHEA Grapalat" w:hAnsi="GHEA Grapalat" w:cs="Sylfaen"/>
          <w:sz w:val="20"/>
          <w:lang w:val="ru-RU"/>
        </w:rPr>
        <w:t>րդ</w:t>
      </w:r>
      <w:r w:rsidRPr="000A0F1C">
        <w:rPr>
          <w:rFonts w:ascii="GHEA Grapalat" w:hAnsi="GHEA Grapalat" w:cs="Sylfaen"/>
          <w:sz w:val="20"/>
          <w:lang w:val="es-ES"/>
        </w:rPr>
        <w:t xml:space="preserve"> </w:t>
      </w:r>
      <w:r w:rsidRPr="000A0F1C">
        <w:rPr>
          <w:rFonts w:ascii="GHEA Grapalat" w:hAnsi="GHEA Grapalat" w:cs="Sylfaen"/>
          <w:sz w:val="20"/>
          <w:lang w:val="ru-RU"/>
        </w:rPr>
        <w:t>հավելվածով</w:t>
      </w:r>
      <w:r w:rsidRPr="00DE1E5A">
        <w:rPr>
          <w:rFonts w:ascii="GHEA Grapalat" w:hAnsi="GHEA Grapalat" w:cs="Sylfaen"/>
          <w:sz w:val="20"/>
          <w:lang w:val="es-ES"/>
        </w:rPr>
        <w:t xml:space="preserve"> </w:t>
      </w:r>
      <w:r w:rsidRPr="00DE1E5A">
        <w:rPr>
          <w:rFonts w:ascii="GHEA Grapalat" w:hAnsi="GHEA Grapalat" w:cs="Sylfaen"/>
          <w:sz w:val="20"/>
          <w:lang w:val="ru-RU"/>
        </w:rPr>
        <w:t>նախատեսված</w:t>
      </w:r>
      <w:r w:rsidRPr="00DE1E5A">
        <w:rPr>
          <w:rFonts w:ascii="GHEA Grapalat" w:hAnsi="GHEA Grapalat" w:cs="Sylfaen"/>
          <w:sz w:val="20"/>
          <w:lang w:val="es-ES"/>
        </w:rPr>
        <w:t xml:space="preserve"> </w:t>
      </w:r>
      <w:r w:rsidRPr="00DE1E5A">
        <w:rPr>
          <w:rFonts w:ascii="GHEA Grapalat" w:hAnsi="GHEA Grapalat" w:cs="Sylfaen"/>
          <w:sz w:val="20"/>
          <w:lang w:val="ru-RU"/>
        </w:rPr>
        <w:t>գրությունը</w:t>
      </w:r>
      <w:r w:rsidRPr="00DE1E5A">
        <w:rPr>
          <w:rFonts w:ascii="GHEA Grapalat" w:hAnsi="GHEA Grapalat" w:cs="Sylfaen"/>
          <w:sz w:val="20"/>
          <w:lang w:val="es-ES"/>
        </w:rPr>
        <w:t xml:space="preserve">, </w:t>
      </w:r>
      <w:r w:rsidRPr="00DE1E5A">
        <w:rPr>
          <w:rFonts w:ascii="GHEA Grapalat" w:hAnsi="GHEA Grapalat" w:cs="Sylfaen"/>
          <w:sz w:val="20"/>
          <w:lang w:val="ru-RU"/>
        </w:rPr>
        <w:t>որին</w:t>
      </w:r>
      <w:r w:rsidRPr="00DE1E5A">
        <w:rPr>
          <w:rFonts w:ascii="GHEA Grapalat" w:hAnsi="GHEA Grapalat" w:cs="Sylfaen"/>
          <w:sz w:val="20"/>
          <w:lang w:val="es-ES"/>
        </w:rPr>
        <w:t xml:space="preserve"> </w:t>
      </w:r>
      <w:r w:rsidRPr="00DE1E5A">
        <w:rPr>
          <w:rFonts w:ascii="GHEA Grapalat" w:hAnsi="GHEA Grapalat" w:cs="Sylfaen"/>
          <w:sz w:val="20"/>
          <w:lang w:val="ru-RU"/>
        </w:rPr>
        <w:t>կցվում</w:t>
      </w:r>
      <w:r w:rsidRPr="00DE1E5A">
        <w:rPr>
          <w:rFonts w:ascii="GHEA Grapalat" w:hAnsi="GHEA Grapalat" w:cs="Sylfaen"/>
          <w:sz w:val="20"/>
          <w:lang w:val="es-ES"/>
        </w:rPr>
        <w:t xml:space="preserve"> է իր կողմից հաստատված` </w:t>
      </w:r>
      <w:r w:rsidRPr="00DE1E5A">
        <w:rPr>
          <w:rFonts w:ascii="GHEA Grapalat" w:hAnsi="GHEA Grapalat" w:cs="Sylfaen"/>
          <w:sz w:val="20"/>
        </w:rPr>
        <w:t>առաջարկվող</w:t>
      </w:r>
      <w:r w:rsidRPr="00DE1E5A">
        <w:rPr>
          <w:rFonts w:ascii="GHEA Grapalat" w:hAnsi="GHEA Grapalat" w:cs="Sylfaen"/>
          <w:sz w:val="20"/>
          <w:lang w:val="es-ES"/>
        </w:rPr>
        <w:t xml:space="preserve"> </w:t>
      </w:r>
      <w:r w:rsidRPr="00DE1E5A">
        <w:rPr>
          <w:rFonts w:ascii="GHEA Grapalat" w:hAnsi="GHEA Grapalat" w:cs="Sylfaen"/>
          <w:sz w:val="20"/>
        </w:rPr>
        <w:t>ապրանքի</w:t>
      </w:r>
      <w:r w:rsidRPr="00DE1E5A">
        <w:rPr>
          <w:rFonts w:ascii="GHEA Grapalat" w:hAnsi="GHEA Grapalat" w:cs="Sylfaen"/>
          <w:sz w:val="20"/>
          <w:lang w:val="es-ES"/>
        </w:rPr>
        <w:t xml:space="preserve"> </w:t>
      </w:r>
      <w:r w:rsidRPr="00DE1E5A">
        <w:rPr>
          <w:rFonts w:ascii="GHEA Grapalat" w:hAnsi="GHEA Grapalat"/>
          <w:sz w:val="20"/>
          <w:szCs w:val="20"/>
          <w:lang w:val="hy-AM"/>
        </w:rPr>
        <w:t>ամբողջական նկարագիրը</w:t>
      </w:r>
      <w:r w:rsidRPr="00DE1E5A">
        <w:rPr>
          <w:rFonts w:ascii="GHEA Grapalat" w:hAnsi="GHEA Grapalat"/>
          <w:sz w:val="20"/>
          <w:szCs w:val="20"/>
          <w:lang w:val="es-ES"/>
        </w:rPr>
        <w:t xml:space="preserve">` </w:t>
      </w:r>
      <w:r w:rsidRPr="00DE1E5A">
        <w:rPr>
          <w:rFonts w:ascii="GHEA Grapalat" w:hAnsi="GHEA Grapalat"/>
          <w:sz w:val="20"/>
          <w:szCs w:val="20"/>
        </w:rPr>
        <w:t>համաձայն</w:t>
      </w:r>
      <w:r w:rsidRPr="00DE1E5A">
        <w:rPr>
          <w:rFonts w:ascii="GHEA Grapalat" w:hAnsi="GHEA Grapalat"/>
          <w:sz w:val="20"/>
          <w:szCs w:val="20"/>
          <w:lang w:val="es-ES"/>
        </w:rPr>
        <w:t xml:space="preserve"> </w:t>
      </w:r>
      <w:r w:rsidRPr="00DE1E5A">
        <w:rPr>
          <w:rFonts w:ascii="GHEA Grapalat" w:hAnsi="GHEA Grapalat"/>
          <w:sz w:val="20"/>
          <w:szCs w:val="20"/>
        </w:rPr>
        <w:t>հավելված</w:t>
      </w:r>
      <w:r w:rsidRPr="00DE1E5A">
        <w:rPr>
          <w:rFonts w:ascii="GHEA Grapalat" w:hAnsi="GHEA Grapalat"/>
          <w:sz w:val="20"/>
          <w:szCs w:val="20"/>
          <w:lang w:val="es-ES"/>
        </w:rPr>
        <w:t xml:space="preserve"> N </w:t>
      </w:r>
      <w:r>
        <w:rPr>
          <w:rFonts w:ascii="GHEA Grapalat" w:hAnsi="GHEA Grapalat"/>
          <w:sz w:val="20"/>
          <w:szCs w:val="20"/>
          <w:lang w:val="es-ES"/>
        </w:rPr>
        <w:t>3</w:t>
      </w:r>
      <w:r w:rsidRPr="00DE1E5A">
        <w:rPr>
          <w:rFonts w:ascii="GHEA Grapalat" w:hAnsi="GHEA Grapalat"/>
          <w:sz w:val="20"/>
          <w:szCs w:val="20"/>
          <w:lang w:val="es-ES"/>
        </w:rPr>
        <w:t>.1-</w:t>
      </w:r>
      <w:r w:rsidRPr="00DE1E5A">
        <w:rPr>
          <w:rFonts w:ascii="GHEA Grapalat" w:hAnsi="GHEA Grapalat"/>
          <w:sz w:val="20"/>
          <w:szCs w:val="20"/>
        </w:rPr>
        <w:t>ի</w:t>
      </w:r>
      <w:r w:rsidRPr="00DE1E5A">
        <w:rPr>
          <w:rFonts w:ascii="GHEA Grapalat" w:hAnsi="GHEA Grapalat" w:cs="Sylfaen"/>
          <w:sz w:val="20"/>
          <w:lang w:val="es-ES"/>
        </w:rPr>
        <w:t>.</w:t>
      </w:r>
    </w:p>
    <w:p w:rsidR="00024088" w:rsidRPr="00DE1E5A" w:rsidRDefault="00024088" w:rsidP="00024088">
      <w:pPr>
        <w:ind w:firstLine="567"/>
        <w:jc w:val="both"/>
        <w:rPr>
          <w:rFonts w:ascii="GHEA Grapalat" w:hAnsi="GHEA Grapalat" w:cs="Sylfaen"/>
          <w:sz w:val="20"/>
          <w:lang w:val="es-ES"/>
        </w:rPr>
      </w:pPr>
      <w:r w:rsidRPr="00DE1E5A">
        <w:rPr>
          <w:rFonts w:ascii="GHEA Grapalat" w:hAnsi="GHEA Grapalat" w:cs="Sylfaen"/>
          <w:sz w:val="20"/>
          <w:lang w:val="af-ZA"/>
        </w:rPr>
        <w:t xml:space="preserve">3.2 Սույն </w:t>
      </w:r>
      <w:r w:rsidRPr="00DE1E5A">
        <w:rPr>
          <w:rFonts w:ascii="GHEA Grapalat" w:hAnsi="GHEA Grapalat" w:cs="Sylfaen"/>
          <w:sz w:val="20"/>
          <w:lang w:val="ru-RU"/>
        </w:rPr>
        <w:t>հրավերով</w:t>
      </w:r>
      <w:r w:rsidRPr="00DE1E5A">
        <w:rPr>
          <w:rFonts w:ascii="GHEA Grapalat" w:hAnsi="GHEA Grapalat" w:cs="Sylfaen"/>
          <w:sz w:val="20"/>
          <w:lang w:val="es-ES"/>
        </w:rPr>
        <w:t xml:space="preserve"> </w:t>
      </w:r>
      <w:r w:rsidRPr="00DE1E5A">
        <w:rPr>
          <w:rFonts w:ascii="GHEA Grapalat" w:hAnsi="GHEA Grapalat" w:cs="Sylfaen"/>
          <w:sz w:val="20"/>
          <w:lang w:val="ru-RU"/>
        </w:rPr>
        <w:t>նախատեսված</w:t>
      </w:r>
      <w:r w:rsidRPr="00DE1E5A">
        <w:rPr>
          <w:rFonts w:ascii="GHEA Grapalat" w:hAnsi="GHEA Grapalat" w:cs="Sylfaen"/>
          <w:sz w:val="20"/>
          <w:lang w:val="es-ES"/>
        </w:rPr>
        <w:t>` մ</w:t>
      </w:r>
      <w:r w:rsidRPr="00DE1E5A">
        <w:rPr>
          <w:rFonts w:ascii="GHEA Grapalat" w:hAnsi="GHEA Grapalat" w:cs="Sylfaen"/>
          <w:sz w:val="20"/>
          <w:lang w:val="ru-RU"/>
        </w:rPr>
        <w:t>ասնակցի</w:t>
      </w:r>
      <w:r w:rsidRPr="00DE1E5A">
        <w:rPr>
          <w:rFonts w:ascii="GHEA Grapalat" w:hAnsi="GHEA Grapalat" w:cs="Sylfaen"/>
          <w:sz w:val="20"/>
          <w:lang w:val="es-ES"/>
        </w:rPr>
        <w:t xml:space="preserve"> </w:t>
      </w:r>
      <w:r w:rsidRPr="00DE1E5A">
        <w:rPr>
          <w:rFonts w:ascii="GHEA Grapalat" w:hAnsi="GHEA Grapalat" w:cs="Sylfaen"/>
          <w:sz w:val="20"/>
          <w:lang w:val="ru-RU"/>
        </w:rPr>
        <w:t>կազմած</w:t>
      </w:r>
      <w:r w:rsidRPr="00DE1E5A">
        <w:rPr>
          <w:rFonts w:ascii="GHEA Grapalat" w:hAnsi="GHEA Grapalat" w:cs="Sylfaen"/>
          <w:sz w:val="20"/>
          <w:lang w:val="es-ES"/>
        </w:rPr>
        <w:t xml:space="preserve"> </w:t>
      </w:r>
      <w:r w:rsidRPr="00DE1E5A">
        <w:rPr>
          <w:rFonts w:ascii="GHEA Grapalat" w:hAnsi="GHEA Grapalat" w:cs="Sylfaen"/>
          <w:sz w:val="20"/>
          <w:lang w:val="ru-RU"/>
        </w:rPr>
        <w:t>փաստաթղթերը</w:t>
      </w:r>
      <w:r w:rsidRPr="00DE1E5A">
        <w:rPr>
          <w:rFonts w:ascii="GHEA Grapalat" w:hAnsi="GHEA Grapalat" w:cs="Sylfaen"/>
          <w:sz w:val="20"/>
          <w:lang w:val="es-ES"/>
        </w:rPr>
        <w:t xml:space="preserve"> </w:t>
      </w:r>
      <w:r w:rsidRPr="00DE1E5A">
        <w:rPr>
          <w:rFonts w:ascii="GHEA Grapalat" w:hAnsi="GHEA Grapalat" w:cs="Sylfaen"/>
          <w:sz w:val="20"/>
          <w:lang w:val="ru-RU"/>
        </w:rPr>
        <w:t>ստորագրում</w:t>
      </w:r>
      <w:r w:rsidRPr="00DE1E5A">
        <w:rPr>
          <w:rFonts w:ascii="GHEA Grapalat" w:hAnsi="GHEA Grapalat" w:cs="Sylfaen"/>
          <w:sz w:val="20"/>
          <w:lang w:val="es-ES"/>
        </w:rPr>
        <w:t xml:space="preserve"> </w:t>
      </w:r>
      <w:r w:rsidRPr="00DE1E5A">
        <w:rPr>
          <w:rFonts w:ascii="GHEA Grapalat" w:hAnsi="GHEA Grapalat" w:cs="Sylfaen"/>
          <w:sz w:val="20"/>
          <w:lang w:val="ru-RU"/>
        </w:rPr>
        <w:t>է</w:t>
      </w:r>
      <w:r w:rsidRPr="00DE1E5A">
        <w:rPr>
          <w:rFonts w:ascii="GHEA Grapalat" w:hAnsi="GHEA Grapalat" w:cs="Sylfaen"/>
          <w:sz w:val="20"/>
          <w:lang w:val="es-ES"/>
        </w:rPr>
        <w:t xml:space="preserve"> </w:t>
      </w:r>
      <w:r w:rsidRPr="00DE1E5A">
        <w:rPr>
          <w:rFonts w:ascii="GHEA Grapalat" w:hAnsi="GHEA Grapalat" w:cs="Sylfaen"/>
          <w:sz w:val="20"/>
          <w:lang w:val="ru-RU"/>
        </w:rPr>
        <w:t>դրանք</w:t>
      </w:r>
      <w:r w:rsidRPr="00DE1E5A">
        <w:rPr>
          <w:rFonts w:ascii="GHEA Grapalat" w:hAnsi="GHEA Grapalat" w:cs="Sylfaen"/>
          <w:sz w:val="20"/>
          <w:lang w:val="es-ES"/>
        </w:rPr>
        <w:t xml:space="preserve">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024088" w:rsidRPr="00DE1E5A" w:rsidRDefault="00024088" w:rsidP="00024088">
      <w:pPr>
        <w:ind w:firstLine="567"/>
        <w:jc w:val="both"/>
        <w:rPr>
          <w:rFonts w:ascii="GHEA Grapalat" w:hAnsi="GHEA Grapalat" w:cs="Sylfaen"/>
          <w:sz w:val="20"/>
          <w:lang w:val="es-ES"/>
        </w:rPr>
      </w:pPr>
      <w:r w:rsidRPr="00DE1E5A">
        <w:rPr>
          <w:rFonts w:ascii="GHEA Grapalat" w:hAnsi="GHEA Grapalat" w:cs="Sylfaen"/>
          <w:sz w:val="20"/>
          <w:lang w:val="es-ES"/>
        </w:rPr>
        <w:t>3.3 Հայտում ներառվող բնօրինակ փաստաթղթերի փոխարեն կարող են ներկայացվել դրանց նոտարական կարգով վավերացված օրինակները։</w:t>
      </w:r>
    </w:p>
    <w:p w:rsidR="00024088" w:rsidRPr="00DE1E5A" w:rsidRDefault="00024088" w:rsidP="00024088">
      <w:pPr>
        <w:jc w:val="center"/>
        <w:rPr>
          <w:rFonts w:ascii="GHEA Grapalat" w:hAnsi="GHEA Grapalat"/>
          <w:b/>
          <w:sz w:val="20"/>
          <w:lang w:val="af-ZA"/>
        </w:rPr>
      </w:pPr>
    </w:p>
    <w:p w:rsidR="00024088" w:rsidRPr="00DE1E5A" w:rsidRDefault="00024088" w:rsidP="00024088">
      <w:pPr>
        <w:pStyle w:val="norm"/>
        <w:spacing w:line="240" w:lineRule="auto"/>
        <w:ind w:firstLine="284"/>
        <w:jc w:val="right"/>
        <w:rPr>
          <w:rFonts w:ascii="GHEA Grapalat" w:hAnsi="GHEA Grapalat" w:cs="Sylfaen"/>
          <w:b/>
          <w:sz w:val="20"/>
          <w:lang w:val="es-ES"/>
        </w:rPr>
      </w:pPr>
    </w:p>
    <w:p w:rsidR="00024088" w:rsidRPr="00595447" w:rsidRDefault="00024088" w:rsidP="00024088">
      <w:pPr>
        <w:jc w:val="center"/>
        <w:rPr>
          <w:rFonts w:ascii="GHEA Grapalat" w:hAnsi="GHEA Grapalat" w:cs="Sylfaen"/>
          <w:b/>
          <w:sz w:val="20"/>
          <w:lang w:val="es-ES"/>
        </w:rPr>
      </w:pPr>
      <w:r w:rsidRPr="00595447">
        <w:rPr>
          <w:rFonts w:ascii="GHEA Grapalat" w:hAnsi="GHEA Grapalat"/>
          <w:b/>
          <w:sz w:val="20"/>
          <w:lang w:val="es-ES"/>
        </w:rPr>
        <w:t xml:space="preserve">4. </w:t>
      </w:r>
      <w:r w:rsidRPr="00595447">
        <w:rPr>
          <w:rFonts w:ascii="GHEA Grapalat" w:hAnsi="GHEA Grapalat" w:cs="Sylfaen"/>
          <w:b/>
          <w:sz w:val="20"/>
          <w:lang w:val="es-ES"/>
        </w:rPr>
        <w:t>ՀԱՅՏԸ</w:t>
      </w:r>
      <w:r w:rsidRPr="00595447">
        <w:rPr>
          <w:rFonts w:ascii="GHEA Grapalat" w:hAnsi="GHEA Grapalat" w:cs="Arial"/>
          <w:b/>
          <w:sz w:val="20"/>
          <w:lang w:val="es-ES"/>
        </w:rPr>
        <w:t xml:space="preserve">  </w:t>
      </w:r>
      <w:r w:rsidRPr="00595447">
        <w:rPr>
          <w:rFonts w:ascii="GHEA Grapalat" w:hAnsi="GHEA Grapalat" w:cs="Sylfaen"/>
          <w:b/>
          <w:sz w:val="20"/>
          <w:lang w:val="es-ES"/>
        </w:rPr>
        <w:t>ՊԱՏՐԱՍՏԵԼՈՒ</w:t>
      </w:r>
      <w:r w:rsidRPr="00595447">
        <w:rPr>
          <w:rFonts w:ascii="GHEA Grapalat" w:hAnsi="GHEA Grapalat" w:cs="Arial"/>
          <w:b/>
          <w:sz w:val="20"/>
          <w:lang w:val="es-ES"/>
        </w:rPr>
        <w:t xml:space="preserve">  </w:t>
      </w:r>
      <w:r w:rsidRPr="00595447">
        <w:rPr>
          <w:rFonts w:ascii="GHEA Grapalat" w:hAnsi="GHEA Grapalat" w:cs="Sylfaen"/>
          <w:b/>
          <w:sz w:val="20"/>
          <w:lang w:val="es-ES"/>
        </w:rPr>
        <w:t>ԿԱՐԳԸ</w:t>
      </w:r>
    </w:p>
    <w:p w:rsidR="00024088" w:rsidRPr="00595447" w:rsidRDefault="00024088" w:rsidP="00024088">
      <w:pPr>
        <w:jc w:val="center"/>
        <w:rPr>
          <w:rFonts w:ascii="GHEA Grapalat" w:hAnsi="GHEA Grapalat" w:cs="Sylfaen"/>
          <w:b/>
          <w:sz w:val="20"/>
          <w:lang w:val="es-ES"/>
        </w:rPr>
      </w:pPr>
    </w:p>
    <w:p w:rsidR="00024088" w:rsidRPr="00595447" w:rsidRDefault="00024088" w:rsidP="00024088">
      <w:pPr>
        <w:ind w:firstLine="567"/>
        <w:jc w:val="both"/>
        <w:rPr>
          <w:rFonts w:ascii="GHEA Grapalat" w:hAnsi="GHEA Grapalat" w:cs="Sylfaen"/>
          <w:sz w:val="20"/>
          <w:szCs w:val="20"/>
          <w:lang w:val="es-ES"/>
        </w:rPr>
      </w:pPr>
      <w:r w:rsidRPr="00595447">
        <w:rPr>
          <w:rFonts w:ascii="GHEA Grapalat" w:hAnsi="GHEA Grapalat"/>
          <w:sz w:val="20"/>
          <w:szCs w:val="20"/>
          <w:lang w:val="es-ES"/>
        </w:rPr>
        <w:t xml:space="preserve">4.1 </w:t>
      </w:r>
      <w:r w:rsidRPr="00595447">
        <w:rPr>
          <w:rFonts w:ascii="GHEA Grapalat" w:hAnsi="GHEA Grapalat" w:cs="Sylfaen"/>
          <w:sz w:val="20"/>
          <w:szCs w:val="20"/>
          <w:lang w:val="ru-RU"/>
        </w:rPr>
        <w:t>Մասնակիցը</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հայտը</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ներկայացնում</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է</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սույն</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հրավերով</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սահմանված</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կարգով։</w:t>
      </w:r>
      <w:r w:rsidRPr="00595447">
        <w:rPr>
          <w:rFonts w:ascii="GHEA Grapalat" w:hAnsi="GHEA Grapalat" w:cs="Sylfaen"/>
          <w:sz w:val="20"/>
          <w:szCs w:val="20"/>
          <w:lang w:val="es-ES"/>
        </w:rPr>
        <w:t xml:space="preserve"> </w:t>
      </w:r>
    </w:p>
    <w:p w:rsidR="00024088" w:rsidRPr="00595447" w:rsidRDefault="00024088" w:rsidP="00024088">
      <w:pPr>
        <w:ind w:firstLine="567"/>
        <w:jc w:val="both"/>
        <w:rPr>
          <w:rFonts w:ascii="GHEA Grapalat" w:hAnsi="GHEA Grapalat" w:cs="Sylfaen"/>
          <w:sz w:val="20"/>
          <w:lang w:val="af-ZA"/>
        </w:rPr>
      </w:pPr>
      <w:r w:rsidRPr="00595447">
        <w:rPr>
          <w:rFonts w:ascii="GHEA Grapalat" w:hAnsi="GHEA Grapalat"/>
          <w:sz w:val="20"/>
          <w:szCs w:val="20"/>
        </w:rPr>
        <w:t>Մ</w:t>
      </w:r>
      <w:r w:rsidRPr="00595447">
        <w:rPr>
          <w:rFonts w:ascii="GHEA Grapalat" w:hAnsi="GHEA Grapalat" w:cs="Sylfaen"/>
          <w:sz w:val="20"/>
          <w:szCs w:val="20"/>
        </w:rPr>
        <w:t>ասնակցի</w:t>
      </w:r>
      <w:r w:rsidRPr="00595447">
        <w:rPr>
          <w:rFonts w:ascii="GHEA Grapalat" w:hAnsi="GHEA Grapalat"/>
          <w:sz w:val="20"/>
          <w:szCs w:val="20"/>
          <w:lang w:val="es-ES"/>
        </w:rPr>
        <w:t xml:space="preserve"> </w:t>
      </w:r>
      <w:r w:rsidRPr="00595447">
        <w:rPr>
          <w:rFonts w:ascii="GHEA Grapalat" w:hAnsi="GHEA Grapalat" w:cs="Sylfaen"/>
          <w:sz w:val="20"/>
          <w:szCs w:val="20"/>
        </w:rPr>
        <w:t>առաջարկները</w:t>
      </w:r>
      <w:r w:rsidRPr="00595447">
        <w:rPr>
          <w:rFonts w:ascii="GHEA Grapalat" w:hAnsi="GHEA Grapalat"/>
          <w:sz w:val="20"/>
          <w:szCs w:val="20"/>
          <w:lang w:val="es-ES"/>
        </w:rPr>
        <w:t xml:space="preserve">, </w:t>
      </w:r>
      <w:r w:rsidRPr="00595447">
        <w:rPr>
          <w:rFonts w:ascii="GHEA Grapalat" w:hAnsi="GHEA Grapalat" w:cs="Sylfaen"/>
          <w:sz w:val="20"/>
          <w:szCs w:val="20"/>
        </w:rPr>
        <w:t>դրանց</w:t>
      </w:r>
      <w:r w:rsidRPr="00595447">
        <w:rPr>
          <w:rFonts w:ascii="GHEA Grapalat" w:hAnsi="GHEA Grapalat"/>
          <w:sz w:val="20"/>
          <w:szCs w:val="20"/>
          <w:lang w:val="es-ES"/>
        </w:rPr>
        <w:t xml:space="preserve"> </w:t>
      </w:r>
      <w:r w:rsidRPr="00595447">
        <w:rPr>
          <w:rFonts w:ascii="GHEA Grapalat" w:hAnsi="GHEA Grapalat" w:cs="Sylfaen"/>
          <w:sz w:val="20"/>
          <w:szCs w:val="20"/>
        </w:rPr>
        <w:t>վերաբերող</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փաստաթղթերը</w:t>
      </w:r>
      <w:r w:rsidRPr="00595447">
        <w:rPr>
          <w:rFonts w:ascii="GHEA Grapalat" w:hAnsi="GHEA Grapalat"/>
          <w:sz w:val="20"/>
          <w:szCs w:val="20"/>
          <w:lang w:val="es-ES"/>
        </w:rPr>
        <w:t xml:space="preserve"> </w:t>
      </w:r>
      <w:r w:rsidRPr="00595447">
        <w:rPr>
          <w:rFonts w:ascii="GHEA Grapalat" w:hAnsi="GHEA Grapalat" w:cs="Sylfaen"/>
          <w:sz w:val="20"/>
          <w:szCs w:val="20"/>
        </w:rPr>
        <w:t>դրվում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ծրարի</w:t>
      </w:r>
      <w:r w:rsidRPr="00595447">
        <w:rPr>
          <w:rFonts w:ascii="GHEA Grapalat" w:hAnsi="GHEA Grapalat"/>
          <w:sz w:val="20"/>
          <w:szCs w:val="20"/>
          <w:lang w:val="es-ES"/>
        </w:rPr>
        <w:t xml:space="preserve"> </w:t>
      </w:r>
      <w:r w:rsidRPr="00595447">
        <w:rPr>
          <w:rFonts w:ascii="GHEA Grapalat" w:hAnsi="GHEA Grapalat" w:cs="Sylfaen"/>
          <w:sz w:val="20"/>
          <w:szCs w:val="20"/>
        </w:rPr>
        <w:t>մեջ</w:t>
      </w:r>
      <w:r w:rsidRPr="00595447">
        <w:rPr>
          <w:rFonts w:ascii="GHEA Grapalat" w:hAnsi="GHEA Grapalat"/>
          <w:sz w:val="20"/>
          <w:szCs w:val="20"/>
          <w:lang w:val="es-ES"/>
        </w:rPr>
        <w:t xml:space="preserve">, </w:t>
      </w:r>
      <w:r w:rsidRPr="00595447">
        <w:rPr>
          <w:rFonts w:ascii="GHEA Grapalat" w:hAnsi="GHEA Grapalat" w:cs="Sylfaen"/>
          <w:sz w:val="20"/>
          <w:szCs w:val="20"/>
        </w:rPr>
        <w:t>որը</w:t>
      </w:r>
      <w:r w:rsidRPr="00595447">
        <w:rPr>
          <w:rFonts w:ascii="GHEA Grapalat" w:hAnsi="GHEA Grapalat"/>
          <w:sz w:val="20"/>
          <w:szCs w:val="20"/>
          <w:lang w:val="es-ES"/>
        </w:rPr>
        <w:t xml:space="preserve"> </w:t>
      </w:r>
      <w:r w:rsidRPr="00595447">
        <w:rPr>
          <w:rFonts w:ascii="GHEA Grapalat" w:hAnsi="GHEA Grapalat" w:cs="Sylfaen"/>
          <w:sz w:val="20"/>
          <w:szCs w:val="20"/>
        </w:rPr>
        <w:t>սոսնձում</w:t>
      </w:r>
      <w:r w:rsidRPr="00595447">
        <w:rPr>
          <w:rFonts w:ascii="GHEA Grapalat" w:hAnsi="GHEA Grapalat"/>
          <w:sz w:val="20"/>
          <w:szCs w:val="20"/>
          <w:lang w:val="es-ES"/>
        </w:rPr>
        <w:t xml:space="preserve"> </w:t>
      </w:r>
      <w:r w:rsidRPr="00595447">
        <w:rPr>
          <w:rFonts w:ascii="GHEA Grapalat" w:hAnsi="GHEA Grapalat" w:cs="Sylfaen"/>
          <w:sz w:val="20"/>
          <w:szCs w:val="20"/>
        </w:rPr>
        <w:t>է</w:t>
      </w:r>
      <w:r w:rsidRPr="00595447">
        <w:rPr>
          <w:rFonts w:ascii="GHEA Grapalat" w:hAnsi="GHEA Grapalat"/>
          <w:sz w:val="20"/>
          <w:szCs w:val="20"/>
          <w:lang w:val="es-ES"/>
        </w:rPr>
        <w:t xml:space="preserve"> </w:t>
      </w:r>
      <w:r w:rsidRPr="00595447">
        <w:rPr>
          <w:rFonts w:ascii="GHEA Grapalat" w:hAnsi="GHEA Grapalat" w:cs="Sylfaen"/>
          <w:sz w:val="20"/>
          <w:szCs w:val="20"/>
        </w:rPr>
        <w:t>այն</w:t>
      </w:r>
      <w:r w:rsidRPr="00595447">
        <w:rPr>
          <w:rFonts w:ascii="GHEA Grapalat" w:hAnsi="GHEA Grapalat"/>
          <w:sz w:val="20"/>
          <w:szCs w:val="20"/>
          <w:lang w:val="es-ES"/>
        </w:rPr>
        <w:t xml:space="preserve"> </w:t>
      </w:r>
      <w:r w:rsidRPr="00595447">
        <w:rPr>
          <w:rFonts w:ascii="GHEA Grapalat" w:hAnsi="GHEA Grapalat" w:cs="Sylfaen"/>
          <w:sz w:val="20"/>
          <w:szCs w:val="20"/>
        </w:rPr>
        <w:t>ներկայացնողը</w:t>
      </w:r>
      <w:r w:rsidRPr="00595447">
        <w:rPr>
          <w:rFonts w:ascii="GHEA Grapalat" w:hAnsi="GHEA Grapalat"/>
          <w:sz w:val="20"/>
          <w:szCs w:val="20"/>
          <w:lang w:val="es-ES"/>
        </w:rPr>
        <w:t xml:space="preserve">: </w:t>
      </w:r>
      <w:r w:rsidRPr="00595447">
        <w:rPr>
          <w:rFonts w:ascii="GHEA Grapalat" w:hAnsi="GHEA Grapalat" w:cs="Sylfaen"/>
          <w:sz w:val="20"/>
          <w:szCs w:val="20"/>
        </w:rPr>
        <w:t>Ծրարում</w:t>
      </w:r>
      <w:r w:rsidRPr="00595447">
        <w:rPr>
          <w:rFonts w:ascii="GHEA Grapalat" w:hAnsi="GHEA Grapalat"/>
          <w:sz w:val="20"/>
          <w:szCs w:val="20"/>
          <w:lang w:val="es-ES"/>
        </w:rPr>
        <w:t xml:space="preserve"> </w:t>
      </w:r>
      <w:r w:rsidRPr="00595447">
        <w:rPr>
          <w:rFonts w:ascii="GHEA Grapalat" w:hAnsi="GHEA Grapalat" w:cs="Sylfaen"/>
          <w:sz w:val="20"/>
          <w:szCs w:val="20"/>
        </w:rPr>
        <w:t>ներառված</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փաստաթղթերը</w:t>
      </w:r>
      <w:r w:rsidRPr="00595447">
        <w:rPr>
          <w:rFonts w:ascii="GHEA Grapalat" w:hAnsi="GHEA Grapalat" w:cs="Sylfaen"/>
          <w:sz w:val="20"/>
          <w:szCs w:val="20"/>
          <w:lang w:val="es-ES"/>
        </w:rPr>
        <w:t xml:space="preserve">, </w:t>
      </w:r>
      <w:r w:rsidRPr="00595447">
        <w:rPr>
          <w:rFonts w:ascii="GHEA Grapalat" w:hAnsi="GHEA Grapalat" w:cs="Sylfaen"/>
          <w:sz w:val="20"/>
          <w:szCs w:val="20"/>
        </w:rPr>
        <w:t>կազմվում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բնօրինակից</w:t>
      </w:r>
      <w:r w:rsidRPr="00595447">
        <w:rPr>
          <w:rFonts w:ascii="GHEA Grapalat" w:hAnsi="GHEA Grapalat"/>
          <w:sz w:val="20"/>
          <w:szCs w:val="20"/>
          <w:lang w:val="es-ES"/>
        </w:rPr>
        <w:t xml:space="preserve"> </w:t>
      </w:r>
      <w:r w:rsidRPr="0059544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95447">
        <w:rPr>
          <w:rFonts w:ascii="GHEA Grapalat" w:hAnsi="GHEA Grapalat" w:cs="Sylfaen"/>
          <w:sz w:val="20"/>
          <w:szCs w:val="20"/>
        </w:rPr>
        <w:t>և</w:t>
      </w:r>
      <w:r w:rsidR="009F67C4">
        <w:rPr>
          <w:rFonts w:ascii="GHEA Grapalat" w:hAnsi="GHEA Grapalat"/>
          <w:sz w:val="20"/>
          <w:szCs w:val="20"/>
          <w:lang w:val="es-ES"/>
        </w:rPr>
        <w:t xml:space="preserve"> 2</w:t>
      </w:r>
      <w:r w:rsidRPr="00595447">
        <w:rPr>
          <w:rFonts w:ascii="GHEA Grapalat" w:hAnsi="GHEA Grapalat"/>
          <w:sz w:val="20"/>
          <w:szCs w:val="20"/>
          <w:lang w:val="es-ES"/>
        </w:rPr>
        <w:t>_</w:t>
      </w:r>
      <w:r w:rsidRPr="00595447">
        <w:rPr>
          <w:rFonts w:ascii="GHEA Grapalat" w:hAnsi="GHEA Grapalat"/>
          <w:sz w:val="20"/>
          <w:szCs w:val="20"/>
        </w:rPr>
        <w:t>օրինակ</w:t>
      </w:r>
      <w:r w:rsidRPr="00595447">
        <w:rPr>
          <w:rFonts w:ascii="GHEA Grapalat" w:hAnsi="GHEA Grapalat"/>
          <w:sz w:val="20"/>
          <w:szCs w:val="20"/>
          <w:lang w:val="es-ES"/>
        </w:rPr>
        <w:t xml:space="preserve"> </w:t>
      </w:r>
      <w:r w:rsidRPr="00595447">
        <w:rPr>
          <w:rFonts w:ascii="GHEA Grapalat" w:hAnsi="GHEA Grapalat" w:cs="Sylfaen"/>
          <w:sz w:val="20"/>
          <w:szCs w:val="20"/>
        </w:rPr>
        <w:t>պատճեններից</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Փաստաթղթերի</w:t>
      </w:r>
      <w:r w:rsidRPr="00595447">
        <w:rPr>
          <w:rFonts w:ascii="GHEA Grapalat" w:hAnsi="GHEA Grapalat"/>
          <w:sz w:val="20"/>
          <w:szCs w:val="20"/>
          <w:lang w:val="es-ES"/>
        </w:rPr>
        <w:t xml:space="preserve"> </w:t>
      </w:r>
      <w:r w:rsidRPr="00595447">
        <w:rPr>
          <w:rFonts w:ascii="GHEA Grapalat" w:hAnsi="GHEA Grapalat" w:cs="Sylfaen"/>
          <w:sz w:val="20"/>
          <w:szCs w:val="20"/>
        </w:rPr>
        <w:t>փաթեթների</w:t>
      </w:r>
      <w:r w:rsidRPr="00595447">
        <w:rPr>
          <w:rFonts w:ascii="GHEA Grapalat" w:hAnsi="GHEA Grapalat"/>
          <w:sz w:val="20"/>
          <w:szCs w:val="20"/>
          <w:lang w:val="es-ES"/>
        </w:rPr>
        <w:t xml:space="preserve"> </w:t>
      </w:r>
      <w:r w:rsidRPr="00595447">
        <w:rPr>
          <w:rFonts w:ascii="GHEA Grapalat" w:hAnsi="GHEA Grapalat" w:cs="Sylfaen"/>
          <w:sz w:val="20"/>
          <w:szCs w:val="20"/>
        </w:rPr>
        <w:t>վրա</w:t>
      </w:r>
      <w:r w:rsidRPr="00595447">
        <w:rPr>
          <w:rFonts w:ascii="GHEA Grapalat" w:hAnsi="GHEA Grapalat"/>
          <w:sz w:val="20"/>
          <w:szCs w:val="20"/>
          <w:lang w:val="es-ES"/>
        </w:rPr>
        <w:t xml:space="preserve"> </w:t>
      </w:r>
      <w:r w:rsidRPr="00595447">
        <w:rPr>
          <w:rFonts w:ascii="GHEA Grapalat" w:hAnsi="GHEA Grapalat" w:cs="Sylfaen"/>
          <w:sz w:val="20"/>
          <w:szCs w:val="20"/>
        </w:rPr>
        <w:t>համապատասխանաբար</w:t>
      </w:r>
      <w:r w:rsidRPr="00595447">
        <w:rPr>
          <w:rFonts w:ascii="GHEA Grapalat" w:hAnsi="GHEA Grapalat"/>
          <w:sz w:val="20"/>
          <w:szCs w:val="20"/>
          <w:lang w:val="es-ES"/>
        </w:rPr>
        <w:t xml:space="preserve"> </w:t>
      </w:r>
      <w:r w:rsidRPr="00595447">
        <w:rPr>
          <w:rFonts w:ascii="GHEA Grapalat" w:hAnsi="GHEA Grapalat" w:cs="Sylfaen"/>
          <w:sz w:val="20"/>
          <w:szCs w:val="20"/>
        </w:rPr>
        <w:t>գրվում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բնօրինակ</w:t>
      </w:r>
      <w:r w:rsidRPr="00595447">
        <w:rPr>
          <w:rFonts w:ascii="GHEA Grapalat" w:hAnsi="GHEA Grapalat"/>
          <w:sz w:val="20"/>
          <w:szCs w:val="20"/>
          <w:lang w:val="es-ES"/>
        </w:rPr>
        <w:t xml:space="preserve">» </w:t>
      </w:r>
      <w:r w:rsidRPr="00595447">
        <w:rPr>
          <w:rFonts w:ascii="GHEA Grapalat" w:hAnsi="GHEA Grapalat" w:cs="Sylfaen"/>
          <w:sz w:val="20"/>
          <w:szCs w:val="20"/>
        </w:rPr>
        <w:t>և</w:t>
      </w:r>
      <w:r w:rsidRPr="00595447">
        <w:rPr>
          <w:rFonts w:ascii="GHEA Grapalat" w:hAnsi="GHEA Grapalat"/>
          <w:sz w:val="20"/>
          <w:szCs w:val="20"/>
          <w:lang w:val="es-ES"/>
        </w:rPr>
        <w:t xml:space="preserve"> «</w:t>
      </w:r>
      <w:r w:rsidRPr="00595447">
        <w:rPr>
          <w:rFonts w:ascii="GHEA Grapalat" w:hAnsi="GHEA Grapalat" w:cs="Sylfaen"/>
          <w:sz w:val="20"/>
          <w:szCs w:val="20"/>
        </w:rPr>
        <w:t>պատճեն</w:t>
      </w:r>
      <w:r w:rsidRPr="00595447">
        <w:rPr>
          <w:rFonts w:ascii="GHEA Grapalat" w:hAnsi="GHEA Grapalat"/>
          <w:sz w:val="20"/>
          <w:szCs w:val="20"/>
          <w:lang w:val="es-ES"/>
        </w:rPr>
        <w:t xml:space="preserve">» </w:t>
      </w:r>
      <w:r w:rsidRPr="00595447">
        <w:rPr>
          <w:rFonts w:ascii="GHEA Grapalat" w:hAnsi="GHEA Grapalat" w:cs="Sylfaen"/>
          <w:sz w:val="20"/>
          <w:szCs w:val="20"/>
        </w:rPr>
        <w:t>բառերը</w:t>
      </w:r>
      <w:r w:rsidRPr="00595447">
        <w:rPr>
          <w:rFonts w:ascii="GHEA Grapalat" w:hAnsi="GHEA Grapalat"/>
          <w:sz w:val="20"/>
          <w:szCs w:val="20"/>
          <w:lang w:val="es-ES"/>
        </w:rPr>
        <w:t xml:space="preserve">: </w:t>
      </w:r>
      <w:r w:rsidRPr="00595447">
        <w:rPr>
          <w:rFonts w:ascii="GHEA Grapalat" w:hAnsi="GHEA Grapalat" w:cs="Sylfaen"/>
          <w:sz w:val="20"/>
          <w:lang w:val="ru-RU"/>
        </w:rPr>
        <w:t>Հայտում</w:t>
      </w:r>
      <w:r w:rsidRPr="00595447">
        <w:rPr>
          <w:rFonts w:ascii="GHEA Grapalat" w:hAnsi="GHEA Grapalat" w:cs="Sylfaen"/>
          <w:sz w:val="20"/>
          <w:lang w:val="af-ZA"/>
        </w:rPr>
        <w:t xml:space="preserve"> </w:t>
      </w:r>
      <w:r w:rsidRPr="00595447">
        <w:rPr>
          <w:rFonts w:ascii="GHEA Grapalat" w:hAnsi="GHEA Grapalat" w:cs="Sylfaen"/>
          <w:sz w:val="20"/>
          <w:lang w:val="ru-RU"/>
        </w:rPr>
        <w:t>ներառվող</w:t>
      </w:r>
      <w:r w:rsidRPr="00595447">
        <w:rPr>
          <w:rFonts w:ascii="GHEA Grapalat" w:hAnsi="GHEA Grapalat" w:cs="Sylfaen"/>
          <w:sz w:val="20"/>
          <w:lang w:val="af-ZA"/>
        </w:rPr>
        <w:t xml:space="preserve"> </w:t>
      </w:r>
      <w:r w:rsidRPr="00595447">
        <w:rPr>
          <w:rFonts w:ascii="GHEA Grapalat" w:hAnsi="GHEA Grapalat" w:cs="Sylfaen"/>
          <w:sz w:val="20"/>
          <w:lang w:val="ru-RU"/>
        </w:rPr>
        <w:t>բնօրինակ</w:t>
      </w:r>
      <w:r w:rsidRPr="00595447">
        <w:rPr>
          <w:rFonts w:ascii="GHEA Grapalat" w:hAnsi="GHEA Grapalat" w:cs="Sylfaen"/>
          <w:sz w:val="20"/>
          <w:lang w:val="af-ZA"/>
        </w:rPr>
        <w:t xml:space="preserve"> </w:t>
      </w:r>
      <w:r w:rsidRPr="00595447">
        <w:rPr>
          <w:rFonts w:ascii="GHEA Grapalat" w:hAnsi="GHEA Grapalat" w:cs="Sylfaen"/>
          <w:sz w:val="20"/>
          <w:lang w:val="ru-RU"/>
        </w:rPr>
        <w:t>փաստաթղթերի</w:t>
      </w:r>
      <w:r w:rsidRPr="00595447">
        <w:rPr>
          <w:rFonts w:ascii="GHEA Grapalat" w:hAnsi="GHEA Grapalat" w:cs="Sylfaen"/>
          <w:sz w:val="20"/>
          <w:lang w:val="af-ZA"/>
        </w:rPr>
        <w:t xml:space="preserve"> </w:t>
      </w:r>
      <w:r w:rsidRPr="00595447">
        <w:rPr>
          <w:rFonts w:ascii="GHEA Grapalat" w:hAnsi="GHEA Grapalat" w:cs="Sylfaen"/>
          <w:sz w:val="20"/>
          <w:lang w:val="ru-RU"/>
        </w:rPr>
        <w:t>փոխարեն</w:t>
      </w:r>
      <w:r w:rsidRPr="00595447">
        <w:rPr>
          <w:rFonts w:ascii="GHEA Grapalat" w:hAnsi="GHEA Grapalat" w:cs="Sylfaen"/>
          <w:sz w:val="20"/>
          <w:lang w:val="af-ZA"/>
        </w:rPr>
        <w:t xml:space="preserve"> </w:t>
      </w:r>
      <w:r w:rsidRPr="00595447">
        <w:rPr>
          <w:rFonts w:ascii="GHEA Grapalat" w:hAnsi="GHEA Grapalat" w:cs="Sylfaen"/>
          <w:sz w:val="20"/>
          <w:lang w:val="ru-RU"/>
        </w:rPr>
        <w:t>կարող</w:t>
      </w:r>
      <w:r w:rsidRPr="00595447">
        <w:rPr>
          <w:rFonts w:ascii="GHEA Grapalat" w:hAnsi="GHEA Grapalat" w:cs="Sylfaen"/>
          <w:sz w:val="20"/>
          <w:lang w:val="af-ZA"/>
        </w:rPr>
        <w:t xml:space="preserve"> </w:t>
      </w:r>
      <w:r w:rsidRPr="00595447">
        <w:rPr>
          <w:rFonts w:ascii="GHEA Grapalat" w:hAnsi="GHEA Grapalat" w:cs="Sylfaen"/>
          <w:sz w:val="20"/>
          <w:lang w:val="ru-RU"/>
        </w:rPr>
        <w:t>են</w:t>
      </w:r>
      <w:r w:rsidRPr="00595447">
        <w:rPr>
          <w:rFonts w:ascii="GHEA Grapalat" w:hAnsi="GHEA Grapalat" w:cs="Sylfaen"/>
          <w:sz w:val="20"/>
          <w:lang w:val="af-ZA"/>
        </w:rPr>
        <w:t xml:space="preserve"> </w:t>
      </w:r>
      <w:r w:rsidRPr="00595447">
        <w:rPr>
          <w:rFonts w:ascii="GHEA Grapalat" w:hAnsi="GHEA Grapalat" w:cs="Sylfaen"/>
          <w:sz w:val="20"/>
          <w:lang w:val="ru-RU"/>
        </w:rPr>
        <w:t>ներկայացվել</w:t>
      </w:r>
      <w:r w:rsidRPr="00595447">
        <w:rPr>
          <w:rFonts w:ascii="GHEA Grapalat" w:hAnsi="GHEA Grapalat" w:cs="Sylfaen"/>
          <w:sz w:val="20"/>
          <w:lang w:val="af-ZA"/>
        </w:rPr>
        <w:t xml:space="preserve"> </w:t>
      </w:r>
      <w:r w:rsidRPr="00595447">
        <w:rPr>
          <w:rFonts w:ascii="GHEA Grapalat" w:hAnsi="GHEA Grapalat" w:cs="Sylfaen"/>
          <w:sz w:val="20"/>
          <w:lang w:val="ru-RU"/>
        </w:rPr>
        <w:t>դրանց</w:t>
      </w:r>
      <w:r w:rsidRPr="00595447">
        <w:rPr>
          <w:rFonts w:ascii="GHEA Grapalat" w:hAnsi="GHEA Grapalat" w:cs="Sylfaen"/>
          <w:sz w:val="20"/>
          <w:lang w:val="af-ZA"/>
        </w:rPr>
        <w:t xml:space="preserve"> </w:t>
      </w:r>
      <w:r w:rsidRPr="00595447">
        <w:rPr>
          <w:rFonts w:ascii="GHEA Grapalat" w:hAnsi="GHEA Grapalat" w:cs="Sylfaen"/>
          <w:sz w:val="20"/>
          <w:lang w:val="ru-RU"/>
        </w:rPr>
        <w:t>նոտարական</w:t>
      </w:r>
      <w:r w:rsidRPr="00595447">
        <w:rPr>
          <w:rFonts w:ascii="GHEA Grapalat" w:hAnsi="GHEA Grapalat" w:cs="Sylfaen"/>
          <w:sz w:val="20"/>
          <w:lang w:val="af-ZA"/>
        </w:rPr>
        <w:t xml:space="preserve"> </w:t>
      </w:r>
      <w:r w:rsidRPr="00595447">
        <w:rPr>
          <w:rFonts w:ascii="GHEA Grapalat" w:hAnsi="GHEA Grapalat" w:cs="Sylfaen"/>
          <w:sz w:val="20"/>
          <w:lang w:val="ru-RU"/>
        </w:rPr>
        <w:t>կարգով</w:t>
      </w:r>
      <w:r w:rsidRPr="00595447">
        <w:rPr>
          <w:rFonts w:ascii="GHEA Grapalat" w:hAnsi="GHEA Grapalat" w:cs="Sylfaen"/>
          <w:sz w:val="20"/>
          <w:lang w:val="af-ZA"/>
        </w:rPr>
        <w:t xml:space="preserve"> </w:t>
      </w:r>
      <w:r w:rsidRPr="00595447">
        <w:rPr>
          <w:rFonts w:ascii="GHEA Grapalat" w:hAnsi="GHEA Grapalat" w:cs="Sylfaen"/>
          <w:sz w:val="20"/>
          <w:lang w:val="ru-RU"/>
        </w:rPr>
        <w:t>վավերացված</w:t>
      </w:r>
      <w:r w:rsidRPr="00595447">
        <w:rPr>
          <w:rFonts w:ascii="GHEA Grapalat" w:hAnsi="GHEA Grapalat" w:cs="Sylfaen"/>
          <w:sz w:val="20"/>
          <w:lang w:val="af-ZA"/>
        </w:rPr>
        <w:t xml:space="preserve"> </w:t>
      </w:r>
      <w:r w:rsidRPr="00595447">
        <w:rPr>
          <w:rFonts w:ascii="GHEA Grapalat" w:hAnsi="GHEA Grapalat" w:cs="Sylfaen"/>
          <w:sz w:val="20"/>
          <w:lang w:val="ru-RU"/>
        </w:rPr>
        <w:t>օրինակները։</w:t>
      </w:r>
    </w:p>
    <w:p w:rsidR="00024088" w:rsidRPr="00595447" w:rsidRDefault="00024088" w:rsidP="00024088">
      <w:pPr>
        <w:ind w:firstLine="720"/>
        <w:jc w:val="both"/>
        <w:rPr>
          <w:rFonts w:ascii="GHEA Grapalat" w:hAnsi="GHEA Grapalat"/>
          <w:sz w:val="20"/>
          <w:szCs w:val="20"/>
          <w:lang w:val="af-ZA"/>
        </w:rPr>
      </w:pPr>
      <w:r w:rsidRPr="00595447">
        <w:rPr>
          <w:rFonts w:ascii="GHEA Grapalat" w:hAnsi="GHEA Grapalat" w:cs="Sylfaen"/>
          <w:sz w:val="20"/>
          <w:szCs w:val="20"/>
        </w:rPr>
        <w:t>Ծրարը</w:t>
      </w:r>
      <w:r w:rsidRPr="00595447">
        <w:rPr>
          <w:rFonts w:ascii="GHEA Grapalat" w:hAnsi="GHEA Grapalat"/>
          <w:sz w:val="20"/>
          <w:szCs w:val="20"/>
          <w:lang w:val="af-ZA"/>
        </w:rPr>
        <w:t xml:space="preserve"> </w:t>
      </w:r>
      <w:r w:rsidRPr="00595447">
        <w:rPr>
          <w:rFonts w:ascii="GHEA Grapalat" w:hAnsi="GHEA Grapalat" w:cs="Sylfaen"/>
          <w:sz w:val="20"/>
          <w:szCs w:val="20"/>
        </w:rPr>
        <w:t>և</w:t>
      </w:r>
      <w:r w:rsidRPr="00595447">
        <w:rPr>
          <w:rFonts w:ascii="GHEA Grapalat" w:hAnsi="GHEA Grapalat"/>
          <w:sz w:val="20"/>
          <w:szCs w:val="20"/>
          <w:lang w:val="af-ZA"/>
        </w:rPr>
        <w:t xml:space="preserve"> </w:t>
      </w:r>
      <w:r w:rsidRPr="00595447">
        <w:rPr>
          <w:rFonts w:ascii="GHEA Grapalat" w:hAnsi="GHEA Grapalat"/>
          <w:sz w:val="20"/>
          <w:szCs w:val="20"/>
        </w:rPr>
        <w:t>սույն</w:t>
      </w:r>
      <w:r w:rsidRPr="00595447">
        <w:rPr>
          <w:rFonts w:ascii="GHEA Grapalat" w:hAnsi="GHEA Grapalat"/>
          <w:sz w:val="20"/>
          <w:szCs w:val="20"/>
          <w:lang w:val="af-ZA"/>
        </w:rPr>
        <w:t xml:space="preserve"> </w:t>
      </w:r>
      <w:r w:rsidRPr="00595447">
        <w:rPr>
          <w:rFonts w:ascii="GHEA Grapalat" w:hAnsi="GHEA Grapalat" w:cs="Sylfaen"/>
          <w:sz w:val="20"/>
          <w:szCs w:val="20"/>
        </w:rPr>
        <w:t>հրավերով</w:t>
      </w:r>
      <w:r w:rsidRPr="00595447">
        <w:rPr>
          <w:rFonts w:ascii="GHEA Grapalat" w:hAnsi="GHEA Grapalat"/>
          <w:sz w:val="20"/>
          <w:szCs w:val="20"/>
          <w:lang w:val="af-ZA"/>
        </w:rPr>
        <w:t xml:space="preserve"> </w:t>
      </w:r>
      <w:r w:rsidRPr="00595447">
        <w:rPr>
          <w:rFonts w:ascii="GHEA Grapalat" w:hAnsi="GHEA Grapalat" w:cs="Sylfaen"/>
          <w:sz w:val="20"/>
          <w:szCs w:val="20"/>
        </w:rPr>
        <w:t>նախատեսված</w:t>
      </w:r>
      <w:r w:rsidRPr="00595447">
        <w:rPr>
          <w:rFonts w:ascii="GHEA Grapalat" w:hAnsi="GHEA Grapalat"/>
          <w:sz w:val="20"/>
          <w:szCs w:val="20"/>
          <w:lang w:val="af-ZA"/>
        </w:rPr>
        <w:t xml:space="preserve">` </w:t>
      </w:r>
      <w:r w:rsidRPr="00595447">
        <w:rPr>
          <w:rFonts w:ascii="GHEA Grapalat" w:hAnsi="GHEA Grapalat"/>
          <w:sz w:val="20"/>
          <w:szCs w:val="20"/>
        </w:rPr>
        <w:t>մ</w:t>
      </w:r>
      <w:r w:rsidRPr="00595447">
        <w:rPr>
          <w:rFonts w:ascii="GHEA Grapalat" w:hAnsi="GHEA Grapalat" w:cs="Sylfaen"/>
          <w:sz w:val="20"/>
          <w:szCs w:val="20"/>
        </w:rPr>
        <w:t>ասնակցի</w:t>
      </w:r>
      <w:r w:rsidRPr="00595447">
        <w:rPr>
          <w:rFonts w:ascii="GHEA Grapalat" w:hAnsi="GHEA Grapalat"/>
          <w:sz w:val="20"/>
          <w:szCs w:val="20"/>
          <w:lang w:val="af-ZA"/>
        </w:rPr>
        <w:t xml:space="preserve"> </w:t>
      </w:r>
      <w:r w:rsidRPr="00595447">
        <w:rPr>
          <w:rFonts w:ascii="GHEA Grapalat" w:hAnsi="GHEA Grapalat" w:cs="Sylfaen"/>
          <w:sz w:val="20"/>
          <w:szCs w:val="20"/>
        </w:rPr>
        <w:t>կազմած</w:t>
      </w:r>
      <w:r w:rsidRPr="00595447">
        <w:rPr>
          <w:rFonts w:ascii="GHEA Grapalat" w:hAnsi="GHEA Grapalat"/>
          <w:sz w:val="20"/>
          <w:szCs w:val="20"/>
          <w:lang w:val="af-ZA"/>
        </w:rPr>
        <w:t xml:space="preserve"> </w:t>
      </w:r>
      <w:r w:rsidRPr="00595447">
        <w:rPr>
          <w:rFonts w:ascii="GHEA Grapalat" w:hAnsi="GHEA Grapalat" w:cs="Sylfaen"/>
          <w:sz w:val="20"/>
          <w:szCs w:val="20"/>
        </w:rPr>
        <w:t>փաստաթղթերն</w:t>
      </w:r>
      <w:r w:rsidRPr="00595447">
        <w:rPr>
          <w:rFonts w:ascii="GHEA Grapalat" w:hAnsi="GHEA Grapalat"/>
          <w:sz w:val="20"/>
          <w:szCs w:val="20"/>
          <w:lang w:val="af-ZA"/>
        </w:rPr>
        <w:t xml:space="preserve"> </w:t>
      </w:r>
      <w:r w:rsidRPr="00595447">
        <w:rPr>
          <w:rFonts w:ascii="GHEA Grapalat" w:hAnsi="GHEA Grapalat" w:cs="Sylfaen"/>
          <w:sz w:val="20"/>
          <w:szCs w:val="20"/>
        </w:rPr>
        <w:t>ստորագրում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դրանք</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ներկայացնող</w:t>
      </w:r>
      <w:r w:rsidRPr="00595447">
        <w:rPr>
          <w:rFonts w:ascii="GHEA Grapalat" w:hAnsi="GHEA Grapalat"/>
          <w:sz w:val="20"/>
          <w:szCs w:val="20"/>
          <w:lang w:val="af-ZA"/>
        </w:rPr>
        <w:t xml:space="preserve"> </w:t>
      </w:r>
      <w:r w:rsidRPr="00595447">
        <w:rPr>
          <w:rFonts w:ascii="GHEA Grapalat" w:hAnsi="GHEA Grapalat" w:cs="Sylfaen"/>
          <w:sz w:val="20"/>
          <w:szCs w:val="20"/>
        </w:rPr>
        <w:t>անձը</w:t>
      </w:r>
      <w:r w:rsidRPr="00595447">
        <w:rPr>
          <w:rFonts w:ascii="GHEA Grapalat" w:hAnsi="GHEA Grapalat"/>
          <w:sz w:val="20"/>
          <w:szCs w:val="20"/>
          <w:lang w:val="af-ZA"/>
        </w:rPr>
        <w:t xml:space="preserve"> </w:t>
      </w:r>
      <w:r w:rsidRPr="00595447">
        <w:rPr>
          <w:rFonts w:ascii="GHEA Grapalat" w:hAnsi="GHEA Grapalat" w:cs="Sylfaen"/>
          <w:sz w:val="20"/>
          <w:szCs w:val="20"/>
        </w:rPr>
        <w:t>կամ</w:t>
      </w:r>
      <w:r w:rsidRPr="00595447">
        <w:rPr>
          <w:rFonts w:ascii="GHEA Grapalat" w:hAnsi="GHEA Grapalat"/>
          <w:sz w:val="20"/>
          <w:szCs w:val="20"/>
          <w:lang w:val="af-ZA"/>
        </w:rPr>
        <w:t xml:space="preserve"> </w:t>
      </w:r>
      <w:r w:rsidRPr="00595447">
        <w:rPr>
          <w:rFonts w:ascii="GHEA Grapalat" w:hAnsi="GHEA Grapalat" w:cs="Sylfaen"/>
          <w:sz w:val="20"/>
          <w:szCs w:val="20"/>
        </w:rPr>
        <w:t>վերջինիս</w:t>
      </w:r>
      <w:r w:rsidRPr="00595447">
        <w:rPr>
          <w:rFonts w:ascii="GHEA Grapalat" w:hAnsi="GHEA Grapalat"/>
          <w:sz w:val="20"/>
          <w:szCs w:val="20"/>
          <w:lang w:val="af-ZA"/>
        </w:rPr>
        <w:t xml:space="preserve"> </w:t>
      </w:r>
      <w:r w:rsidRPr="00595447">
        <w:rPr>
          <w:rFonts w:ascii="GHEA Grapalat" w:hAnsi="GHEA Grapalat" w:cs="Sylfaen"/>
          <w:sz w:val="20"/>
          <w:szCs w:val="20"/>
        </w:rPr>
        <w:t>լիազորված</w:t>
      </w:r>
      <w:r w:rsidRPr="00595447">
        <w:rPr>
          <w:rFonts w:ascii="GHEA Grapalat" w:hAnsi="GHEA Grapalat"/>
          <w:sz w:val="20"/>
          <w:szCs w:val="20"/>
          <w:lang w:val="af-ZA"/>
        </w:rPr>
        <w:t xml:space="preserve"> </w:t>
      </w:r>
      <w:r w:rsidRPr="00595447">
        <w:rPr>
          <w:rFonts w:ascii="GHEA Grapalat" w:hAnsi="GHEA Grapalat" w:cs="Sylfaen"/>
          <w:sz w:val="20"/>
          <w:szCs w:val="20"/>
        </w:rPr>
        <w:t>անձը</w:t>
      </w:r>
      <w:r w:rsidRPr="00595447">
        <w:rPr>
          <w:rFonts w:ascii="GHEA Grapalat" w:hAnsi="GHEA Grapalat"/>
          <w:sz w:val="20"/>
          <w:szCs w:val="20"/>
          <w:lang w:val="af-ZA"/>
        </w:rPr>
        <w:t xml:space="preserve"> (</w:t>
      </w:r>
      <w:r w:rsidRPr="00595447">
        <w:rPr>
          <w:rFonts w:ascii="GHEA Grapalat" w:hAnsi="GHEA Grapalat" w:cs="Sylfaen"/>
          <w:sz w:val="20"/>
          <w:szCs w:val="20"/>
        </w:rPr>
        <w:t>այսուհետ</w:t>
      </w:r>
      <w:r w:rsidRPr="00595447">
        <w:rPr>
          <w:rFonts w:ascii="GHEA Grapalat" w:hAnsi="GHEA Grapalat"/>
          <w:sz w:val="20"/>
          <w:szCs w:val="20"/>
          <w:lang w:val="af-ZA"/>
        </w:rPr>
        <w:t xml:space="preserve">` </w:t>
      </w:r>
      <w:r w:rsidRPr="00595447">
        <w:rPr>
          <w:rFonts w:ascii="GHEA Grapalat" w:hAnsi="GHEA Grapalat" w:cs="Sylfaen"/>
          <w:sz w:val="20"/>
          <w:szCs w:val="20"/>
        </w:rPr>
        <w:t>գործակալ</w:t>
      </w:r>
      <w:r w:rsidRPr="00595447">
        <w:rPr>
          <w:rFonts w:ascii="GHEA Grapalat" w:hAnsi="GHEA Grapalat"/>
          <w:sz w:val="20"/>
          <w:szCs w:val="20"/>
          <w:lang w:val="af-ZA"/>
        </w:rPr>
        <w:t xml:space="preserve">): </w:t>
      </w:r>
      <w:r w:rsidRPr="00595447">
        <w:rPr>
          <w:rFonts w:ascii="GHEA Grapalat" w:hAnsi="GHEA Grapalat" w:cs="Sylfaen"/>
          <w:sz w:val="20"/>
          <w:szCs w:val="20"/>
        </w:rPr>
        <w:t>Եթե</w:t>
      </w:r>
      <w:r w:rsidRPr="00595447">
        <w:rPr>
          <w:rFonts w:ascii="GHEA Grapalat" w:hAnsi="GHEA Grapalat"/>
          <w:sz w:val="20"/>
          <w:szCs w:val="20"/>
          <w:lang w:val="af-ZA"/>
        </w:rPr>
        <w:t xml:space="preserve"> </w:t>
      </w:r>
      <w:r w:rsidRPr="00595447">
        <w:rPr>
          <w:rFonts w:ascii="GHEA Grapalat" w:hAnsi="GHEA Grapalat" w:cs="Sylfaen"/>
          <w:sz w:val="20"/>
          <w:szCs w:val="20"/>
        </w:rPr>
        <w:t>հայտը</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ներկայացնում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գործակալը</w:t>
      </w:r>
      <w:r w:rsidRPr="00595447">
        <w:rPr>
          <w:rFonts w:ascii="GHEA Grapalat" w:hAnsi="GHEA Grapalat"/>
          <w:sz w:val="20"/>
          <w:szCs w:val="20"/>
          <w:lang w:val="af-ZA"/>
        </w:rPr>
        <w:t xml:space="preserve">, </w:t>
      </w:r>
      <w:r w:rsidRPr="00595447">
        <w:rPr>
          <w:rFonts w:ascii="GHEA Grapalat" w:hAnsi="GHEA Grapalat" w:cs="Sylfaen"/>
          <w:sz w:val="20"/>
          <w:szCs w:val="20"/>
        </w:rPr>
        <w:t>ապա</w:t>
      </w:r>
      <w:r w:rsidRPr="00595447">
        <w:rPr>
          <w:rFonts w:ascii="GHEA Grapalat" w:hAnsi="GHEA Grapalat"/>
          <w:sz w:val="20"/>
          <w:szCs w:val="20"/>
          <w:lang w:val="af-ZA"/>
        </w:rPr>
        <w:t xml:space="preserve"> </w:t>
      </w:r>
      <w:r w:rsidRPr="00595447">
        <w:rPr>
          <w:rFonts w:ascii="GHEA Grapalat" w:hAnsi="GHEA Grapalat" w:cs="Sylfaen"/>
          <w:sz w:val="20"/>
          <w:szCs w:val="20"/>
        </w:rPr>
        <w:t>հայտով</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ներկայացվում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վերջինիս</w:t>
      </w:r>
      <w:r w:rsidRPr="00595447">
        <w:rPr>
          <w:rFonts w:ascii="GHEA Grapalat" w:hAnsi="GHEA Grapalat"/>
          <w:sz w:val="20"/>
          <w:szCs w:val="20"/>
          <w:lang w:val="af-ZA"/>
        </w:rPr>
        <w:t xml:space="preserve"> </w:t>
      </w:r>
      <w:r w:rsidRPr="00595447">
        <w:rPr>
          <w:rFonts w:ascii="GHEA Grapalat" w:hAnsi="GHEA Grapalat" w:cs="Sylfaen"/>
          <w:sz w:val="20"/>
          <w:szCs w:val="20"/>
        </w:rPr>
        <w:t>այդ</w:t>
      </w:r>
      <w:r w:rsidRPr="00595447">
        <w:rPr>
          <w:rFonts w:ascii="GHEA Grapalat" w:hAnsi="GHEA Grapalat"/>
          <w:sz w:val="20"/>
          <w:szCs w:val="20"/>
          <w:lang w:val="af-ZA"/>
        </w:rPr>
        <w:t xml:space="preserve"> </w:t>
      </w:r>
      <w:r w:rsidRPr="00595447">
        <w:rPr>
          <w:rFonts w:ascii="GHEA Grapalat" w:hAnsi="GHEA Grapalat" w:cs="Sylfaen"/>
          <w:sz w:val="20"/>
          <w:szCs w:val="20"/>
        </w:rPr>
        <w:t>լիազորությունը</w:t>
      </w:r>
      <w:r w:rsidRPr="00595447">
        <w:rPr>
          <w:rFonts w:ascii="GHEA Grapalat" w:hAnsi="GHEA Grapalat"/>
          <w:sz w:val="20"/>
          <w:szCs w:val="20"/>
          <w:lang w:val="af-ZA"/>
        </w:rPr>
        <w:t xml:space="preserve"> </w:t>
      </w:r>
      <w:r w:rsidRPr="00595447">
        <w:rPr>
          <w:rFonts w:ascii="GHEA Grapalat" w:hAnsi="GHEA Grapalat" w:cs="Sylfaen"/>
          <w:sz w:val="20"/>
          <w:szCs w:val="20"/>
        </w:rPr>
        <w:t>վերապահված</w:t>
      </w:r>
      <w:r w:rsidRPr="00595447">
        <w:rPr>
          <w:rFonts w:ascii="GHEA Grapalat" w:hAnsi="GHEA Grapalat"/>
          <w:sz w:val="20"/>
          <w:szCs w:val="20"/>
          <w:lang w:val="af-ZA"/>
        </w:rPr>
        <w:t xml:space="preserve"> </w:t>
      </w:r>
      <w:r w:rsidRPr="00595447">
        <w:rPr>
          <w:rFonts w:ascii="GHEA Grapalat" w:hAnsi="GHEA Grapalat" w:cs="Sylfaen"/>
          <w:sz w:val="20"/>
          <w:szCs w:val="20"/>
        </w:rPr>
        <w:t>լինելու</w:t>
      </w:r>
      <w:r w:rsidRPr="00595447">
        <w:rPr>
          <w:rFonts w:ascii="GHEA Grapalat" w:hAnsi="GHEA Grapalat"/>
          <w:sz w:val="20"/>
          <w:szCs w:val="20"/>
          <w:lang w:val="af-ZA"/>
        </w:rPr>
        <w:t xml:space="preserve"> </w:t>
      </w:r>
      <w:r w:rsidRPr="00595447">
        <w:rPr>
          <w:rFonts w:ascii="GHEA Grapalat" w:hAnsi="GHEA Grapalat" w:cs="Sylfaen"/>
          <w:sz w:val="20"/>
          <w:szCs w:val="20"/>
        </w:rPr>
        <w:t>մասին</w:t>
      </w:r>
      <w:r w:rsidRPr="00595447">
        <w:rPr>
          <w:rFonts w:ascii="GHEA Grapalat" w:hAnsi="GHEA Grapalat" w:cs="Sylfaen"/>
          <w:sz w:val="20"/>
          <w:szCs w:val="20"/>
          <w:lang w:val="af-ZA"/>
        </w:rPr>
        <w:t xml:space="preserve"> </w:t>
      </w:r>
      <w:r w:rsidRPr="00595447">
        <w:rPr>
          <w:rFonts w:ascii="GHEA Grapalat" w:hAnsi="GHEA Grapalat" w:cs="Sylfaen"/>
          <w:sz w:val="20"/>
          <w:szCs w:val="20"/>
        </w:rPr>
        <w:t>փաստաթուղթ</w:t>
      </w:r>
      <w:r w:rsidRPr="00595447">
        <w:rPr>
          <w:rFonts w:ascii="GHEA Grapalat" w:hAnsi="GHEA Grapalat" w:cs="Sylfaen"/>
          <w:sz w:val="20"/>
          <w:szCs w:val="20"/>
          <w:lang w:val="af-ZA"/>
        </w:rPr>
        <w:t>:</w:t>
      </w:r>
    </w:p>
    <w:p w:rsidR="00024088" w:rsidRPr="00595447" w:rsidRDefault="00024088" w:rsidP="00024088">
      <w:pPr>
        <w:ind w:firstLine="720"/>
        <w:jc w:val="both"/>
        <w:rPr>
          <w:rFonts w:ascii="GHEA Grapalat" w:hAnsi="GHEA Grapalat"/>
          <w:sz w:val="20"/>
          <w:szCs w:val="20"/>
          <w:lang w:val="af-ZA"/>
        </w:rPr>
      </w:pPr>
      <w:r w:rsidRPr="00595447">
        <w:rPr>
          <w:rFonts w:ascii="GHEA Grapalat" w:hAnsi="GHEA Grapalat"/>
          <w:sz w:val="20"/>
          <w:szCs w:val="20"/>
          <w:lang w:val="af-ZA"/>
        </w:rPr>
        <w:t xml:space="preserve">4.2 </w:t>
      </w:r>
      <w:r w:rsidRPr="00595447">
        <w:rPr>
          <w:rFonts w:ascii="GHEA Grapalat" w:hAnsi="GHEA Grapalat" w:cs="Sylfaen"/>
          <w:sz w:val="20"/>
          <w:szCs w:val="20"/>
        </w:rPr>
        <w:t>Սույն</w:t>
      </w:r>
      <w:r w:rsidRPr="00595447">
        <w:rPr>
          <w:rFonts w:ascii="GHEA Grapalat" w:hAnsi="GHEA Grapalat"/>
          <w:sz w:val="20"/>
          <w:szCs w:val="20"/>
          <w:lang w:val="af-ZA"/>
        </w:rPr>
        <w:t xml:space="preserve"> </w:t>
      </w:r>
      <w:r w:rsidRPr="00595447">
        <w:rPr>
          <w:rFonts w:ascii="GHEA Grapalat" w:hAnsi="GHEA Grapalat"/>
          <w:sz w:val="20"/>
          <w:szCs w:val="20"/>
        </w:rPr>
        <w:t>հրահանգի</w:t>
      </w:r>
      <w:r w:rsidRPr="00595447">
        <w:rPr>
          <w:rFonts w:ascii="GHEA Grapalat" w:hAnsi="GHEA Grapalat"/>
          <w:sz w:val="20"/>
          <w:szCs w:val="20"/>
          <w:lang w:val="af-ZA"/>
        </w:rPr>
        <w:t xml:space="preserve"> 4.1</w:t>
      </w:r>
      <w:r>
        <w:rPr>
          <w:rFonts w:ascii="GHEA Grapalat" w:hAnsi="GHEA Grapalat"/>
          <w:sz w:val="20"/>
          <w:szCs w:val="20"/>
          <w:lang w:val="af-ZA"/>
        </w:rPr>
        <w:t xml:space="preserve"> </w:t>
      </w:r>
      <w:r w:rsidRPr="00595447">
        <w:rPr>
          <w:rFonts w:ascii="GHEA Grapalat" w:hAnsi="GHEA Grapalat"/>
          <w:sz w:val="20"/>
          <w:szCs w:val="20"/>
        </w:rPr>
        <w:t>կետում</w:t>
      </w:r>
      <w:r w:rsidRPr="00595447">
        <w:rPr>
          <w:rFonts w:ascii="GHEA Grapalat" w:hAnsi="GHEA Grapalat"/>
          <w:sz w:val="20"/>
          <w:szCs w:val="20"/>
          <w:lang w:val="af-ZA"/>
        </w:rPr>
        <w:t xml:space="preserve"> </w:t>
      </w:r>
      <w:r w:rsidRPr="00595447">
        <w:rPr>
          <w:rFonts w:ascii="GHEA Grapalat" w:hAnsi="GHEA Grapalat" w:cs="Sylfaen"/>
          <w:sz w:val="20"/>
          <w:szCs w:val="20"/>
        </w:rPr>
        <w:t>նշված</w:t>
      </w:r>
      <w:r w:rsidRPr="00595447">
        <w:rPr>
          <w:rFonts w:ascii="GHEA Grapalat" w:hAnsi="GHEA Grapalat"/>
          <w:sz w:val="20"/>
          <w:szCs w:val="20"/>
          <w:lang w:val="af-ZA"/>
        </w:rPr>
        <w:t xml:space="preserve"> </w:t>
      </w:r>
      <w:r w:rsidRPr="00595447">
        <w:rPr>
          <w:rFonts w:ascii="GHEA Grapalat" w:hAnsi="GHEA Grapalat" w:cs="Sylfaen"/>
          <w:sz w:val="20"/>
          <w:szCs w:val="20"/>
        </w:rPr>
        <w:t>ծրարի</w:t>
      </w:r>
      <w:r w:rsidRPr="00595447">
        <w:rPr>
          <w:rFonts w:ascii="GHEA Grapalat" w:hAnsi="GHEA Grapalat"/>
          <w:sz w:val="20"/>
          <w:szCs w:val="20"/>
          <w:lang w:val="af-ZA"/>
        </w:rPr>
        <w:t xml:space="preserve"> </w:t>
      </w:r>
      <w:r w:rsidRPr="00595447">
        <w:rPr>
          <w:rFonts w:ascii="GHEA Grapalat" w:hAnsi="GHEA Grapalat" w:cs="Sylfaen"/>
          <w:sz w:val="20"/>
          <w:szCs w:val="20"/>
        </w:rPr>
        <w:t>վրա</w:t>
      </w:r>
      <w:r w:rsidRPr="00595447">
        <w:rPr>
          <w:rFonts w:ascii="GHEA Grapalat" w:hAnsi="GHEA Grapalat"/>
          <w:sz w:val="20"/>
          <w:szCs w:val="20"/>
          <w:lang w:val="af-ZA"/>
        </w:rPr>
        <w:t xml:space="preserve"> </w:t>
      </w:r>
      <w:r w:rsidRPr="00595447">
        <w:rPr>
          <w:rFonts w:ascii="GHEA Grapalat" w:hAnsi="GHEA Grapalat" w:cs="Sylfaen"/>
          <w:sz w:val="20"/>
          <w:szCs w:val="20"/>
        </w:rPr>
        <w:t>հայտը</w:t>
      </w:r>
      <w:r w:rsidRPr="00595447">
        <w:rPr>
          <w:rFonts w:ascii="GHEA Grapalat" w:hAnsi="GHEA Grapalat"/>
          <w:sz w:val="20"/>
          <w:szCs w:val="20"/>
          <w:lang w:val="af-ZA"/>
        </w:rPr>
        <w:t xml:space="preserve"> </w:t>
      </w:r>
      <w:r w:rsidRPr="00595447">
        <w:rPr>
          <w:rFonts w:ascii="GHEA Grapalat" w:hAnsi="GHEA Grapalat" w:cs="Sylfaen"/>
          <w:sz w:val="20"/>
          <w:szCs w:val="20"/>
        </w:rPr>
        <w:t>կազմելու</w:t>
      </w:r>
      <w:r w:rsidRPr="00595447">
        <w:rPr>
          <w:rFonts w:ascii="GHEA Grapalat" w:hAnsi="GHEA Grapalat"/>
          <w:sz w:val="20"/>
          <w:szCs w:val="20"/>
          <w:lang w:val="af-ZA"/>
        </w:rPr>
        <w:t xml:space="preserve"> </w:t>
      </w:r>
      <w:r w:rsidRPr="00595447">
        <w:rPr>
          <w:rFonts w:ascii="GHEA Grapalat" w:hAnsi="GHEA Grapalat" w:cs="Sylfaen"/>
          <w:sz w:val="20"/>
          <w:szCs w:val="20"/>
        </w:rPr>
        <w:t>լեզվով</w:t>
      </w:r>
      <w:r w:rsidRPr="00595447">
        <w:rPr>
          <w:rFonts w:ascii="GHEA Grapalat" w:hAnsi="GHEA Grapalat"/>
          <w:sz w:val="20"/>
          <w:szCs w:val="20"/>
          <w:lang w:val="af-ZA"/>
        </w:rPr>
        <w:t xml:space="preserve"> </w:t>
      </w:r>
      <w:r w:rsidRPr="00595447">
        <w:rPr>
          <w:rFonts w:ascii="GHEA Grapalat" w:hAnsi="GHEA Grapalat" w:cs="Sylfaen"/>
          <w:sz w:val="20"/>
          <w:szCs w:val="20"/>
        </w:rPr>
        <w:t>նշվում</w:t>
      </w:r>
      <w:r w:rsidRPr="00595447">
        <w:rPr>
          <w:rFonts w:ascii="GHEA Grapalat" w:hAnsi="GHEA Grapalat"/>
          <w:sz w:val="20"/>
          <w:szCs w:val="20"/>
          <w:lang w:val="af-ZA"/>
        </w:rPr>
        <w:t xml:space="preserve"> </w:t>
      </w:r>
      <w:r w:rsidRPr="00595447">
        <w:rPr>
          <w:rFonts w:ascii="GHEA Grapalat" w:hAnsi="GHEA Grapalat" w:cs="Sylfaen"/>
          <w:sz w:val="20"/>
          <w:szCs w:val="20"/>
        </w:rPr>
        <w:t>են</w:t>
      </w:r>
      <w:r w:rsidRPr="00595447">
        <w:rPr>
          <w:rFonts w:ascii="GHEA Grapalat" w:hAnsi="GHEA Grapalat"/>
          <w:sz w:val="20"/>
          <w:szCs w:val="20"/>
          <w:lang w:val="af-ZA"/>
        </w:rPr>
        <w:t xml:space="preserve">` </w:t>
      </w:r>
    </w:p>
    <w:p w:rsidR="00024088" w:rsidRPr="00595447" w:rsidRDefault="00024088" w:rsidP="00024088">
      <w:pPr>
        <w:ind w:firstLine="720"/>
        <w:rPr>
          <w:rFonts w:ascii="GHEA Grapalat" w:hAnsi="GHEA Grapalat"/>
          <w:sz w:val="20"/>
          <w:szCs w:val="20"/>
          <w:lang w:val="af-ZA"/>
        </w:rPr>
      </w:pPr>
      <w:r w:rsidRPr="00595447">
        <w:rPr>
          <w:rFonts w:ascii="GHEA Grapalat" w:hAnsi="GHEA Grapalat"/>
          <w:sz w:val="20"/>
          <w:szCs w:val="20"/>
          <w:lang w:val="af-ZA"/>
        </w:rPr>
        <w:t xml:space="preserve">1) </w:t>
      </w:r>
      <w:r w:rsidRPr="00595447">
        <w:rPr>
          <w:rFonts w:ascii="GHEA Grapalat" w:hAnsi="GHEA Grapalat"/>
          <w:sz w:val="20"/>
          <w:szCs w:val="20"/>
        </w:rPr>
        <w:t>պ</w:t>
      </w:r>
      <w:r w:rsidRPr="00595447">
        <w:rPr>
          <w:rFonts w:ascii="GHEA Grapalat" w:hAnsi="GHEA Grapalat" w:cs="Sylfaen"/>
          <w:sz w:val="20"/>
          <w:szCs w:val="20"/>
        </w:rPr>
        <w:t>ատվիրատուի</w:t>
      </w:r>
      <w:r w:rsidRPr="00595447">
        <w:rPr>
          <w:rFonts w:ascii="GHEA Grapalat" w:hAnsi="GHEA Grapalat"/>
          <w:sz w:val="20"/>
          <w:szCs w:val="20"/>
          <w:lang w:val="af-ZA"/>
        </w:rPr>
        <w:t xml:space="preserve"> </w:t>
      </w:r>
      <w:r w:rsidRPr="00595447">
        <w:rPr>
          <w:rFonts w:ascii="GHEA Grapalat" w:hAnsi="GHEA Grapalat" w:cs="Sylfaen"/>
          <w:sz w:val="20"/>
          <w:szCs w:val="20"/>
        </w:rPr>
        <w:t>անվանումը</w:t>
      </w:r>
      <w:r w:rsidRPr="00595447">
        <w:rPr>
          <w:rFonts w:ascii="GHEA Grapalat" w:hAnsi="GHEA Grapalat"/>
          <w:sz w:val="20"/>
          <w:szCs w:val="20"/>
          <w:lang w:val="af-ZA"/>
        </w:rPr>
        <w:t xml:space="preserve"> </w:t>
      </w:r>
      <w:r w:rsidRPr="00595447">
        <w:rPr>
          <w:rFonts w:ascii="GHEA Grapalat" w:hAnsi="GHEA Grapalat" w:cs="Sylfaen"/>
          <w:sz w:val="20"/>
          <w:szCs w:val="20"/>
        </w:rPr>
        <w:t>և</w:t>
      </w:r>
      <w:r w:rsidRPr="00595447">
        <w:rPr>
          <w:rFonts w:ascii="GHEA Grapalat" w:hAnsi="GHEA Grapalat"/>
          <w:sz w:val="20"/>
          <w:szCs w:val="20"/>
          <w:lang w:val="af-ZA"/>
        </w:rPr>
        <w:t xml:space="preserve"> </w:t>
      </w:r>
      <w:r w:rsidRPr="00595447">
        <w:rPr>
          <w:rFonts w:ascii="GHEA Grapalat" w:hAnsi="GHEA Grapalat" w:cs="Sylfaen"/>
          <w:sz w:val="20"/>
          <w:szCs w:val="20"/>
        </w:rPr>
        <w:t>հայտի</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ներկայացման</w:t>
      </w:r>
      <w:r w:rsidRPr="00595447">
        <w:rPr>
          <w:rFonts w:ascii="GHEA Grapalat" w:hAnsi="GHEA Grapalat"/>
          <w:sz w:val="20"/>
          <w:szCs w:val="20"/>
          <w:lang w:val="af-ZA"/>
        </w:rPr>
        <w:t xml:space="preserve"> </w:t>
      </w:r>
      <w:r w:rsidRPr="00595447">
        <w:rPr>
          <w:rFonts w:ascii="GHEA Grapalat" w:hAnsi="GHEA Grapalat" w:cs="Sylfaen"/>
          <w:sz w:val="20"/>
          <w:szCs w:val="20"/>
        </w:rPr>
        <w:t>վայրը</w:t>
      </w:r>
      <w:r w:rsidRPr="00595447">
        <w:rPr>
          <w:rFonts w:ascii="GHEA Grapalat" w:hAnsi="GHEA Grapalat"/>
          <w:sz w:val="20"/>
          <w:szCs w:val="20"/>
          <w:lang w:val="af-ZA"/>
        </w:rPr>
        <w:t xml:space="preserve"> (</w:t>
      </w:r>
      <w:r w:rsidRPr="00595447">
        <w:rPr>
          <w:rFonts w:ascii="GHEA Grapalat" w:hAnsi="GHEA Grapalat" w:cs="Sylfaen"/>
          <w:sz w:val="20"/>
          <w:szCs w:val="20"/>
        </w:rPr>
        <w:t>հասցեն</w:t>
      </w:r>
      <w:r w:rsidRPr="00595447">
        <w:rPr>
          <w:rFonts w:ascii="GHEA Grapalat" w:hAnsi="GHEA Grapalat"/>
          <w:sz w:val="20"/>
          <w:szCs w:val="20"/>
          <w:lang w:val="af-ZA"/>
        </w:rPr>
        <w:t>).</w:t>
      </w:r>
    </w:p>
    <w:p w:rsidR="00024088" w:rsidRPr="00595447" w:rsidRDefault="00024088" w:rsidP="00024088">
      <w:pPr>
        <w:ind w:firstLine="720"/>
        <w:rPr>
          <w:rFonts w:ascii="GHEA Grapalat" w:hAnsi="GHEA Grapalat"/>
          <w:sz w:val="20"/>
          <w:szCs w:val="20"/>
          <w:lang w:val="af-ZA"/>
        </w:rPr>
      </w:pPr>
      <w:r w:rsidRPr="00595447">
        <w:rPr>
          <w:rFonts w:ascii="GHEA Grapalat" w:hAnsi="GHEA Grapalat"/>
          <w:sz w:val="20"/>
          <w:szCs w:val="20"/>
          <w:lang w:val="af-ZA"/>
        </w:rPr>
        <w:t xml:space="preserve">2) </w:t>
      </w:r>
      <w:r w:rsidRPr="00595447">
        <w:rPr>
          <w:rFonts w:ascii="GHEA Grapalat" w:hAnsi="GHEA Grapalat"/>
          <w:sz w:val="20"/>
          <w:szCs w:val="20"/>
        </w:rPr>
        <w:t>գնանշման</w:t>
      </w:r>
      <w:r w:rsidRPr="00595447">
        <w:rPr>
          <w:rFonts w:ascii="GHEA Grapalat" w:hAnsi="GHEA Grapalat"/>
          <w:sz w:val="20"/>
          <w:szCs w:val="20"/>
          <w:lang w:val="af-ZA"/>
        </w:rPr>
        <w:t xml:space="preserve"> </w:t>
      </w:r>
      <w:r w:rsidRPr="00595447">
        <w:rPr>
          <w:rFonts w:ascii="GHEA Grapalat" w:hAnsi="GHEA Grapalat"/>
          <w:sz w:val="20"/>
          <w:szCs w:val="20"/>
        </w:rPr>
        <w:t>հարցման</w:t>
      </w:r>
      <w:r w:rsidRPr="00595447">
        <w:rPr>
          <w:rFonts w:ascii="GHEA Grapalat" w:hAnsi="GHEA Grapalat" w:cs="Sylfaen"/>
          <w:sz w:val="20"/>
          <w:szCs w:val="20"/>
          <w:lang w:val="af-ZA"/>
        </w:rPr>
        <w:t xml:space="preserve"> </w:t>
      </w:r>
      <w:r w:rsidRPr="00595447">
        <w:rPr>
          <w:rFonts w:ascii="GHEA Grapalat" w:hAnsi="GHEA Grapalat" w:cs="Sylfaen"/>
          <w:sz w:val="20"/>
          <w:szCs w:val="20"/>
        </w:rPr>
        <w:t>ծածկագիրը</w:t>
      </w:r>
      <w:r w:rsidRPr="00595447">
        <w:rPr>
          <w:rFonts w:ascii="GHEA Grapalat" w:hAnsi="GHEA Grapalat"/>
          <w:sz w:val="20"/>
          <w:szCs w:val="20"/>
          <w:lang w:val="af-ZA"/>
        </w:rPr>
        <w:t>.</w:t>
      </w:r>
    </w:p>
    <w:p w:rsidR="00024088" w:rsidRPr="00595447" w:rsidRDefault="00024088" w:rsidP="00024088">
      <w:pPr>
        <w:ind w:firstLine="720"/>
        <w:rPr>
          <w:rFonts w:ascii="GHEA Grapalat" w:hAnsi="GHEA Grapalat"/>
          <w:sz w:val="20"/>
          <w:szCs w:val="20"/>
          <w:lang w:val="af-ZA"/>
        </w:rPr>
      </w:pPr>
      <w:r w:rsidRPr="00595447">
        <w:rPr>
          <w:rFonts w:ascii="GHEA Grapalat" w:hAnsi="GHEA Grapalat"/>
          <w:sz w:val="20"/>
          <w:szCs w:val="20"/>
          <w:lang w:val="af-ZA"/>
        </w:rPr>
        <w:t>3) «</w:t>
      </w:r>
      <w:r w:rsidRPr="00595447">
        <w:rPr>
          <w:rFonts w:ascii="GHEA Grapalat" w:hAnsi="GHEA Grapalat" w:cs="Sylfaen"/>
          <w:sz w:val="20"/>
          <w:szCs w:val="20"/>
        </w:rPr>
        <w:t>չբացել</w:t>
      </w:r>
      <w:r w:rsidRPr="00595447">
        <w:rPr>
          <w:rFonts w:ascii="GHEA Grapalat" w:hAnsi="GHEA Grapalat"/>
          <w:sz w:val="20"/>
          <w:szCs w:val="20"/>
          <w:lang w:val="af-ZA"/>
        </w:rPr>
        <w:t xml:space="preserve"> </w:t>
      </w:r>
      <w:r w:rsidRPr="00595447">
        <w:rPr>
          <w:rFonts w:ascii="GHEA Grapalat" w:hAnsi="GHEA Grapalat" w:cs="Sylfaen"/>
          <w:sz w:val="20"/>
          <w:szCs w:val="20"/>
        </w:rPr>
        <w:t>մինչև</w:t>
      </w:r>
      <w:r w:rsidRPr="00595447">
        <w:rPr>
          <w:rFonts w:ascii="GHEA Grapalat" w:hAnsi="GHEA Grapalat"/>
          <w:sz w:val="20"/>
          <w:szCs w:val="20"/>
          <w:lang w:val="af-ZA"/>
        </w:rPr>
        <w:t xml:space="preserve"> </w:t>
      </w:r>
      <w:r w:rsidRPr="00595447">
        <w:rPr>
          <w:rFonts w:ascii="GHEA Grapalat" w:hAnsi="GHEA Grapalat" w:cs="Sylfaen"/>
          <w:sz w:val="20"/>
          <w:szCs w:val="20"/>
        </w:rPr>
        <w:t>հայտերի</w:t>
      </w:r>
      <w:r w:rsidRPr="00595447">
        <w:rPr>
          <w:rFonts w:ascii="GHEA Grapalat" w:hAnsi="GHEA Grapalat"/>
          <w:sz w:val="20"/>
          <w:szCs w:val="20"/>
          <w:lang w:val="af-ZA"/>
        </w:rPr>
        <w:t xml:space="preserve"> </w:t>
      </w:r>
      <w:r w:rsidRPr="00595447">
        <w:rPr>
          <w:rFonts w:ascii="GHEA Grapalat" w:hAnsi="GHEA Grapalat" w:cs="Sylfaen"/>
          <w:sz w:val="20"/>
          <w:szCs w:val="20"/>
        </w:rPr>
        <w:t>բացման</w:t>
      </w:r>
      <w:r w:rsidRPr="00595447">
        <w:rPr>
          <w:rFonts w:ascii="GHEA Grapalat" w:hAnsi="GHEA Grapalat"/>
          <w:sz w:val="20"/>
          <w:szCs w:val="20"/>
          <w:lang w:val="af-ZA"/>
        </w:rPr>
        <w:t xml:space="preserve"> </w:t>
      </w:r>
      <w:r w:rsidRPr="00595447">
        <w:rPr>
          <w:rFonts w:ascii="GHEA Grapalat" w:hAnsi="GHEA Grapalat" w:cs="Sylfaen"/>
          <w:sz w:val="20"/>
          <w:szCs w:val="20"/>
        </w:rPr>
        <w:t>նիստը</w:t>
      </w:r>
      <w:r w:rsidRPr="00595447">
        <w:rPr>
          <w:rFonts w:ascii="GHEA Grapalat" w:hAnsi="GHEA Grapalat"/>
          <w:sz w:val="20"/>
          <w:szCs w:val="20"/>
          <w:lang w:val="af-ZA"/>
        </w:rPr>
        <w:t xml:space="preserve">» </w:t>
      </w:r>
      <w:r w:rsidRPr="00595447">
        <w:rPr>
          <w:rFonts w:ascii="GHEA Grapalat" w:hAnsi="GHEA Grapalat" w:cs="Sylfaen"/>
          <w:sz w:val="20"/>
          <w:szCs w:val="20"/>
        </w:rPr>
        <w:t>բառերը</w:t>
      </w:r>
      <w:r w:rsidRPr="00595447">
        <w:rPr>
          <w:rFonts w:ascii="GHEA Grapalat" w:hAnsi="GHEA Grapalat"/>
          <w:sz w:val="20"/>
          <w:szCs w:val="20"/>
          <w:lang w:val="af-ZA"/>
        </w:rPr>
        <w:t>.</w:t>
      </w:r>
    </w:p>
    <w:p w:rsidR="00024088" w:rsidRPr="00595447" w:rsidRDefault="00024088" w:rsidP="00024088">
      <w:pPr>
        <w:ind w:firstLine="720"/>
        <w:rPr>
          <w:rFonts w:ascii="GHEA Grapalat" w:hAnsi="GHEA Grapalat"/>
          <w:sz w:val="20"/>
          <w:szCs w:val="20"/>
          <w:lang w:val="af-ZA"/>
        </w:rPr>
      </w:pPr>
      <w:r w:rsidRPr="00595447">
        <w:rPr>
          <w:rFonts w:ascii="GHEA Grapalat" w:hAnsi="GHEA Grapalat"/>
          <w:sz w:val="20"/>
          <w:szCs w:val="20"/>
          <w:lang w:val="af-ZA"/>
        </w:rPr>
        <w:t xml:space="preserve">4) </w:t>
      </w:r>
      <w:r w:rsidRPr="00595447">
        <w:rPr>
          <w:rFonts w:ascii="GHEA Grapalat" w:hAnsi="GHEA Grapalat"/>
          <w:sz w:val="20"/>
          <w:szCs w:val="20"/>
        </w:rPr>
        <w:t>մ</w:t>
      </w:r>
      <w:r w:rsidRPr="00595447">
        <w:rPr>
          <w:rFonts w:ascii="GHEA Grapalat" w:hAnsi="GHEA Grapalat" w:cs="Sylfaen"/>
          <w:sz w:val="20"/>
          <w:szCs w:val="20"/>
        </w:rPr>
        <w:t>ասնակցի</w:t>
      </w:r>
      <w:r w:rsidRPr="00595447">
        <w:rPr>
          <w:rFonts w:ascii="GHEA Grapalat" w:hAnsi="GHEA Grapalat"/>
          <w:sz w:val="20"/>
          <w:szCs w:val="20"/>
          <w:lang w:val="af-ZA"/>
        </w:rPr>
        <w:t xml:space="preserve"> </w:t>
      </w:r>
      <w:r w:rsidRPr="00595447">
        <w:rPr>
          <w:rFonts w:ascii="GHEA Grapalat" w:hAnsi="GHEA Grapalat" w:cs="Sylfaen"/>
          <w:sz w:val="20"/>
          <w:szCs w:val="20"/>
        </w:rPr>
        <w:t>անվանումը</w:t>
      </w:r>
      <w:r w:rsidRPr="00595447">
        <w:rPr>
          <w:rFonts w:ascii="GHEA Grapalat" w:hAnsi="GHEA Grapalat"/>
          <w:sz w:val="20"/>
          <w:szCs w:val="20"/>
          <w:lang w:val="af-ZA"/>
        </w:rPr>
        <w:t xml:space="preserve"> (</w:t>
      </w:r>
      <w:r w:rsidRPr="00595447">
        <w:rPr>
          <w:rFonts w:ascii="GHEA Grapalat" w:hAnsi="GHEA Grapalat" w:cs="Sylfaen"/>
          <w:sz w:val="20"/>
          <w:szCs w:val="20"/>
        </w:rPr>
        <w:t>անունը</w:t>
      </w:r>
      <w:r w:rsidRPr="00595447">
        <w:rPr>
          <w:rFonts w:ascii="GHEA Grapalat" w:hAnsi="GHEA Grapalat"/>
          <w:sz w:val="20"/>
          <w:szCs w:val="20"/>
          <w:lang w:val="af-ZA"/>
        </w:rPr>
        <w:t xml:space="preserve">), </w:t>
      </w:r>
      <w:r w:rsidRPr="00595447">
        <w:rPr>
          <w:rFonts w:ascii="GHEA Grapalat" w:hAnsi="GHEA Grapalat" w:cs="Sylfaen"/>
          <w:sz w:val="20"/>
          <w:szCs w:val="20"/>
        </w:rPr>
        <w:t>գտնվելու</w:t>
      </w:r>
      <w:r w:rsidRPr="00595447">
        <w:rPr>
          <w:rFonts w:ascii="GHEA Grapalat" w:hAnsi="GHEA Grapalat"/>
          <w:sz w:val="20"/>
          <w:szCs w:val="20"/>
          <w:lang w:val="af-ZA"/>
        </w:rPr>
        <w:t xml:space="preserve"> </w:t>
      </w:r>
      <w:r w:rsidRPr="00595447">
        <w:rPr>
          <w:rFonts w:ascii="GHEA Grapalat" w:hAnsi="GHEA Grapalat" w:cs="Sylfaen"/>
          <w:sz w:val="20"/>
          <w:szCs w:val="20"/>
        </w:rPr>
        <w:t>վայրը</w:t>
      </w:r>
      <w:r w:rsidRPr="00595447">
        <w:rPr>
          <w:rFonts w:ascii="GHEA Grapalat" w:hAnsi="GHEA Grapalat"/>
          <w:sz w:val="20"/>
          <w:szCs w:val="20"/>
          <w:lang w:val="af-ZA"/>
        </w:rPr>
        <w:t xml:space="preserve"> </w:t>
      </w:r>
      <w:r w:rsidRPr="00595447">
        <w:rPr>
          <w:rFonts w:ascii="GHEA Grapalat" w:hAnsi="GHEA Grapalat" w:cs="Sylfaen"/>
          <w:sz w:val="20"/>
          <w:szCs w:val="20"/>
        </w:rPr>
        <w:t>և</w:t>
      </w:r>
      <w:r w:rsidRPr="00595447">
        <w:rPr>
          <w:rFonts w:ascii="GHEA Grapalat" w:hAnsi="GHEA Grapalat"/>
          <w:sz w:val="20"/>
          <w:szCs w:val="20"/>
          <w:lang w:val="af-ZA"/>
        </w:rPr>
        <w:t xml:space="preserve"> </w:t>
      </w:r>
      <w:r w:rsidRPr="00595447">
        <w:rPr>
          <w:rFonts w:ascii="GHEA Grapalat" w:hAnsi="GHEA Grapalat" w:cs="Sylfaen"/>
          <w:sz w:val="20"/>
          <w:szCs w:val="20"/>
        </w:rPr>
        <w:t>հեռախոսահամարը</w:t>
      </w:r>
      <w:r w:rsidRPr="00595447">
        <w:rPr>
          <w:rFonts w:ascii="GHEA Grapalat" w:hAnsi="GHEA Grapalat"/>
          <w:sz w:val="20"/>
          <w:szCs w:val="20"/>
          <w:lang w:val="af-ZA"/>
        </w:rPr>
        <w:t>:</w:t>
      </w:r>
    </w:p>
    <w:p w:rsidR="00024088" w:rsidRPr="00595447" w:rsidRDefault="00024088" w:rsidP="00024088">
      <w:pPr>
        <w:ind w:firstLine="720"/>
        <w:jc w:val="both"/>
        <w:rPr>
          <w:rFonts w:ascii="GHEA Grapalat" w:hAnsi="GHEA Grapalat" w:cs="Sylfaen"/>
          <w:sz w:val="20"/>
          <w:szCs w:val="20"/>
          <w:lang w:val="af-ZA"/>
        </w:rPr>
      </w:pPr>
      <w:r w:rsidRPr="00595447">
        <w:rPr>
          <w:rFonts w:ascii="GHEA Grapalat" w:hAnsi="GHEA Grapalat" w:cs="Sylfaen"/>
          <w:sz w:val="20"/>
          <w:szCs w:val="20"/>
          <w:lang w:val="af-ZA"/>
        </w:rPr>
        <w:t xml:space="preserve">4.3 </w:t>
      </w:r>
      <w:r w:rsidRPr="00595447">
        <w:rPr>
          <w:rFonts w:ascii="GHEA Grapalat" w:hAnsi="GHEA Grapalat" w:cs="Sylfaen"/>
          <w:sz w:val="20"/>
          <w:szCs w:val="20"/>
        </w:rPr>
        <w:t>Սույն</w:t>
      </w:r>
      <w:r w:rsidRPr="00595447">
        <w:rPr>
          <w:rFonts w:ascii="GHEA Grapalat" w:hAnsi="GHEA Grapalat" w:cs="Sylfaen"/>
          <w:sz w:val="20"/>
          <w:szCs w:val="20"/>
          <w:lang w:val="af-ZA"/>
        </w:rPr>
        <w:t xml:space="preserve"> </w:t>
      </w:r>
      <w:r w:rsidRPr="00595447">
        <w:rPr>
          <w:rFonts w:ascii="GHEA Grapalat" w:hAnsi="GHEA Grapalat" w:cs="Sylfaen"/>
          <w:sz w:val="20"/>
          <w:szCs w:val="20"/>
        </w:rPr>
        <w:t>հրահանգի</w:t>
      </w:r>
      <w:r w:rsidRPr="00595447">
        <w:rPr>
          <w:rFonts w:ascii="GHEA Grapalat" w:hAnsi="GHEA Grapalat" w:cs="Sylfaen"/>
          <w:sz w:val="20"/>
          <w:szCs w:val="20"/>
          <w:lang w:val="af-ZA"/>
        </w:rPr>
        <w:t xml:space="preserve"> 4.1 </w:t>
      </w:r>
      <w:r w:rsidRPr="00595447">
        <w:rPr>
          <w:rFonts w:ascii="GHEA Grapalat" w:hAnsi="GHEA Grapalat" w:cs="Sylfaen"/>
          <w:sz w:val="20"/>
          <w:szCs w:val="20"/>
        </w:rPr>
        <w:t>և</w:t>
      </w:r>
      <w:r w:rsidRPr="00595447">
        <w:rPr>
          <w:rFonts w:ascii="GHEA Grapalat" w:hAnsi="GHEA Grapalat" w:cs="Sylfaen"/>
          <w:sz w:val="20"/>
          <w:szCs w:val="20"/>
          <w:lang w:val="af-ZA"/>
        </w:rPr>
        <w:t xml:space="preserve"> 4.2 </w:t>
      </w:r>
      <w:r w:rsidRPr="00595447">
        <w:rPr>
          <w:rFonts w:ascii="GHEA Grapalat" w:hAnsi="GHEA Grapalat" w:cs="Sylfaen"/>
          <w:sz w:val="20"/>
          <w:szCs w:val="20"/>
        </w:rPr>
        <w:t>կետերի</w:t>
      </w:r>
      <w:r w:rsidRPr="00595447">
        <w:rPr>
          <w:rFonts w:ascii="GHEA Grapalat" w:hAnsi="GHEA Grapalat" w:cs="Sylfaen"/>
          <w:sz w:val="20"/>
          <w:szCs w:val="20"/>
          <w:lang w:val="af-ZA"/>
        </w:rPr>
        <w:t xml:space="preserve"> </w:t>
      </w:r>
      <w:r w:rsidRPr="00595447">
        <w:rPr>
          <w:rFonts w:ascii="GHEA Grapalat" w:hAnsi="GHEA Grapalat" w:cs="Sylfaen"/>
          <w:sz w:val="20"/>
          <w:szCs w:val="20"/>
        </w:rPr>
        <w:t>պահանջներին</w:t>
      </w:r>
      <w:r w:rsidRPr="00595447">
        <w:rPr>
          <w:rFonts w:ascii="GHEA Grapalat" w:hAnsi="GHEA Grapalat" w:cs="Sylfaen"/>
          <w:sz w:val="20"/>
          <w:szCs w:val="20"/>
          <w:lang w:val="af-ZA"/>
        </w:rPr>
        <w:t xml:space="preserve"> </w:t>
      </w:r>
      <w:r w:rsidRPr="00595447">
        <w:rPr>
          <w:rFonts w:ascii="GHEA Grapalat" w:hAnsi="GHEA Grapalat" w:cs="Sylfaen"/>
          <w:sz w:val="20"/>
          <w:szCs w:val="20"/>
        </w:rPr>
        <w:t>չհամապատասխանող</w:t>
      </w:r>
      <w:r w:rsidRPr="00595447">
        <w:rPr>
          <w:rFonts w:ascii="GHEA Grapalat" w:hAnsi="GHEA Grapalat" w:cs="Sylfaen"/>
          <w:sz w:val="20"/>
          <w:szCs w:val="20"/>
          <w:lang w:val="af-ZA"/>
        </w:rPr>
        <w:t xml:space="preserve"> </w:t>
      </w:r>
      <w:r w:rsidRPr="00595447">
        <w:rPr>
          <w:rFonts w:ascii="GHEA Grapalat" w:hAnsi="GHEA Grapalat" w:cs="Sylfaen"/>
          <w:sz w:val="20"/>
          <w:szCs w:val="20"/>
        </w:rPr>
        <w:t>հայտերը</w:t>
      </w:r>
      <w:r w:rsidRPr="00595447">
        <w:rPr>
          <w:rFonts w:ascii="GHEA Grapalat" w:hAnsi="GHEA Grapalat" w:cs="Sylfaen"/>
          <w:sz w:val="20"/>
          <w:szCs w:val="20"/>
          <w:lang w:val="af-ZA"/>
        </w:rPr>
        <w:t xml:space="preserve">  </w:t>
      </w:r>
      <w:r w:rsidRPr="00595447">
        <w:rPr>
          <w:rFonts w:ascii="GHEA Grapalat" w:hAnsi="GHEA Grapalat" w:cs="Sylfaen"/>
          <w:sz w:val="20"/>
          <w:szCs w:val="20"/>
        </w:rPr>
        <w:t>հանձնաժողովը</w:t>
      </w:r>
      <w:r w:rsidRPr="00595447">
        <w:rPr>
          <w:rFonts w:ascii="GHEA Grapalat" w:hAnsi="GHEA Grapalat" w:cs="Sylfaen"/>
          <w:sz w:val="20"/>
          <w:szCs w:val="20"/>
          <w:lang w:val="af-ZA"/>
        </w:rPr>
        <w:t xml:space="preserve"> </w:t>
      </w:r>
      <w:r w:rsidRPr="00595447">
        <w:rPr>
          <w:rFonts w:ascii="GHEA Grapalat" w:hAnsi="GHEA Grapalat" w:cs="Sylfaen"/>
          <w:sz w:val="20"/>
          <w:szCs w:val="20"/>
        </w:rPr>
        <w:t>հայտերի</w:t>
      </w:r>
      <w:r w:rsidRPr="00595447">
        <w:rPr>
          <w:rFonts w:ascii="GHEA Grapalat" w:hAnsi="GHEA Grapalat" w:cs="Sylfaen"/>
          <w:sz w:val="20"/>
          <w:szCs w:val="20"/>
          <w:lang w:val="af-ZA"/>
        </w:rPr>
        <w:t xml:space="preserve"> </w:t>
      </w:r>
      <w:r w:rsidRPr="00595447">
        <w:rPr>
          <w:rFonts w:ascii="GHEA Grapalat" w:hAnsi="GHEA Grapalat" w:cs="Sylfaen"/>
          <w:sz w:val="20"/>
          <w:szCs w:val="20"/>
        </w:rPr>
        <w:t>բացման</w:t>
      </w:r>
      <w:r w:rsidRPr="00595447">
        <w:rPr>
          <w:rFonts w:ascii="GHEA Grapalat" w:hAnsi="GHEA Grapalat" w:cs="Sylfaen"/>
          <w:sz w:val="20"/>
          <w:szCs w:val="20"/>
          <w:lang w:val="af-ZA"/>
        </w:rPr>
        <w:t xml:space="preserve"> </w:t>
      </w:r>
      <w:r w:rsidRPr="00595447">
        <w:rPr>
          <w:rFonts w:ascii="GHEA Grapalat" w:hAnsi="GHEA Grapalat" w:cs="Sylfaen"/>
          <w:sz w:val="20"/>
          <w:szCs w:val="20"/>
        </w:rPr>
        <w:t>նիստում</w:t>
      </w:r>
      <w:r w:rsidRPr="00595447">
        <w:rPr>
          <w:rFonts w:ascii="GHEA Grapalat" w:hAnsi="GHEA Grapalat" w:cs="Sylfaen"/>
          <w:sz w:val="20"/>
          <w:szCs w:val="20"/>
          <w:lang w:val="af-ZA"/>
        </w:rPr>
        <w:t xml:space="preserve"> </w:t>
      </w:r>
      <w:r w:rsidRPr="00595447">
        <w:rPr>
          <w:rFonts w:ascii="GHEA Grapalat" w:hAnsi="GHEA Grapalat" w:cs="Sylfaen"/>
          <w:sz w:val="20"/>
          <w:szCs w:val="20"/>
        </w:rPr>
        <w:t>մերժում</w:t>
      </w:r>
      <w:r w:rsidRPr="00595447">
        <w:rPr>
          <w:rFonts w:ascii="GHEA Grapalat" w:hAnsi="GHEA Grapalat" w:cs="Sylfaen"/>
          <w:sz w:val="20"/>
          <w:szCs w:val="20"/>
          <w:lang w:val="af-ZA"/>
        </w:rPr>
        <w:t xml:space="preserve"> </w:t>
      </w:r>
      <w:r w:rsidRPr="00595447">
        <w:rPr>
          <w:rFonts w:ascii="GHEA Grapalat" w:hAnsi="GHEA Grapalat" w:cs="Sylfaen"/>
          <w:sz w:val="20"/>
          <w:szCs w:val="20"/>
        </w:rPr>
        <w:t>է</w:t>
      </w:r>
      <w:r w:rsidRPr="00595447">
        <w:rPr>
          <w:rFonts w:ascii="GHEA Grapalat" w:hAnsi="GHEA Grapalat" w:cs="Sylfaen"/>
          <w:sz w:val="20"/>
          <w:szCs w:val="20"/>
          <w:lang w:val="af-ZA"/>
        </w:rPr>
        <w:t xml:space="preserve"> </w:t>
      </w:r>
      <w:r w:rsidRPr="00595447">
        <w:rPr>
          <w:rFonts w:ascii="GHEA Grapalat" w:hAnsi="GHEA Grapalat" w:cs="Sylfaen"/>
          <w:sz w:val="20"/>
          <w:szCs w:val="20"/>
        </w:rPr>
        <w:t>և</w:t>
      </w:r>
      <w:r w:rsidRPr="00595447">
        <w:rPr>
          <w:rFonts w:ascii="GHEA Grapalat" w:hAnsi="GHEA Grapalat" w:cs="Sylfaen"/>
          <w:sz w:val="20"/>
          <w:szCs w:val="20"/>
          <w:lang w:val="af-ZA"/>
        </w:rPr>
        <w:t xml:space="preserve"> </w:t>
      </w:r>
      <w:r w:rsidRPr="00595447">
        <w:rPr>
          <w:rFonts w:ascii="GHEA Grapalat" w:hAnsi="GHEA Grapalat" w:cs="Sylfaen"/>
          <w:sz w:val="20"/>
          <w:szCs w:val="20"/>
        </w:rPr>
        <w:t>նույնությամբ</w:t>
      </w:r>
      <w:r w:rsidRPr="00595447">
        <w:rPr>
          <w:rFonts w:ascii="GHEA Grapalat" w:hAnsi="GHEA Grapalat" w:cs="Sylfaen"/>
          <w:sz w:val="20"/>
          <w:szCs w:val="20"/>
          <w:lang w:val="af-ZA"/>
        </w:rPr>
        <w:t xml:space="preserve"> </w:t>
      </w:r>
      <w:r w:rsidRPr="00595447">
        <w:rPr>
          <w:rFonts w:ascii="GHEA Grapalat" w:hAnsi="GHEA Grapalat" w:cs="Sylfaen"/>
          <w:sz w:val="20"/>
          <w:szCs w:val="20"/>
        </w:rPr>
        <w:t>վերադարձնում</w:t>
      </w:r>
      <w:r w:rsidRPr="00595447">
        <w:rPr>
          <w:rFonts w:ascii="GHEA Grapalat" w:hAnsi="GHEA Grapalat" w:cs="Sylfaen"/>
          <w:sz w:val="20"/>
          <w:szCs w:val="20"/>
          <w:lang w:val="af-ZA"/>
        </w:rPr>
        <w:t xml:space="preserve"> </w:t>
      </w:r>
      <w:r w:rsidRPr="00595447">
        <w:rPr>
          <w:rFonts w:ascii="GHEA Grapalat" w:hAnsi="GHEA Grapalat" w:cs="Sylfaen"/>
          <w:sz w:val="20"/>
          <w:szCs w:val="20"/>
        </w:rPr>
        <w:t>ներկայացնողին</w:t>
      </w:r>
      <w:r w:rsidRPr="00595447">
        <w:rPr>
          <w:rFonts w:ascii="GHEA Grapalat" w:hAnsi="GHEA Grapalat" w:cs="Sylfaen"/>
          <w:sz w:val="20"/>
          <w:szCs w:val="20"/>
          <w:lang w:val="af-ZA"/>
        </w:rPr>
        <w:t>:</w:t>
      </w:r>
    </w:p>
    <w:p w:rsidR="00024088" w:rsidRPr="00DE1E5A" w:rsidRDefault="00024088" w:rsidP="00024088">
      <w:pPr>
        <w:pStyle w:val="norm"/>
        <w:spacing w:line="240" w:lineRule="auto"/>
        <w:ind w:firstLine="284"/>
        <w:jc w:val="right"/>
        <w:rPr>
          <w:rFonts w:ascii="GHEA Grapalat" w:hAnsi="GHEA Grapalat" w:cs="Sylfaen"/>
          <w:b/>
          <w:sz w:val="20"/>
          <w:lang w:val="es-ES"/>
        </w:rPr>
      </w:pPr>
    </w:p>
    <w:p w:rsidR="00024088" w:rsidRPr="00DE1E5A" w:rsidRDefault="00024088" w:rsidP="00024088">
      <w:pPr>
        <w:pStyle w:val="norm"/>
        <w:spacing w:line="240" w:lineRule="auto"/>
        <w:ind w:firstLine="284"/>
        <w:jc w:val="right"/>
        <w:rPr>
          <w:rFonts w:ascii="GHEA Grapalat" w:hAnsi="GHEA Grapalat" w:cs="Sylfaen"/>
          <w:b/>
          <w:sz w:val="20"/>
          <w:lang w:val="es-ES"/>
        </w:rPr>
      </w:pPr>
    </w:p>
    <w:p w:rsidR="00024088" w:rsidRPr="00DE1E5A" w:rsidRDefault="00024088" w:rsidP="00024088">
      <w:pPr>
        <w:pStyle w:val="norm"/>
        <w:spacing w:line="240" w:lineRule="auto"/>
        <w:ind w:firstLine="284"/>
        <w:jc w:val="right"/>
        <w:rPr>
          <w:rFonts w:ascii="GHEA Grapalat" w:hAnsi="GHEA Grapalat" w:cs="Sylfaen"/>
          <w:b/>
          <w:sz w:val="20"/>
          <w:lang w:val="es-ES"/>
        </w:rPr>
      </w:pPr>
    </w:p>
    <w:p w:rsidR="00024088" w:rsidRPr="00DE1E5A" w:rsidRDefault="00024088" w:rsidP="00024088">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rsidR="00024088" w:rsidRPr="00DE1E5A" w:rsidRDefault="00024088" w:rsidP="00024088">
      <w:pPr>
        <w:pStyle w:val="norm"/>
        <w:spacing w:line="240" w:lineRule="auto"/>
        <w:ind w:firstLine="284"/>
        <w:jc w:val="right"/>
        <w:rPr>
          <w:rFonts w:ascii="GHEA Grapalat" w:hAnsi="GHEA Grapalat" w:cs="Sylfaen"/>
          <w:b/>
          <w:sz w:val="20"/>
          <w:lang w:val="es-ES"/>
        </w:rPr>
      </w:pPr>
    </w:p>
    <w:p w:rsidR="00024088" w:rsidRPr="00DE1E5A" w:rsidRDefault="00024088" w:rsidP="00024088">
      <w:pPr>
        <w:pStyle w:val="norm"/>
        <w:spacing w:line="240" w:lineRule="auto"/>
        <w:ind w:firstLine="284"/>
        <w:jc w:val="right"/>
        <w:rPr>
          <w:rFonts w:ascii="GHEA Grapalat" w:hAnsi="GHEA Grapalat" w:cs="Arial"/>
          <w:b/>
          <w:sz w:val="20"/>
          <w:lang w:val="es-ES"/>
        </w:rPr>
      </w:pPr>
      <w:r w:rsidRPr="00DE1E5A">
        <w:rPr>
          <w:rFonts w:ascii="GHEA Grapalat" w:hAnsi="GHEA Grapalat" w:cs="Sylfaen"/>
          <w:b/>
          <w:sz w:val="20"/>
          <w:lang w:val="es-ES"/>
        </w:rPr>
        <w:t>Հավելված</w:t>
      </w:r>
      <w:r w:rsidRPr="00DE1E5A">
        <w:rPr>
          <w:rFonts w:ascii="GHEA Grapalat" w:hAnsi="GHEA Grapalat" w:cs="Arial"/>
          <w:b/>
          <w:sz w:val="20"/>
          <w:lang w:val="es-ES"/>
        </w:rPr>
        <w:t xml:space="preserve">  N 1</w:t>
      </w:r>
    </w:p>
    <w:p w:rsidR="00024088" w:rsidRPr="00DE1E5A" w:rsidRDefault="00024088" w:rsidP="00024088">
      <w:pPr>
        <w:pStyle w:val="31"/>
        <w:spacing w:line="240" w:lineRule="auto"/>
        <w:jc w:val="right"/>
        <w:rPr>
          <w:rFonts w:ascii="GHEA Grapalat" w:hAnsi="GHEA Grapalat" w:cs="Arial"/>
          <w:b/>
          <w:lang w:val="es-ES"/>
        </w:rPr>
      </w:pPr>
      <w:r w:rsidRPr="009465A1">
        <w:rPr>
          <w:rFonts w:ascii="GHEA Grapalat" w:hAnsi="GHEA Grapalat"/>
          <w:sz w:val="24"/>
          <w:szCs w:val="24"/>
          <w:lang w:val="es-ES"/>
        </w:rPr>
        <w:t>«</w:t>
      </w:r>
      <w:r w:rsidR="009F67C4">
        <w:rPr>
          <w:rFonts w:ascii="GHEA Grapalat" w:hAnsi="GHEA Grapalat"/>
          <w:b/>
          <w:lang w:val="es-ES"/>
        </w:rPr>
        <w:t>ԼՄԼԲՀ</w:t>
      </w:r>
      <w:r w:rsidRPr="00DE1E5A">
        <w:rPr>
          <w:rFonts w:ascii="GHEA Grapalat" w:hAnsi="GHEA Grapalat"/>
          <w:b/>
          <w:lang w:val="es-ES"/>
        </w:rPr>
        <w:t>-</w:t>
      </w:r>
      <w:r w:rsidRPr="00DE1E5A">
        <w:rPr>
          <w:rFonts w:ascii="GHEA Grapalat" w:hAnsi="GHEA Grapalat" w:cs="Sylfaen"/>
          <w:b/>
        </w:rPr>
        <w:t>ԳՀ</w:t>
      </w:r>
      <w:r w:rsidRPr="00DE1E5A">
        <w:rPr>
          <w:rFonts w:ascii="GHEA Grapalat" w:hAnsi="GHEA Grapalat" w:cs="Sylfaen"/>
          <w:b/>
          <w:lang w:val="hy-AM"/>
        </w:rPr>
        <w:t>ԱՊՁԲ</w:t>
      </w:r>
      <w:r w:rsidR="004C4122">
        <w:rPr>
          <w:rFonts w:ascii="GHEA Grapalat" w:hAnsi="GHEA Grapalat"/>
          <w:b/>
          <w:lang w:val="es-ES"/>
        </w:rPr>
        <w:t>-20</w:t>
      </w:r>
      <w:r w:rsidRPr="00DE1E5A">
        <w:rPr>
          <w:rFonts w:ascii="GHEA Grapalat" w:hAnsi="GHEA Grapalat"/>
          <w:b/>
          <w:lang w:val="es-ES"/>
        </w:rPr>
        <w:t>/</w:t>
      </w:r>
      <w:r w:rsidR="009F67C4">
        <w:rPr>
          <w:rFonts w:ascii="GHEA Grapalat" w:hAnsi="GHEA Grapalat"/>
          <w:b/>
          <w:lang w:val="es-ES"/>
        </w:rPr>
        <w:t>0</w:t>
      </w:r>
      <w:r w:rsidR="004C4122">
        <w:rPr>
          <w:rFonts w:ascii="GHEA Grapalat" w:hAnsi="GHEA Grapalat"/>
          <w:b/>
          <w:lang w:val="es-ES"/>
        </w:rPr>
        <w:t>2</w:t>
      </w:r>
      <w:r w:rsidRPr="009465A1">
        <w:rPr>
          <w:rFonts w:ascii="GHEA Grapalat" w:hAnsi="GHEA Grapalat"/>
          <w:sz w:val="24"/>
          <w:szCs w:val="24"/>
          <w:lang w:val="es-ES"/>
        </w:rPr>
        <w:t>»</w:t>
      </w:r>
      <w:r w:rsidRPr="00DE1E5A">
        <w:rPr>
          <w:rFonts w:ascii="GHEA Grapalat" w:hAnsi="GHEA Grapalat" w:cs="Sylfaen"/>
          <w:b/>
          <w:lang w:val="es-ES"/>
        </w:rPr>
        <w:t>*</w:t>
      </w:r>
      <w:r w:rsidRPr="00DE1E5A">
        <w:rPr>
          <w:rFonts w:ascii="GHEA Grapalat" w:hAnsi="GHEA Grapalat"/>
          <w:b/>
          <w:lang w:val="es-ES"/>
        </w:rPr>
        <w:t xml:space="preserve">  </w:t>
      </w:r>
      <w:r w:rsidRPr="00DE1E5A">
        <w:rPr>
          <w:rFonts w:ascii="GHEA Grapalat" w:hAnsi="GHEA Grapalat" w:cs="Sylfaen"/>
          <w:b/>
          <w:lang w:val="es-ES"/>
        </w:rPr>
        <w:t>ծածկագրով</w:t>
      </w:r>
    </w:p>
    <w:p w:rsidR="00024088" w:rsidRPr="00DE1E5A" w:rsidRDefault="00024088" w:rsidP="00024088">
      <w:pPr>
        <w:pStyle w:val="31"/>
        <w:spacing w:line="240" w:lineRule="auto"/>
        <w:jc w:val="right"/>
        <w:rPr>
          <w:rFonts w:ascii="GHEA Grapalat" w:hAnsi="GHEA Grapalat" w:cs="Arial"/>
          <w:b/>
          <w:lang w:val="es-ES"/>
        </w:rPr>
      </w:pPr>
      <w:r w:rsidRPr="00DE1E5A">
        <w:rPr>
          <w:rFonts w:ascii="GHEA Grapalat" w:hAnsi="GHEA Grapalat" w:cs="Sylfaen"/>
          <w:b/>
          <w:lang w:val="es-ES"/>
        </w:rPr>
        <w:t>գնանշման հարցման հրավերի</w:t>
      </w:r>
    </w:p>
    <w:p w:rsidR="00024088" w:rsidRPr="00DE1E5A" w:rsidRDefault="00024088" w:rsidP="00024088">
      <w:pPr>
        <w:jc w:val="center"/>
        <w:rPr>
          <w:rFonts w:ascii="GHEA Grapalat" w:hAnsi="GHEA Grapalat" w:cs="Sylfaen"/>
          <w:b/>
          <w:lang w:val="es-ES"/>
        </w:rPr>
      </w:pPr>
    </w:p>
    <w:p w:rsidR="00024088" w:rsidRPr="00DE1E5A" w:rsidRDefault="00024088" w:rsidP="00024088">
      <w:pPr>
        <w:jc w:val="center"/>
        <w:rPr>
          <w:rFonts w:ascii="GHEA Grapalat" w:hAnsi="GHEA Grapalat" w:cs="Arial"/>
          <w:b/>
          <w:lang w:val="es-ES"/>
        </w:rPr>
      </w:pPr>
      <w:r w:rsidRPr="00DE1E5A">
        <w:rPr>
          <w:rFonts w:ascii="GHEA Grapalat" w:hAnsi="GHEA Grapalat" w:cs="Sylfaen"/>
          <w:b/>
          <w:lang w:val="es-ES"/>
        </w:rPr>
        <w:t>ԴԻՄՈՒՄ</w:t>
      </w:r>
      <w:r>
        <w:rPr>
          <w:rFonts w:ascii="GHEA Grapalat" w:hAnsi="GHEA Grapalat" w:cs="Sylfaen"/>
          <w:b/>
          <w:lang w:val="es-ES"/>
        </w:rPr>
        <w:t>-ՀԱՅՏԱՐԱՐՈՒԹՅՈՒՆ</w:t>
      </w:r>
      <w:r w:rsidRPr="00DE1E5A">
        <w:rPr>
          <w:rFonts w:ascii="GHEA Grapalat" w:hAnsi="GHEA Grapalat" w:cs="Sylfaen"/>
          <w:b/>
          <w:lang w:val="es-ES"/>
        </w:rPr>
        <w:t>*</w:t>
      </w:r>
    </w:p>
    <w:p w:rsidR="00024088" w:rsidRPr="00DE1E5A" w:rsidRDefault="00024088" w:rsidP="00024088">
      <w:pPr>
        <w:pStyle w:val="6"/>
        <w:jc w:val="center"/>
        <w:rPr>
          <w:rFonts w:ascii="GHEA Grapalat" w:hAnsi="GHEA Grapalat" w:cs="Arial"/>
          <w:color w:val="auto"/>
          <w:sz w:val="24"/>
          <w:szCs w:val="24"/>
          <w:lang w:val="es-ES"/>
        </w:rPr>
      </w:pPr>
      <w:r w:rsidRPr="00DE1E5A">
        <w:rPr>
          <w:rFonts w:ascii="GHEA Grapalat" w:hAnsi="GHEA Grapalat" w:cs="Sylfaen"/>
          <w:color w:val="auto"/>
          <w:sz w:val="24"/>
          <w:szCs w:val="24"/>
          <w:lang w:val="es-ES"/>
        </w:rPr>
        <w:t>գնանշման հարցմանը մասնակցելու</w:t>
      </w:r>
      <w:r w:rsidRPr="00DE1E5A">
        <w:rPr>
          <w:rFonts w:ascii="GHEA Grapalat" w:hAnsi="GHEA Grapalat" w:cs="Arial"/>
          <w:color w:val="auto"/>
          <w:sz w:val="24"/>
          <w:szCs w:val="24"/>
          <w:lang w:val="es-ES"/>
        </w:rPr>
        <w:t xml:space="preserve">  </w:t>
      </w:r>
    </w:p>
    <w:p w:rsidR="00024088" w:rsidRPr="00DE1E5A" w:rsidRDefault="00024088" w:rsidP="00024088">
      <w:pPr>
        <w:rPr>
          <w:lang w:val="es-ES" w:eastAsia="ru-RU"/>
        </w:rPr>
      </w:pPr>
    </w:p>
    <w:p w:rsidR="00024088" w:rsidRPr="00DE1E5A" w:rsidRDefault="00024088" w:rsidP="00024088">
      <w:pPr>
        <w:jc w:val="both"/>
        <w:rPr>
          <w:rFonts w:ascii="GHEA Grapalat" w:hAnsi="GHEA Grapalat" w:cs="Arial"/>
          <w:sz w:val="20"/>
          <w:szCs w:val="20"/>
          <w:lang w:val="es-ES"/>
        </w:rPr>
      </w:pP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lang w:val="es-ES"/>
        </w:rPr>
        <w:t xml:space="preserve"> </w:t>
      </w:r>
      <w:r w:rsidRPr="00DE1E5A">
        <w:rPr>
          <w:rFonts w:ascii="GHEA Grapalat" w:hAnsi="GHEA Grapalat" w:cs="Sylfaen"/>
          <w:sz w:val="20"/>
          <w:szCs w:val="20"/>
          <w:lang w:val="es-ES"/>
        </w:rPr>
        <w:t>հայտնում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որ</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ցանկություն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ունի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մասնակցել</w:t>
      </w:r>
    </w:p>
    <w:p w:rsidR="00024088" w:rsidRPr="00DE1E5A" w:rsidRDefault="00024088" w:rsidP="00024088">
      <w:pPr>
        <w:jc w:val="both"/>
        <w:rPr>
          <w:rFonts w:ascii="GHEA Grapalat" w:hAnsi="GHEA Grapalat"/>
          <w:vertAlign w:val="superscript"/>
          <w:lang w:val="es-ES"/>
        </w:rPr>
      </w:pPr>
      <w:r w:rsidRPr="00DE1E5A">
        <w:rPr>
          <w:rFonts w:ascii="GHEA Grapalat" w:hAnsi="GHEA Grapalat"/>
          <w:vertAlign w:val="superscript"/>
          <w:lang w:val="es-ES"/>
        </w:rPr>
        <w:t xml:space="preserve">               </w:t>
      </w:r>
      <w:r w:rsidRPr="00DE1E5A">
        <w:rPr>
          <w:rFonts w:ascii="GHEA Grapalat" w:hAnsi="GHEA Grapalat"/>
          <w:lang w:val="es-ES"/>
        </w:rPr>
        <w:t xml:space="preserve">            </w:t>
      </w:r>
      <w:r w:rsidRPr="00DE1E5A">
        <w:rPr>
          <w:rFonts w:ascii="GHEA Grapalat" w:hAnsi="GHEA Grapalat" w:cs="Sylfaen"/>
          <w:vertAlign w:val="superscript"/>
          <w:lang w:val="es-ES"/>
        </w:rPr>
        <w:t>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w:t>
      </w:r>
    </w:p>
    <w:p w:rsidR="00024088" w:rsidRPr="00DE1E5A" w:rsidRDefault="00024088" w:rsidP="00024088">
      <w:pPr>
        <w:jc w:val="both"/>
        <w:rPr>
          <w:rFonts w:ascii="GHEA Grapalat" w:hAnsi="GHEA Grapalat"/>
          <w:u w:val="single"/>
          <w:lang w:val="es-ES"/>
        </w:rPr>
      </w:pP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lang w:val="es-ES"/>
        </w:rPr>
        <w:t>-</w:t>
      </w:r>
      <w:r w:rsidRPr="00DE1E5A">
        <w:rPr>
          <w:rFonts w:ascii="GHEA Grapalat" w:hAnsi="GHEA Grapalat" w:cs="Sylfaen"/>
          <w:sz w:val="20"/>
          <w:szCs w:val="20"/>
          <w:lang w:val="es-ES"/>
        </w:rPr>
        <w:t>ի կողմից</w:t>
      </w:r>
      <w:r w:rsidRPr="00DE1E5A">
        <w:rPr>
          <w:rFonts w:ascii="GHEA Grapalat" w:hAnsi="GHEA Grapalat"/>
          <w:u w:val="single"/>
          <w:lang w:val="es-ES"/>
        </w:rPr>
        <w:t xml:space="preserve"> </w:t>
      </w:r>
      <w:r w:rsidRPr="00DE1E5A">
        <w:rPr>
          <w:rFonts w:ascii="GHEA Grapalat" w:hAnsi="GHEA Grapalat"/>
          <w:lang w:val="es-ES"/>
        </w:rPr>
        <w:t>«</w:t>
      </w:r>
      <w:r w:rsidR="009F67C4" w:rsidRPr="009F67C4">
        <w:rPr>
          <w:rFonts w:ascii="GHEA Grapalat" w:hAnsi="GHEA Grapalat"/>
          <w:b/>
          <w:lang w:val="es-ES"/>
        </w:rPr>
        <w:t xml:space="preserve"> </w:t>
      </w:r>
      <w:r w:rsidR="009F67C4" w:rsidRPr="009F67C4">
        <w:rPr>
          <w:rFonts w:ascii="GHEA Grapalat" w:hAnsi="GHEA Grapalat"/>
          <w:sz w:val="20"/>
          <w:szCs w:val="20"/>
          <w:lang w:val="es-ES"/>
        </w:rPr>
        <w:t>ԼՄԼԲՀ</w:t>
      </w:r>
      <w:r w:rsidR="009F67C4">
        <w:rPr>
          <w:rFonts w:ascii="GHEA Grapalat" w:hAnsi="GHEA Grapalat" w:cs="Sylfaen"/>
          <w:sz w:val="20"/>
          <w:szCs w:val="20"/>
          <w:lang w:val="es-ES"/>
        </w:rPr>
        <w:t>-</w:t>
      </w:r>
      <w:r w:rsidRPr="00DE1E5A">
        <w:rPr>
          <w:rFonts w:ascii="GHEA Grapalat" w:hAnsi="GHEA Grapalat" w:cs="Sylfaen"/>
          <w:sz w:val="20"/>
          <w:szCs w:val="20"/>
          <w:lang w:val="es-ES"/>
        </w:rPr>
        <w:t>ԳՀԱՊՁԲ</w:t>
      </w:r>
      <w:r w:rsidR="00B92A20">
        <w:rPr>
          <w:rFonts w:ascii="GHEA Grapalat" w:hAnsi="GHEA Grapalat" w:cs="Arial"/>
          <w:sz w:val="20"/>
          <w:szCs w:val="20"/>
          <w:lang w:val="es-ES"/>
        </w:rPr>
        <w:t>-20</w:t>
      </w:r>
      <w:r w:rsidRPr="00DE1E5A">
        <w:rPr>
          <w:rFonts w:ascii="GHEA Grapalat" w:hAnsi="GHEA Grapalat" w:cs="Arial"/>
          <w:sz w:val="20"/>
          <w:szCs w:val="20"/>
          <w:lang w:val="es-ES"/>
        </w:rPr>
        <w:t>/</w:t>
      </w:r>
      <w:r w:rsidR="00B92A20">
        <w:rPr>
          <w:rFonts w:ascii="GHEA Grapalat" w:hAnsi="GHEA Grapalat" w:cs="Arial"/>
          <w:sz w:val="20"/>
          <w:szCs w:val="20"/>
          <w:lang w:val="es-ES"/>
        </w:rPr>
        <w:t>02</w:t>
      </w:r>
      <w:r w:rsidR="009F67C4">
        <w:rPr>
          <w:rFonts w:ascii="GHEA Grapalat" w:hAnsi="GHEA Grapalat" w:cs="Arial"/>
          <w:sz w:val="20"/>
          <w:szCs w:val="20"/>
          <w:lang w:val="es-ES"/>
        </w:rPr>
        <w:t xml:space="preserve"> </w:t>
      </w:r>
      <w:r w:rsidRPr="00DE1E5A">
        <w:rPr>
          <w:rFonts w:ascii="GHEA Grapalat" w:hAnsi="GHEA Grapalat" w:cs="Sylfaen"/>
          <w:sz w:val="20"/>
          <w:szCs w:val="20"/>
          <w:lang w:val="es-ES"/>
        </w:rPr>
        <w:t>ծածկագրով հայտարարված</w:t>
      </w:r>
    </w:p>
    <w:p w:rsidR="00024088" w:rsidRPr="00DE1E5A" w:rsidRDefault="00024088" w:rsidP="00024088">
      <w:pPr>
        <w:jc w:val="both"/>
        <w:rPr>
          <w:rFonts w:ascii="GHEA Grapalat" w:hAnsi="GHEA Grapalat" w:cs="Sylfaen"/>
          <w:vertAlign w:val="superscript"/>
          <w:lang w:val="es-ES"/>
        </w:rPr>
      </w:pPr>
      <w:r w:rsidRPr="00DE1E5A">
        <w:rPr>
          <w:rFonts w:ascii="GHEA Grapalat" w:hAnsi="GHEA Grapalat" w:cs="Sylfaen"/>
          <w:vertAlign w:val="superscript"/>
          <w:lang w:val="es-ES"/>
        </w:rPr>
        <w:t xml:space="preserve">                       պատվիրատուի անվանումը</w:t>
      </w:r>
    </w:p>
    <w:p w:rsidR="00024088" w:rsidRPr="00DE1E5A" w:rsidRDefault="00024088" w:rsidP="00024088">
      <w:pPr>
        <w:jc w:val="both"/>
        <w:rPr>
          <w:rFonts w:ascii="GHEA Grapalat" w:hAnsi="GHEA Grapalat" w:cs="Sylfaen"/>
          <w:sz w:val="20"/>
          <w:szCs w:val="20"/>
          <w:lang w:val="es-ES"/>
        </w:rPr>
      </w:pPr>
      <w:r w:rsidRPr="00DE1E5A">
        <w:rPr>
          <w:rFonts w:ascii="GHEA Grapalat" w:hAnsi="GHEA Grapalat" w:cs="Sylfaen"/>
          <w:sz w:val="20"/>
          <w:szCs w:val="20"/>
          <w:lang w:val="es-ES"/>
        </w:rPr>
        <w:t xml:space="preserve">գնանշման հարցման </w:t>
      </w: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Sylfaen"/>
          <w:sz w:val="20"/>
          <w:szCs w:val="20"/>
          <w:lang w:val="es-ES"/>
        </w:rPr>
        <w:t xml:space="preserve"> չափաբաժնին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չափաբաժիններին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և</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 xml:space="preserve">հրավերի </w:t>
      </w:r>
    </w:p>
    <w:p w:rsidR="00024088" w:rsidRPr="00DE1E5A" w:rsidRDefault="00024088" w:rsidP="00024088">
      <w:pPr>
        <w:jc w:val="both"/>
        <w:rPr>
          <w:rFonts w:ascii="GHEA Grapalat" w:hAnsi="GHEA Grapalat"/>
          <w:vertAlign w:val="superscript"/>
          <w:lang w:val="es-ES"/>
        </w:rPr>
      </w:pPr>
      <w:r w:rsidRPr="00DE1E5A">
        <w:rPr>
          <w:rFonts w:ascii="GHEA Grapalat" w:hAnsi="GHEA Grapalat" w:cs="Sylfaen"/>
          <w:vertAlign w:val="superscript"/>
          <w:lang w:val="es-ES"/>
        </w:rPr>
        <w:t xml:space="preserve">                                                       չափաբաժնի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չափաբաժինների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համարը</w:t>
      </w:r>
    </w:p>
    <w:p w:rsidR="00024088" w:rsidRPr="00DE1E5A" w:rsidRDefault="00024088" w:rsidP="00024088">
      <w:pPr>
        <w:jc w:val="both"/>
        <w:rPr>
          <w:rFonts w:ascii="GHEA Grapalat" w:hAnsi="GHEA Grapalat"/>
          <w:sz w:val="20"/>
          <w:szCs w:val="20"/>
          <w:lang w:val="es-ES"/>
        </w:rPr>
      </w:pPr>
      <w:r w:rsidRPr="00DE1E5A">
        <w:rPr>
          <w:rFonts w:ascii="GHEA Grapalat" w:hAnsi="GHEA Grapalat"/>
          <w:vertAlign w:val="superscript"/>
          <w:lang w:val="es-ES"/>
        </w:rPr>
        <w:t xml:space="preserve"> </w:t>
      </w:r>
      <w:r w:rsidRPr="00DE1E5A">
        <w:rPr>
          <w:rFonts w:ascii="GHEA Grapalat" w:hAnsi="GHEA Grapalat" w:cs="Sylfaen"/>
          <w:sz w:val="20"/>
          <w:szCs w:val="20"/>
          <w:lang w:val="es-ES"/>
        </w:rPr>
        <w:t>պահանջներին համապատասխան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ներկայացնում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հայտ:</w:t>
      </w:r>
    </w:p>
    <w:p w:rsidR="00024088" w:rsidRPr="00DE1E5A" w:rsidRDefault="00024088" w:rsidP="00024088">
      <w:pPr>
        <w:jc w:val="both"/>
        <w:rPr>
          <w:rFonts w:ascii="GHEA Grapalat" w:hAnsi="GHEA Grapalat"/>
          <w:sz w:val="12"/>
          <w:szCs w:val="12"/>
          <w:u w:val="single"/>
          <w:lang w:val="es-ES"/>
        </w:rPr>
      </w:pPr>
    </w:p>
    <w:p w:rsidR="00024088" w:rsidRPr="00DE1E5A" w:rsidRDefault="00024088" w:rsidP="00024088">
      <w:pPr>
        <w:jc w:val="both"/>
        <w:rPr>
          <w:rFonts w:ascii="GHEA Grapalat" w:hAnsi="GHEA Grapalat" w:cs="Sylfaen"/>
          <w:sz w:val="20"/>
          <w:szCs w:val="20"/>
          <w:lang w:val="es-ES"/>
        </w:rPr>
      </w:pPr>
      <w:r w:rsidRPr="00DE1E5A">
        <w:rPr>
          <w:rFonts w:ascii="GHEA Grapalat" w:hAnsi="GHEA Grapalat"/>
          <w:u w:val="single"/>
          <w:lang w:val="es-ES"/>
        </w:rPr>
        <w:t xml:space="preserve">                                                      </w:t>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lang w:val="es-ES"/>
        </w:rPr>
        <w:t>-</w:t>
      </w:r>
      <w:r w:rsidRPr="00DE1E5A">
        <w:rPr>
          <w:rFonts w:ascii="GHEA Grapalat" w:hAnsi="GHEA Grapalat" w:cs="Sylfaen"/>
          <w:sz w:val="20"/>
          <w:szCs w:val="20"/>
          <w:lang w:val="es-ES"/>
        </w:rPr>
        <w:t>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հայտնում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և</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հավաստում</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 xml:space="preserve">որ հանդիսանում է </w:t>
      </w:r>
    </w:p>
    <w:p w:rsidR="00024088" w:rsidRPr="00DE1E5A" w:rsidRDefault="00024088" w:rsidP="00024088">
      <w:pPr>
        <w:jc w:val="both"/>
        <w:rPr>
          <w:rFonts w:ascii="GHEA Grapalat" w:hAnsi="GHEA Grapalat" w:cs="Sylfaen"/>
          <w:sz w:val="20"/>
          <w:szCs w:val="20"/>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p>
    <w:p w:rsidR="00024088" w:rsidRPr="00DE1E5A" w:rsidRDefault="00024088" w:rsidP="00024088">
      <w:pPr>
        <w:jc w:val="both"/>
        <w:rPr>
          <w:rFonts w:ascii="GHEA Grapalat" w:hAnsi="GHEA Grapalat" w:cs="Sylfaen"/>
          <w:sz w:val="20"/>
          <w:szCs w:val="20"/>
          <w:lang w:val="es-ES"/>
        </w:rPr>
      </w:pP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u w:val="single"/>
          <w:lang w:val="es-ES"/>
        </w:rPr>
        <w:tab/>
      </w:r>
      <w:r w:rsidRPr="00DE1E5A">
        <w:rPr>
          <w:rFonts w:ascii="GHEA Grapalat" w:hAnsi="GHEA Grapalat" w:cs="Sylfaen"/>
          <w:sz w:val="20"/>
          <w:szCs w:val="20"/>
          <w:lang w:val="es-ES"/>
        </w:rPr>
        <w:t xml:space="preserve">ռեզիդենտ:  </w:t>
      </w:r>
    </w:p>
    <w:p w:rsidR="00024088" w:rsidRPr="00DE1E5A" w:rsidRDefault="00024088" w:rsidP="00024088">
      <w:pPr>
        <w:jc w:val="both"/>
        <w:rPr>
          <w:rFonts w:ascii="GHEA Grapalat" w:hAnsi="GHEA Grapalat" w:cs="Arial"/>
          <w:vertAlign w:val="superscript"/>
          <w:lang w:val="es-ES"/>
        </w:rPr>
      </w:pPr>
      <w:r w:rsidRPr="00DE1E5A">
        <w:rPr>
          <w:rFonts w:ascii="GHEA Grapalat" w:hAnsi="GHEA Grapalat" w:cs="Arial"/>
          <w:vertAlign w:val="superscript"/>
          <w:lang w:val="es-ES"/>
        </w:rPr>
        <w:t xml:space="preserve">                                               երկրի անվանումը</w:t>
      </w:r>
    </w:p>
    <w:p w:rsidR="00024088" w:rsidRPr="00DE1E5A" w:rsidDel="00437CDB" w:rsidRDefault="00024088" w:rsidP="00024088">
      <w:pPr>
        <w:jc w:val="both"/>
        <w:rPr>
          <w:rFonts w:ascii="GHEA Grapalat" w:hAnsi="GHEA Grapalat" w:cs="Sylfaen"/>
          <w:sz w:val="20"/>
          <w:szCs w:val="20"/>
          <w:lang w:val="es-ES"/>
        </w:rPr>
      </w:pPr>
    </w:p>
    <w:p w:rsidR="00024088" w:rsidRPr="00DE1E5A" w:rsidRDefault="00024088" w:rsidP="00024088">
      <w:pPr>
        <w:jc w:val="both"/>
        <w:rPr>
          <w:rFonts w:ascii="GHEA Grapalat" w:hAnsi="GHEA Grapalat" w:cs="Sylfaen"/>
          <w:sz w:val="20"/>
          <w:szCs w:val="20"/>
          <w:lang w:val="es-ES"/>
        </w:rPr>
      </w:pPr>
      <w:r w:rsidRPr="00DE1E5A">
        <w:rPr>
          <w:rFonts w:ascii="GHEA Grapalat" w:hAnsi="GHEA Grapalat" w:cs="Sylfaen"/>
          <w:sz w:val="20"/>
          <w:szCs w:val="20"/>
          <w:lang w:val="es-ES"/>
        </w:rPr>
        <w:t xml:space="preserve">                </w:t>
      </w:r>
    </w:p>
    <w:p w:rsidR="00024088" w:rsidRPr="00DE1E5A" w:rsidRDefault="00024088" w:rsidP="00024088">
      <w:pPr>
        <w:jc w:val="both"/>
        <w:rPr>
          <w:rFonts w:ascii="GHEA Grapalat" w:hAnsi="GHEA Grapalat" w:cs="Arial"/>
          <w:u w:val="single"/>
          <w:lang w:val="es-ES"/>
        </w:rPr>
      </w:pPr>
      <w:r w:rsidRPr="00DE1E5A">
        <w:rPr>
          <w:rFonts w:ascii="GHEA Grapalat" w:hAnsi="GHEA Grapalat"/>
          <w:sz w:val="20"/>
          <w:szCs w:val="20"/>
          <w:u w:val="single"/>
          <w:lang w:val="es-ES"/>
        </w:rPr>
        <w:t xml:space="preserve">                                         </w:t>
      </w:r>
      <w:r w:rsidRPr="00DE1E5A">
        <w:rPr>
          <w:rFonts w:ascii="GHEA Grapalat" w:hAnsi="GHEA Grapalat"/>
          <w:sz w:val="20"/>
          <w:szCs w:val="20"/>
          <w:lang w:val="es-ES"/>
        </w:rPr>
        <w:t>-</w:t>
      </w:r>
      <w:r w:rsidRPr="00DE1E5A">
        <w:rPr>
          <w:rFonts w:ascii="GHEA Grapalat" w:hAnsi="GHEA Grapalat" w:cs="Sylfaen"/>
          <w:sz w:val="20"/>
          <w:szCs w:val="20"/>
          <w:lang w:val="es-ES"/>
        </w:rPr>
        <w:t>ի</w:t>
      </w:r>
      <w:r w:rsidRPr="00DE1E5A">
        <w:rPr>
          <w:rFonts w:ascii="GHEA Grapalat" w:hAnsi="GHEA Grapalat" w:cs="Arial"/>
          <w:sz w:val="20"/>
          <w:szCs w:val="20"/>
          <w:lang w:val="es-ES"/>
        </w:rPr>
        <w:t xml:space="preserve"> հարկ վճարողի հաշվառման համարն </w:t>
      </w:r>
      <w:r w:rsidRPr="00DE1E5A">
        <w:rPr>
          <w:rFonts w:ascii="GHEA Grapalat" w:hAnsi="GHEA Grapalat" w:cs="Sylfaen"/>
          <w:sz w:val="20"/>
          <w:szCs w:val="20"/>
          <w:lang w:val="es-ES"/>
        </w:rPr>
        <w:t>է</w:t>
      </w:r>
      <w:r w:rsidRPr="00DE1E5A">
        <w:rPr>
          <w:rFonts w:ascii="GHEA Grapalat" w:hAnsi="GHEA Grapalat" w:cs="Arial"/>
          <w:sz w:val="20"/>
          <w:szCs w:val="20"/>
          <w:lang w:val="es-ES"/>
        </w:rPr>
        <w:t>`</w:t>
      </w:r>
      <w:r w:rsidRPr="00DE1E5A">
        <w:rPr>
          <w:rFonts w:ascii="GHEA Grapalat" w:hAnsi="GHEA Grapalat" w:cs="Arial"/>
          <w:lang w:val="es-ES"/>
        </w:rPr>
        <w:t xml:space="preserve"> </w:t>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r>
      <w:r w:rsidRPr="00DE1E5A">
        <w:rPr>
          <w:rFonts w:ascii="GHEA Grapalat" w:hAnsi="GHEA Grapalat" w:cs="Arial"/>
          <w:u w:val="single"/>
          <w:lang w:val="es-ES"/>
        </w:rPr>
        <w:tab/>
        <w:t>:</w:t>
      </w:r>
    </w:p>
    <w:p w:rsidR="00024088" w:rsidRPr="00DE1E5A" w:rsidRDefault="00024088" w:rsidP="00024088">
      <w:pPr>
        <w:jc w:val="both"/>
        <w:rPr>
          <w:rFonts w:ascii="GHEA Grapalat" w:hAnsi="GHEA Grapalat" w:cs="Arial"/>
          <w:vertAlign w:val="superscript"/>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հարկի վճարողի հաշվառման համարը</w:t>
      </w:r>
    </w:p>
    <w:p w:rsidR="00024088" w:rsidRPr="00DE1E5A" w:rsidRDefault="00024088" w:rsidP="00024088">
      <w:pPr>
        <w:jc w:val="both"/>
        <w:rPr>
          <w:rFonts w:ascii="GHEA Grapalat" w:hAnsi="GHEA Grapalat" w:cs="Arial"/>
          <w:vertAlign w:val="superscript"/>
          <w:lang w:val="es-ES"/>
        </w:rPr>
      </w:pPr>
    </w:p>
    <w:p w:rsidR="00024088" w:rsidRPr="00DE1E5A" w:rsidRDefault="00024088" w:rsidP="00024088">
      <w:pPr>
        <w:jc w:val="both"/>
        <w:rPr>
          <w:rFonts w:ascii="GHEA Grapalat" w:hAnsi="GHEA Grapalat"/>
          <w:lang w:val="es-ES"/>
        </w:rPr>
      </w:pPr>
    </w:p>
    <w:p w:rsidR="00024088" w:rsidRPr="00DE1E5A" w:rsidRDefault="00024088" w:rsidP="00024088">
      <w:pPr>
        <w:jc w:val="both"/>
        <w:rPr>
          <w:rFonts w:ascii="GHEA Grapalat" w:hAnsi="GHEA Grapalat"/>
          <w:u w:val="single"/>
          <w:lang w:val="es-ES"/>
        </w:rPr>
      </w:pPr>
      <w:r w:rsidRPr="00DE1E5A">
        <w:rPr>
          <w:rFonts w:ascii="GHEA Grapalat" w:hAnsi="GHEA Grapalat"/>
          <w:u w:val="single"/>
          <w:lang w:val="es-ES"/>
        </w:rPr>
        <w:t xml:space="preserve">                                                </w:t>
      </w:r>
      <w:r w:rsidRPr="00DE1E5A">
        <w:rPr>
          <w:rFonts w:ascii="GHEA Grapalat" w:hAnsi="GHEA Grapalat"/>
          <w:lang w:val="es-ES"/>
        </w:rPr>
        <w:t xml:space="preserve"> </w:t>
      </w:r>
      <w:r w:rsidRPr="00DE1E5A">
        <w:rPr>
          <w:rFonts w:ascii="GHEA Grapalat" w:hAnsi="GHEA Grapalat"/>
          <w:sz w:val="20"/>
          <w:szCs w:val="20"/>
          <w:lang w:val="es-ES"/>
        </w:rPr>
        <w:t>-</w:t>
      </w:r>
      <w:r w:rsidRPr="00DE1E5A">
        <w:rPr>
          <w:rFonts w:ascii="GHEA Grapalat" w:hAnsi="GHEA Grapalat" w:cs="Sylfaen"/>
          <w:sz w:val="20"/>
          <w:szCs w:val="20"/>
          <w:lang w:val="es-ES"/>
        </w:rPr>
        <w:t>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էլեկտրոնային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փոստի</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հասցեն</w:t>
      </w:r>
      <w:r w:rsidRPr="00DE1E5A">
        <w:rPr>
          <w:rFonts w:ascii="GHEA Grapalat" w:hAnsi="GHEA Grapalat" w:cs="Arial"/>
          <w:sz w:val="20"/>
          <w:szCs w:val="20"/>
          <w:lang w:val="es-ES"/>
        </w:rPr>
        <w:t xml:space="preserve"> </w:t>
      </w:r>
      <w:r w:rsidRPr="00DE1E5A">
        <w:rPr>
          <w:rFonts w:ascii="GHEA Grapalat" w:hAnsi="GHEA Grapalat" w:cs="Sylfaen"/>
          <w:sz w:val="20"/>
          <w:szCs w:val="20"/>
          <w:lang w:val="es-ES"/>
        </w:rPr>
        <w:t>է</w:t>
      </w:r>
      <w:r w:rsidRPr="00DE1E5A">
        <w:rPr>
          <w:rFonts w:ascii="GHEA Grapalat" w:hAnsi="GHEA Grapalat" w:cs="Arial"/>
          <w:sz w:val="20"/>
          <w:szCs w:val="20"/>
          <w:lang w:val="es-ES"/>
        </w:rPr>
        <w:t>`</w:t>
      </w:r>
      <w:r w:rsidRPr="00DE1E5A">
        <w:rPr>
          <w:rFonts w:ascii="GHEA Grapalat" w:hAnsi="GHEA Grapalat" w:cs="Arial"/>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w:t>
      </w:r>
    </w:p>
    <w:p w:rsidR="00024088" w:rsidRPr="00DE1E5A" w:rsidRDefault="00024088" w:rsidP="00024088">
      <w:pPr>
        <w:jc w:val="both"/>
        <w:rPr>
          <w:rFonts w:ascii="GHEA Grapalat" w:hAnsi="GHEA Grapalat"/>
          <w:sz w:val="10"/>
          <w:szCs w:val="10"/>
          <w:lang w:val="es-ES"/>
        </w:rPr>
      </w:pPr>
      <w:r w:rsidRPr="00DE1E5A">
        <w:rPr>
          <w:rFonts w:ascii="GHEA Grapalat" w:hAnsi="GHEA Grapalat" w:cs="Sylfaen"/>
          <w:vertAlign w:val="superscript"/>
          <w:lang w:val="es-ES"/>
        </w:rPr>
        <w:t xml:space="preserve">              մասնակցի</w:t>
      </w:r>
      <w:r w:rsidRPr="00DE1E5A">
        <w:rPr>
          <w:rFonts w:ascii="GHEA Grapalat" w:hAnsi="GHEA Grapalat" w:cs="Arial"/>
          <w:vertAlign w:val="superscript"/>
          <w:lang w:val="es-ES"/>
        </w:rPr>
        <w:t xml:space="preserve"> </w:t>
      </w:r>
      <w:r w:rsidRPr="00DE1E5A">
        <w:rPr>
          <w:rFonts w:ascii="GHEA Grapalat" w:hAnsi="GHEA Grapalat" w:cs="Sylfaen"/>
          <w:vertAlign w:val="superscript"/>
          <w:lang w:val="es-ES"/>
        </w:rPr>
        <w:t>անվանումը</w:t>
      </w:r>
      <w:r w:rsidRPr="00DE1E5A">
        <w:rPr>
          <w:rFonts w:ascii="GHEA Grapalat" w:hAnsi="GHEA Grapalat" w:cs="Arial"/>
          <w:vertAlign w:val="superscript"/>
          <w:lang w:val="es-ES"/>
        </w:rPr>
        <w:t xml:space="preserve">                                                                                                                           էլեկտրոնային փոստի հասցեն</w:t>
      </w:r>
    </w:p>
    <w:p w:rsidR="00024088" w:rsidRPr="00DE1E5A" w:rsidRDefault="00024088" w:rsidP="00024088">
      <w:pPr>
        <w:jc w:val="right"/>
        <w:rPr>
          <w:rFonts w:ascii="GHEA Grapalat" w:hAnsi="GHEA Grapalat"/>
          <w:sz w:val="10"/>
          <w:szCs w:val="10"/>
          <w:lang w:val="es-ES"/>
        </w:rPr>
      </w:pPr>
    </w:p>
    <w:p w:rsidR="00024088" w:rsidRPr="00DE1E5A" w:rsidRDefault="00024088" w:rsidP="00024088">
      <w:pPr>
        <w:jc w:val="right"/>
        <w:rPr>
          <w:rFonts w:ascii="GHEA Grapalat" w:hAnsi="GHEA Grapalat"/>
          <w:sz w:val="10"/>
          <w:szCs w:val="10"/>
          <w:lang w:val="es-ES"/>
        </w:rPr>
      </w:pPr>
    </w:p>
    <w:p w:rsidR="00024088" w:rsidRPr="00DE1E5A" w:rsidRDefault="00024088" w:rsidP="00024088">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024088" w:rsidRPr="00DE1E5A" w:rsidRDefault="00024088" w:rsidP="00024088">
      <w:pPr>
        <w:jc w:val="both"/>
        <w:rPr>
          <w:rFonts w:ascii="GHEA Grapalat" w:hAnsi="GHEA Grapalat"/>
          <w:i/>
          <w:sz w:val="16"/>
          <w:vertAlign w:val="superscript"/>
          <w:lang w:val="es-ES"/>
        </w:rPr>
      </w:pPr>
      <w:r w:rsidRPr="00DE1E5A">
        <w:rPr>
          <w:rFonts w:ascii="GHEA Grapalat" w:hAnsi="GHEA Grapalat"/>
          <w:sz w:val="20"/>
          <w:lang w:val="hy-AM"/>
        </w:rPr>
        <w:lastRenderedPageBreak/>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024088" w:rsidRPr="00DE1E5A" w:rsidRDefault="00024088" w:rsidP="00024088">
      <w:pPr>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բավարարում է</w:t>
      </w:r>
      <w:r w:rsidR="009F67C4">
        <w:rPr>
          <w:rFonts w:ascii="GHEA Grapalat" w:hAnsi="GHEA Grapalat" w:cs="Arial"/>
          <w:sz w:val="20"/>
          <w:szCs w:val="20"/>
          <w:lang w:val="es-ES"/>
        </w:rPr>
        <w:t xml:space="preserve"> </w:t>
      </w:r>
      <w:r w:rsidR="009F67C4" w:rsidRPr="009465A1">
        <w:rPr>
          <w:rFonts w:ascii="GHEA Grapalat" w:hAnsi="GHEA Grapalat"/>
          <w:sz w:val="24"/>
          <w:szCs w:val="24"/>
          <w:lang w:val="es-ES"/>
        </w:rPr>
        <w:t>«</w:t>
      </w:r>
      <w:r w:rsidR="009F67C4" w:rsidRPr="009F67C4">
        <w:rPr>
          <w:rFonts w:ascii="GHEA Grapalat" w:hAnsi="GHEA Grapalat"/>
          <w:b/>
          <w:sz w:val="20"/>
          <w:szCs w:val="20"/>
          <w:lang w:val="es-ES"/>
        </w:rPr>
        <w:t>ԼՄԼԲՀ-</w:t>
      </w:r>
      <w:r w:rsidR="009F67C4" w:rsidRPr="009F67C4">
        <w:rPr>
          <w:rFonts w:ascii="GHEA Grapalat" w:hAnsi="GHEA Grapalat" w:cs="Sylfaen"/>
          <w:b/>
          <w:sz w:val="20"/>
          <w:szCs w:val="20"/>
        </w:rPr>
        <w:t>ԳՀ</w:t>
      </w:r>
      <w:r w:rsidR="009F67C4" w:rsidRPr="009F67C4">
        <w:rPr>
          <w:rFonts w:ascii="GHEA Grapalat" w:hAnsi="GHEA Grapalat" w:cs="Sylfaen"/>
          <w:b/>
          <w:sz w:val="20"/>
          <w:szCs w:val="20"/>
          <w:lang w:val="hy-AM"/>
        </w:rPr>
        <w:t>ԱՊՁԲ</w:t>
      </w:r>
      <w:r w:rsidR="00A22CD8">
        <w:rPr>
          <w:rFonts w:ascii="GHEA Grapalat" w:hAnsi="GHEA Grapalat"/>
          <w:b/>
          <w:sz w:val="20"/>
          <w:szCs w:val="20"/>
          <w:lang w:val="es-ES"/>
        </w:rPr>
        <w:t>-20</w:t>
      </w:r>
      <w:r w:rsidR="009F67C4" w:rsidRPr="009F67C4">
        <w:rPr>
          <w:rFonts w:ascii="GHEA Grapalat" w:hAnsi="GHEA Grapalat"/>
          <w:b/>
          <w:sz w:val="20"/>
          <w:szCs w:val="20"/>
          <w:lang w:val="es-ES"/>
        </w:rPr>
        <w:t>/</w:t>
      </w:r>
      <w:r w:rsidR="00A22CD8">
        <w:rPr>
          <w:rFonts w:ascii="GHEA Grapalat" w:hAnsi="GHEA Grapalat"/>
          <w:b/>
          <w:sz w:val="20"/>
          <w:szCs w:val="20"/>
          <w:lang w:val="es-ES"/>
        </w:rPr>
        <w:t>02</w:t>
      </w:r>
      <w:r w:rsidR="009F67C4" w:rsidRPr="009F67C4">
        <w:rPr>
          <w:rFonts w:ascii="GHEA Grapalat" w:hAnsi="GHEA Grapalat"/>
          <w:sz w:val="20"/>
          <w:szCs w:val="20"/>
          <w:lang w:val="es-ES"/>
        </w:rPr>
        <w:t>»</w:t>
      </w:r>
      <w:r w:rsidR="009F67C4" w:rsidRPr="009F67C4">
        <w:rPr>
          <w:rFonts w:ascii="GHEA Grapalat" w:hAnsi="GHEA Grapalat" w:cs="Sylfaen"/>
          <w:b/>
          <w:sz w:val="20"/>
          <w:szCs w:val="20"/>
          <w:lang w:val="es-ES"/>
        </w:rPr>
        <w:t>*</w:t>
      </w:r>
      <w:r w:rsidR="009F67C4" w:rsidRPr="00DE1E5A">
        <w:rPr>
          <w:rFonts w:ascii="GHEA Grapalat" w:hAnsi="GHEA Grapalat"/>
          <w:b/>
          <w:lang w:val="es-ES"/>
        </w:rPr>
        <w:t xml:space="preserve">  </w:t>
      </w:r>
      <w:r w:rsidRPr="00DE1E5A">
        <w:rPr>
          <w:rFonts w:ascii="GHEA Grapalat" w:hAnsi="GHEA Grapalat" w:cs="Arial"/>
          <w:sz w:val="20"/>
          <w:szCs w:val="20"/>
          <w:lang w:val="es-ES"/>
        </w:rPr>
        <w:t>ծածկագրով</w:t>
      </w:r>
      <w:r>
        <w:rPr>
          <w:rFonts w:ascii="GHEA Grapalat" w:hAnsi="GHEA Grapalat" w:cs="Arial"/>
          <w:sz w:val="20"/>
          <w:szCs w:val="20"/>
          <w:lang w:val="es-ES"/>
        </w:rPr>
        <w:t xml:space="preserve"> գնանշման հարցման</w:t>
      </w:r>
      <w:r w:rsidRPr="00DE1E5A">
        <w:rPr>
          <w:rFonts w:ascii="GHEA Grapalat" w:hAnsi="GHEA Grapalat" w:cs="Arial"/>
          <w:sz w:val="20"/>
          <w:szCs w:val="20"/>
          <w:lang w:val="es-ES"/>
        </w:rPr>
        <w:t xml:space="preserve"> 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w:t>
      </w:r>
    </w:p>
    <w:p w:rsidR="00024088" w:rsidRDefault="00024088" w:rsidP="00024088">
      <w:pPr>
        <w:ind w:firstLine="708"/>
        <w:jc w:val="both"/>
        <w:rPr>
          <w:rFonts w:ascii="GHEA Grapalat" w:hAnsi="GHEA Grapalat"/>
          <w:lang w:val="es-ES"/>
        </w:rPr>
      </w:pPr>
      <w:r w:rsidRPr="00D1325A">
        <w:rPr>
          <w:rFonts w:ascii="GHEA Grapalat" w:hAnsi="GHEA Grapalat" w:cs="Arial"/>
          <w:sz w:val="20"/>
          <w:szCs w:val="20"/>
          <w:lang w:val="es-ES"/>
        </w:rPr>
        <w:t xml:space="preserve">2) </w:t>
      </w:r>
      <w:r w:rsidR="00922394" w:rsidRPr="009465A1">
        <w:rPr>
          <w:rFonts w:ascii="GHEA Grapalat" w:hAnsi="GHEA Grapalat"/>
          <w:sz w:val="24"/>
          <w:szCs w:val="24"/>
          <w:lang w:val="es-ES"/>
        </w:rPr>
        <w:t>«</w:t>
      </w:r>
      <w:r w:rsidR="00922394" w:rsidRPr="009F67C4">
        <w:rPr>
          <w:rFonts w:ascii="GHEA Grapalat" w:hAnsi="GHEA Grapalat"/>
          <w:b/>
          <w:sz w:val="20"/>
          <w:szCs w:val="20"/>
          <w:lang w:val="es-ES"/>
        </w:rPr>
        <w:t>ԼՄԼԲՀ-</w:t>
      </w:r>
      <w:r w:rsidR="00922394" w:rsidRPr="009F67C4">
        <w:rPr>
          <w:rFonts w:ascii="GHEA Grapalat" w:hAnsi="GHEA Grapalat" w:cs="Sylfaen"/>
          <w:b/>
          <w:sz w:val="20"/>
          <w:szCs w:val="20"/>
        </w:rPr>
        <w:t>ԳՀ</w:t>
      </w:r>
      <w:r w:rsidR="00922394" w:rsidRPr="009F67C4">
        <w:rPr>
          <w:rFonts w:ascii="GHEA Grapalat" w:hAnsi="GHEA Grapalat" w:cs="Sylfaen"/>
          <w:b/>
          <w:sz w:val="20"/>
          <w:szCs w:val="20"/>
          <w:lang w:val="hy-AM"/>
        </w:rPr>
        <w:t>ԱՊՁԲ</w:t>
      </w:r>
      <w:r w:rsidR="00A22CD8">
        <w:rPr>
          <w:rFonts w:ascii="GHEA Grapalat" w:hAnsi="GHEA Grapalat"/>
          <w:b/>
          <w:sz w:val="20"/>
          <w:szCs w:val="20"/>
          <w:lang w:val="es-ES"/>
        </w:rPr>
        <w:t>-20</w:t>
      </w:r>
      <w:r w:rsidR="00922394" w:rsidRPr="009F67C4">
        <w:rPr>
          <w:rFonts w:ascii="GHEA Grapalat" w:hAnsi="GHEA Grapalat"/>
          <w:b/>
          <w:sz w:val="20"/>
          <w:szCs w:val="20"/>
          <w:lang w:val="es-ES"/>
        </w:rPr>
        <w:t>/0</w:t>
      </w:r>
      <w:r w:rsidR="00A22CD8">
        <w:rPr>
          <w:rFonts w:ascii="GHEA Grapalat" w:hAnsi="GHEA Grapalat"/>
          <w:b/>
          <w:sz w:val="20"/>
          <w:szCs w:val="20"/>
          <w:lang w:val="es-ES"/>
        </w:rPr>
        <w:t>2</w:t>
      </w:r>
      <w:r w:rsidR="00922394" w:rsidRPr="009F67C4">
        <w:rPr>
          <w:rFonts w:ascii="GHEA Grapalat" w:hAnsi="GHEA Grapalat"/>
          <w:sz w:val="20"/>
          <w:szCs w:val="20"/>
          <w:lang w:val="es-ES"/>
        </w:rPr>
        <w:t>»</w:t>
      </w:r>
      <w:r w:rsidR="00922394" w:rsidRPr="009F67C4">
        <w:rPr>
          <w:rFonts w:ascii="GHEA Grapalat" w:hAnsi="GHEA Grapalat" w:cs="Sylfaen"/>
          <w:b/>
          <w:sz w:val="20"/>
          <w:szCs w:val="20"/>
          <w:lang w:val="es-ES"/>
        </w:rPr>
        <w:t>*</w:t>
      </w:r>
      <w:r w:rsidR="00922394" w:rsidRPr="00DE1E5A">
        <w:rPr>
          <w:rFonts w:ascii="GHEA Grapalat" w:hAnsi="GHEA Grapalat"/>
          <w:b/>
          <w:lang w:val="es-ES"/>
        </w:rPr>
        <w:t xml:space="preserve">  </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հարցմանը </w:t>
      </w:r>
      <w:r w:rsidRPr="00DE1E5A">
        <w:rPr>
          <w:rFonts w:ascii="GHEA Grapalat" w:hAnsi="GHEA Grapalat" w:cs="Arial"/>
          <w:sz w:val="20"/>
          <w:szCs w:val="20"/>
          <w:lang w:val="es-ES"/>
        </w:rPr>
        <w:t xml:space="preserve">մասնակցելու նպատակով </w:t>
      </w:r>
      <w:r>
        <w:rPr>
          <w:rFonts w:ascii="GHEA Grapalat" w:hAnsi="GHEA Grapalat" w:cs="Arial"/>
          <w:sz w:val="20"/>
          <w:szCs w:val="20"/>
          <w:lang w:val="es-ES"/>
        </w:rPr>
        <w:t xml:space="preserve">սույն դիմում- հայտարարությունում </w:t>
      </w:r>
      <w:r w:rsidRPr="00DE1E5A">
        <w:rPr>
          <w:rFonts w:ascii="GHEA Grapalat" w:hAnsi="GHEA Grapalat" w:cs="Arial"/>
          <w:sz w:val="20"/>
          <w:szCs w:val="20"/>
          <w:lang w:val="es-ES"/>
        </w:rPr>
        <w:t>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r>
        <w:rPr>
          <w:rFonts w:ascii="GHEA Grapalat" w:hAnsi="GHEA Grapalat" w:cs="Arial"/>
          <w:sz w:val="20"/>
          <w:szCs w:val="20"/>
          <w:lang w:val="es-ES"/>
        </w:rPr>
        <w:t xml:space="preserve"> և պարտավորվում է առաջին տեղ զբաղեցրած մասնակից ճանաչվելու դեպքում հրավերով սահմանված կարգով և ժամկետներում ներկայացնել իր կողմից առաջարկվող ապրանքի ամբողջական նկարագիրը.</w:t>
      </w:r>
    </w:p>
    <w:p w:rsidR="00024088" w:rsidRPr="00DE1E5A" w:rsidRDefault="00024088" w:rsidP="00024088">
      <w:pPr>
        <w:ind w:firstLine="708"/>
        <w:jc w:val="both"/>
        <w:rPr>
          <w:rFonts w:ascii="GHEA Grapalat" w:hAnsi="GHEA Grapalat" w:cs="Arial"/>
          <w:lang w:val="es-ES"/>
        </w:rPr>
      </w:pPr>
      <w:r>
        <w:rPr>
          <w:rFonts w:ascii="GHEA Grapalat" w:hAnsi="GHEA Grapalat" w:cs="Arial"/>
          <w:sz w:val="20"/>
          <w:szCs w:val="20"/>
          <w:lang w:val="es-ES"/>
        </w:rPr>
        <w:t xml:space="preserve">3) </w:t>
      </w:r>
      <w:r w:rsidR="009F67C4" w:rsidRPr="009F67C4">
        <w:rPr>
          <w:rFonts w:ascii="GHEA Grapalat" w:hAnsi="GHEA Grapalat"/>
          <w:sz w:val="20"/>
          <w:szCs w:val="20"/>
          <w:lang w:val="es-ES"/>
        </w:rPr>
        <w:t>«ԼՄԼԲՀ-</w:t>
      </w:r>
      <w:r w:rsidR="009F67C4" w:rsidRPr="009F67C4">
        <w:rPr>
          <w:rFonts w:ascii="GHEA Grapalat" w:hAnsi="GHEA Grapalat" w:cs="Sylfaen"/>
          <w:sz w:val="20"/>
          <w:szCs w:val="20"/>
        </w:rPr>
        <w:t>ԳՀ</w:t>
      </w:r>
      <w:r w:rsidR="009F67C4" w:rsidRPr="009F67C4">
        <w:rPr>
          <w:rFonts w:ascii="GHEA Grapalat" w:hAnsi="GHEA Grapalat" w:cs="Sylfaen"/>
          <w:sz w:val="20"/>
          <w:szCs w:val="20"/>
          <w:lang w:val="hy-AM"/>
        </w:rPr>
        <w:t>ԱՊՁԲ</w:t>
      </w:r>
      <w:r w:rsidR="002500C1">
        <w:rPr>
          <w:rFonts w:ascii="GHEA Grapalat" w:hAnsi="GHEA Grapalat"/>
          <w:sz w:val="20"/>
          <w:szCs w:val="20"/>
          <w:lang w:val="es-ES"/>
        </w:rPr>
        <w:t>-20</w:t>
      </w:r>
      <w:r w:rsidR="009F67C4" w:rsidRPr="009F67C4">
        <w:rPr>
          <w:rFonts w:ascii="GHEA Grapalat" w:hAnsi="GHEA Grapalat"/>
          <w:sz w:val="20"/>
          <w:szCs w:val="20"/>
          <w:lang w:val="es-ES"/>
        </w:rPr>
        <w:t>/</w:t>
      </w:r>
      <w:r w:rsidR="002500C1">
        <w:rPr>
          <w:rFonts w:ascii="GHEA Grapalat" w:hAnsi="GHEA Grapalat"/>
          <w:sz w:val="20"/>
          <w:szCs w:val="20"/>
          <w:lang w:val="es-ES"/>
        </w:rPr>
        <w:t>02</w:t>
      </w:r>
      <w:r w:rsidR="009F67C4" w:rsidRPr="009465A1">
        <w:rPr>
          <w:rFonts w:ascii="GHEA Grapalat" w:hAnsi="GHEA Grapalat"/>
          <w:sz w:val="24"/>
          <w:szCs w:val="24"/>
          <w:lang w:val="es-ES"/>
        </w:rPr>
        <w:t>»</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հարցմանը </w:t>
      </w:r>
      <w:r w:rsidRPr="00DE1E5A">
        <w:rPr>
          <w:rFonts w:ascii="GHEA Grapalat" w:hAnsi="GHEA Grapalat" w:cs="Arial"/>
          <w:sz w:val="20"/>
          <w:szCs w:val="20"/>
          <w:lang w:val="es-ES"/>
        </w:rPr>
        <w:t>մասնակցելու շրջանակում`</w:t>
      </w:r>
      <w:r w:rsidRPr="00DE1E5A">
        <w:rPr>
          <w:rFonts w:ascii="GHEA Grapalat" w:hAnsi="GHEA Grapalat" w:cs="Sylfaen"/>
          <w:lang w:val="es-ES"/>
        </w:rPr>
        <w:t xml:space="preserve">  </w:t>
      </w:r>
    </w:p>
    <w:p w:rsidR="00024088" w:rsidRPr="00DE1E5A" w:rsidRDefault="00024088" w:rsidP="00024088">
      <w:pPr>
        <w:numPr>
          <w:ilvl w:val="0"/>
          <w:numId w:val="18"/>
        </w:numPr>
        <w:spacing w:after="0" w:line="240" w:lineRule="auto"/>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024088" w:rsidRPr="00DE1E5A" w:rsidRDefault="00024088" w:rsidP="00024088">
      <w:pPr>
        <w:numPr>
          <w:ilvl w:val="0"/>
          <w:numId w:val="18"/>
        </w:numPr>
        <w:spacing w:after="0" w:line="240" w:lineRule="auto"/>
        <w:ind w:left="0" w:firstLine="720"/>
        <w:jc w:val="both"/>
        <w:rPr>
          <w:rFonts w:ascii="GHEA Grapalat" w:hAnsi="GHEA Grapalat"/>
          <w:lang w:val="es-ES"/>
        </w:rPr>
      </w:pPr>
      <w:r w:rsidRPr="00DE1E5A">
        <w:rPr>
          <w:rFonts w:ascii="GHEA Grapalat" w:hAnsi="GHEA Grapalat" w:cs="Arial"/>
          <w:sz w:val="20"/>
          <w:szCs w:val="20"/>
          <w:lang w:val="es-ES"/>
        </w:rPr>
        <w:t>բացակայում է գնանշման հարցման հրավերով սահմանված`</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r w:rsidRPr="00DE1E5A">
        <w:rPr>
          <w:rFonts w:ascii="GHEA Grapalat" w:hAnsi="GHEA Grapalat"/>
          <w:lang w:val="es-ES"/>
        </w:rPr>
        <w:t xml:space="preserve"> </w:t>
      </w:r>
    </w:p>
    <w:p w:rsidR="00024088" w:rsidRPr="00DE1E5A" w:rsidRDefault="00024088" w:rsidP="00024088">
      <w:pPr>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024088" w:rsidRPr="00DE1E5A" w:rsidRDefault="00024088" w:rsidP="00024088">
      <w:pPr>
        <w:jc w:val="both"/>
        <w:rPr>
          <w:rFonts w:ascii="GHEA Grapalat" w:hAnsi="GHEA Grapalat"/>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w:t>
      </w:r>
      <w:r w:rsidRPr="00DE1E5A">
        <w:rPr>
          <w:rFonts w:ascii="GHEA Grapalat" w:hAnsi="GHEA Grapalat"/>
          <w:u w:val="single"/>
          <w:lang w:val="es-ES"/>
        </w:rPr>
        <w:t xml:space="preserve">  </w:t>
      </w:r>
    </w:p>
    <w:p w:rsidR="00024088" w:rsidRPr="00DE1E5A" w:rsidRDefault="00024088" w:rsidP="00024088">
      <w:pPr>
        <w:jc w:val="both"/>
        <w:rPr>
          <w:rFonts w:ascii="GHEA Grapalat" w:hAnsi="GHEA Grapalat"/>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024088" w:rsidRPr="00DE1E5A" w:rsidRDefault="00024088" w:rsidP="00024088">
      <w:pPr>
        <w:jc w:val="both"/>
        <w:rPr>
          <w:rFonts w:ascii="GHEA Grapalat" w:hAnsi="GHEA Grapalat"/>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lang w:val="es-ES"/>
        </w:rPr>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u w:val="single"/>
          <w:lang w:val="es-ES"/>
        </w:rPr>
        <w:tab/>
      </w:r>
      <w:r w:rsidRPr="00DE1E5A">
        <w:rPr>
          <w:rFonts w:ascii="GHEA Grapalat" w:hAnsi="GHEA Grapalat"/>
          <w:u w:val="single"/>
          <w:lang w:val="es-ES"/>
        </w:rPr>
        <w:tab/>
      </w:r>
      <w:r w:rsidRPr="00DE1E5A">
        <w:rPr>
          <w:rFonts w:ascii="GHEA Grapalat" w:hAnsi="GHEA Grapalat"/>
          <w:u w:val="single"/>
          <w:lang w:val="es-ES"/>
        </w:rPr>
        <w:tab/>
        <w:t xml:space="preserve">                   </w:t>
      </w:r>
      <w:r w:rsidRPr="00DE1E5A">
        <w:rPr>
          <w:rFonts w:ascii="GHEA Grapalat" w:hAnsi="GHEA Grapalat" w:cs="Arial"/>
          <w:sz w:val="20"/>
          <w:szCs w:val="20"/>
          <w:lang w:val="es-ES"/>
        </w:rPr>
        <w:t>-ին</w:t>
      </w:r>
    </w:p>
    <w:p w:rsidR="00024088" w:rsidRPr="00DE1E5A" w:rsidRDefault="00024088" w:rsidP="00024088">
      <w:pPr>
        <w:jc w:val="both"/>
        <w:rPr>
          <w:rFonts w:ascii="GHEA Grapalat" w:hAnsi="GHEA Grapalat"/>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024088" w:rsidRPr="00DE1E5A" w:rsidRDefault="00024088" w:rsidP="00024088">
      <w:pPr>
        <w:jc w:val="both"/>
        <w:rPr>
          <w:rFonts w:ascii="GHEA Grapalat" w:hAnsi="GHEA Grapalat" w:cs="Arial"/>
          <w:sz w:val="20"/>
          <w:szCs w:val="20"/>
          <w:lang w:val="es-ES"/>
        </w:rPr>
      </w:pPr>
      <w:r w:rsidRPr="00DE1E5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Pr>
          <w:rFonts w:ascii="GHEA Grapalat" w:hAnsi="GHEA Grapalat" w:cs="Arial"/>
          <w:sz w:val="20"/>
          <w:szCs w:val="20"/>
          <w:lang w:val="es-ES"/>
        </w:rPr>
        <w:t>.</w:t>
      </w:r>
    </w:p>
    <w:p w:rsidR="00024088" w:rsidRPr="00DE1E5A" w:rsidRDefault="00024088" w:rsidP="00024088">
      <w:pPr>
        <w:numPr>
          <w:ilvl w:val="0"/>
          <w:numId w:val="18"/>
        </w:numPr>
        <w:spacing w:after="0" w:line="240" w:lineRule="auto"/>
        <w:ind w:left="0" w:firstLine="720"/>
        <w:jc w:val="both"/>
        <w:rPr>
          <w:rFonts w:ascii="GHEA Grapalat" w:hAnsi="GHEA Grapalat" w:cs="Sylfaen"/>
          <w:sz w:val="20"/>
          <w:lang w:val="es-ES"/>
        </w:rPr>
      </w:pPr>
      <w:r>
        <w:rPr>
          <w:rFonts w:ascii="GHEA Grapalat" w:hAnsi="GHEA Grapalat" w:cs="Arial"/>
          <w:sz w:val="20"/>
          <w:szCs w:val="20"/>
          <w:lang w:val="es-ES"/>
        </w:rPr>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024088" w:rsidRPr="00AB4DC7" w:rsidTr="009465A1">
        <w:tc>
          <w:tcPr>
            <w:tcW w:w="2570" w:type="dxa"/>
            <w:vAlign w:val="center"/>
          </w:tcPr>
          <w:p w:rsidR="00024088" w:rsidRPr="003104AE" w:rsidRDefault="00024088" w:rsidP="009465A1">
            <w:pPr>
              <w:pStyle w:val="31"/>
              <w:spacing w:line="240" w:lineRule="auto"/>
              <w:ind w:firstLine="342"/>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024088" w:rsidRPr="003104AE" w:rsidRDefault="00024088" w:rsidP="009465A1">
            <w:pPr>
              <w:pStyle w:val="31"/>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024088" w:rsidRPr="003104AE" w:rsidRDefault="00024088" w:rsidP="009465A1">
            <w:pPr>
              <w:pStyle w:val="31"/>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024088" w:rsidRPr="00AB4DC7" w:rsidTr="009465A1">
        <w:tc>
          <w:tcPr>
            <w:tcW w:w="2570" w:type="dxa"/>
            <w:vAlign w:val="center"/>
          </w:tcPr>
          <w:p w:rsidR="00024088" w:rsidRPr="00D35555" w:rsidRDefault="00024088" w:rsidP="009465A1">
            <w:pPr>
              <w:pStyle w:val="31"/>
              <w:spacing w:line="240" w:lineRule="auto"/>
              <w:ind w:firstLine="0"/>
              <w:jc w:val="center"/>
              <w:rPr>
                <w:rFonts w:ascii="Sylfaen" w:hAnsi="Sylfaen"/>
                <w:sz w:val="26"/>
                <w:vertAlign w:val="superscript"/>
                <w:lang w:val="hy-AM"/>
              </w:rPr>
            </w:pPr>
          </w:p>
        </w:tc>
        <w:tc>
          <w:tcPr>
            <w:tcW w:w="3960" w:type="dxa"/>
            <w:vAlign w:val="center"/>
          </w:tcPr>
          <w:p w:rsidR="00024088" w:rsidRPr="00143F38" w:rsidRDefault="00024088" w:rsidP="009465A1">
            <w:pPr>
              <w:pStyle w:val="31"/>
              <w:spacing w:line="240" w:lineRule="auto"/>
              <w:ind w:firstLine="0"/>
              <w:jc w:val="center"/>
              <w:rPr>
                <w:rFonts w:ascii="GHEA Grapalat" w:hAnsi="GHEA Grapalat"/>
                <w:sz w:val="26"/>
                <w:vertAlign w:val="superscript"/>
                <w:lang w:val="es-ES"/>
              </w:rPr>
            </w:pPr>
          </w:p>
        </w:tc>
        <w:tc>
          <w:tcPr>
            <w:tcW w:w="3370" w:type="dxa"/>
          </w:tcPr>
          <w:p w:rsidR="00024088" w:rsidRPr="00143F38" w:rsidRDefault="00024088" w:rsidP="009465A1">
            <w:pPr>
              <w:pStyle w:val="31"/>
              <w:spacing w:line="240" w:lineRule="auto"/>
              <w:ind w:firstLine="0"/>
              <w:jc w:val="center"/>
              <w:rPr>
                <w:rFonts w:ascii="GHEA Grapalat" w:hAnsi="GHEA Grapalat"/>
                <w:sz w:val="26"/>
                <w:vertAlign w:val="superscript"/>
                <w:lang w:val="es-ES"/>
              </w:rPr>
            </w:pPr>
          </w:p>
        </w:tc>
      </w:tr>
      <w:tr w:rsidR="00024088" w:rsidRPr="00AB4DC7" w:rsidTr="009465A1">
        <w:tc>
          <w:tcPr>
            <w:tcW w:w="2570" w:type="dxa"/>
            <w:vAlign w:val="center"/>
          </w:tcPr>
          <w:p w:rsidR="00024088" w:rsidRPr="00143F38" w:rsidRDefault="00024088" w:rsidP="009465A1">
            <w:pPr>
              <w:pStyle w:val="31"/>
              <w:spacing w:line="240" w:lineRule="auto"/>
              <w:ind w:firstLine="0"/>
              <w:jc w:val="center"/>
              <w:rPr>
                <w:rFonts w:ascii="GHEA Grapalat" w:hAnsi="GHEA Grapalat"/>
                <w:sz w:val="26"/>
                <w:vertAlign w:val="superscript"/>
                <w:lang w:val="es-ES"/>
              </w:rPr>
            </w:pPr>
          </w:p>
        </w:tc>
        <w:tc>
          <w:tcPr>
            <w:tcW w:w="3960" w:type="dxa"/>
            <w:vAlign w:val="center"/>
          </w:tcPr>
          <w:p w:rsidR="00024088" w:rsidRPr="00143F38" w:rsidRDefault="00024088" w:rsidP="009465A1">
            <w:pPr>
              <w:pStyle w:val="31"/>
              <w:spacing w:line="240" w:lineRule="auto"/>
              <w:ind w:firstLine="0"/>
              <w:jc w:val="center"/>
              <w:rPr>
                <w:rFonts w:ascii="GHEA Grapalat" w:hAnsi="GHEA Grapalat"/>
                <w:sz w:val="26"/>
                <w:vertAlign w:val="superscript"/>
                <w:lang w:val="es-ES"/>
              </w:rPr>
            </w:pPr>
          </w:p>
        </w:tc>
        <w:tc>
          <w:tcPr>
            <w:tcW w:w="3370" w:type="dxa"/>
          </w:tcPr>
          <w:p w:rsidR="00024088" w:rsidRPr="00143F38" w:rsidRDefault="00024088" w:rsidP="009465A1">
            <w:pPr>
              <w:pStyle w:val="31"/>
              <w:spacing w:line="240" w:lineRule="auto"/>
              <w:ind w:firstLine="0"/>
              <w:jc w:val="center"/>
              <w:rPr>
                <w:rFonts w:ascii="GHEA Grapalat" w:hAnsi="GHEA Grapalat"/>
                <w:sz w:val="26"/>
                <w:vertAlign w:val="superscript"/>
                <w:lang w:val="es-ES"/>
              </w:rPr>
            </w:pPr>
          </w:p>
        </w:tc>
      </w:tr>
      <w:tr w:rsidR="00024088" w:rsidRPr="00AB4DC7" w:rsidTr="009465A1">
        <w:tc>
          <w:tcPr>
            <w:tcW w:w="2570" w:type="dxa"/>
            <w:vAlign w:val="center"/>
          </w:tcPr>
          <w:p w:rsidR="00024088" w:rsidRPr="00143F38" w:rsidRDefault="00024088" w:rsidP="009465A1">
            <w:pPr>
              <w:pStyle w:val="31"/>
              <w:spacing w:line="240" w:lineRule="auto"/>
              <w:ind w:firstLine="0"/>
              <w:jc w:val="center"/>
              <w:rPr>
                <w:rFonts w:ascii="GHEA Grapalat" w:hAnsi="GHEA Grapalat"/>
                <w:sz w:val="26"/>
                <w:vertAlign w:val="superscript"/>
                <w:lang w:val="es-ES"/>
              </w:rPr>
            </w:pPr>
          </w:p>
        </w:tc>
        <w:tc>
          <w:tcPr>
            <w:tcW w:w="3960" w:type="dxa"/>
            <w:vAlign w:val="center"/>
          </w:tcPr>
          <w:p w:rsidR="00024088" w:rsidRPr="00143F38" w:rsidRDefault="00024088" w:rsidP="009465A1">
            <w:pPr>
              <w:pStyle w:val="31"/>
              <w:spacing w:line="240" w:lineRule="auto"/>
              <w:ind w:firstLine="0"/>
              <w:jc w:val="center"/>
              <w:rPr>
                <w:rFonts w:ascii="GHEA Grapalat" w:hAnsi="GHEA Grapalat"/>
                <w:sz w:val="26"/>
                <w:vertAlign w:val="superscript"/>
                <w:lang w:val="es-ES"/>
              </w:rPr>
            </w:pPr>
          </w:p>
        </w:tc>
        <w:tc>
          <w:tcPr>
            <w:tcW w:w="3370" w:type="dxa"/>
          </w:tcPr>
          <w:p w:rsidR="00024088" w:rsidRPr="00143F38" w:rsidRDefault="00024088" w:rsidP="009465A1">
            <w:pPr>
              <w:pStyle w:val="31"/>
              <w:spacing w:line="240" w:lineRule="auto"/>
              <w:ind w:firstLine="0"/>
              <w:jc w:val="center"/>
              <w:rPr>
                <w:rFonts w:ascii="GHEA Grapalat" w:hAnsi="GHEA Grapalat"/>
                <w:sz w:val="26"/>
                <w:vertAlign w:val="superscript"/>
                <w:lang w:val="es-ES"/>
              </w:rPr>
            </w:pPr>
          </w:p>
        </w:tc>
      </w:tr>
    </w:tbl>
    <w:p w:rsidR="00024088" w:rsidRPr="00DE1E5A" w:rsidRDefault="00024088" w:rsidP="00024088">
      <w:pPr>
        <w:jc w:val="right"/>
        <w:rPr>
          <w:rFonts w:ascii="GHEA Grapalat" w:hAnsi="GHEA Grapalat"/>
          <w:sz w:val="10"/>
          <w:szCs w:val="10"/>
          <w:lang w:val="es-ES"/>
        </w:rPr>
      </w:pPr>
    </w:p>
    <w:p w:rsidR="00024088" w:rsidRPr="00DE1E5A" w:rsidRDefault="00024088" w:rsidP="00024088">
      <w:pPr>
        <w:jc w:val="right"/>
        <w:rPr>
          <w:rFonts w:ascii="GHEA Grapalat" w:hAnsi="GHEA Grapalat"/>
          <w:sz w:val="10"/>
          <w:szCs w:val="10"/>
          <w:lang w:val="es-ES"/>
        </w:rPr>
      </w:pPr>
    </w:p>
    <w:p w:rsidR="00024088" w:rsidRDefault="00024088" w:rsidP="00024088">
      <w:pPr>
        <w:ind w:firstLine="708"/>
        <w:jc w:val="both"/>
        <w:rPr>
          <w:rFonts w:ascii="GHEA Grapalat" w:hAnsi="GHEA Grapalat" w:cs="Arial"/>
          <w:sz w:val="20"/>
          <w:szCs w:val="20"/>
          <w:lang w:val="es-ES"/>
        </w:rPr>
      </w:pPr>
      <w:r w:rsidRPr="00DE1E5A">
        <w:rPr>
          <w:rFonts w:ascii="GHEA Grapalat" w:hAnsi="GHEA Grapalat"/>
          <w:sz w:val="20"/>
          <w:lang w:val="es-ES"/>
        </w:rPr>
        <w:lastRenderedPageBreak/>
        <w:t xml:space="preserve"> </w:t>
      </w:r>
      <w:r>
        <w:rPr>
          <w:rFonts w:ascii="GHEA Grapalat" w:hAnsi="GHEA Grapalat"/>
          <w:sz w:val="20"/>
          <w:lang w:val="es-ES"/>
        </w:rPr>
        <w:t>4</w:t>
      </w:r>
      <w:r>
        <w:rPr>
          <w:rFonts w:ascii="GHEA Grapalat" w:hAnsi="GHEA Grapalat" w:cs="Arial"/>
          <w:sz w:val="20"/>
          <w:szCs w:val="20"/>
          <w:lang w:val="es-ES"/>
        </w:rPr>
        <w:t xml:space="preserve">) </w:t>
      </w:r>
      <w:r w:rsidR="009F67C4" w:rsidRPr="009F67C4">
        <w:rPr>
          <w:rFonts w:ascii="GHEA Grapalat" w:hAnsi="GHEA Grapalat"/>
          <w:sz w:val="20"/>
          <w:szCs w:val="20"/>
          <w:lang w:val="es-ES"/>
        </w:rPr>
        <w:t>«ԼՄԼԲՀ-</w:t>
      </w:r>
      <w:r w:rsidR="009F67C4" w:rsidRPr="009F67C4">
        <w:rPr>
          <w:rFonts w:ascii="GHEA Grapalat" w:hAnsi="GHEA Grapalat" w:cs="Sylfaen"/>
          <w:sz w:val="20"/>
          <w:szCs w:val="20"/>
        </w:rPr>
        <w:t>ԳՀ</w:t>
      </w:r>
      <w:r w:rsidR="009F67C4" w:rsidRPr="009F67C4">
        <w:rPr>
          <w:rFonts w:ascii="GHEA Grapalat" w:hAnsi="GHEA Grapalat" w:cs="Sylfaen"/>
          <w:sz w:val="20"/>
          <w:szCs w:val="20"/>
          <w:lang w:val="hy-AM"/>
        </w:rPr>
        <w:t>ԱՊՁԲ</w:t>
      </w:r>
      <w:r w:rsidR="00F2431A">
        <w:rPr>
          <w:rFonts w:ascii="GHEA Grapalat" w:hAnsi="GHEA Grapalat"/>
          <w:sz w:val="20"/>
          <w:szCs w:val="20"/>
          <w:lang w:val="es-ES"/>
        </w:rPr>
        <w:t>-20</w:t>
      </w:r>
      <w:r w:rsidR="009F67C4" w:rsidRPr="009F67C4">
        <w:rPr>
          <w:rFonts w:ascii="GHEA Grapalat" w:hAnsi="GHEA Grapalat"/>
          <w:sz w:val="20"/>
          <w:szCs w:val="20"/>
          <w:lang w:val="es-ES"/>
        </w:rPr>
        <w:t>/0</w:t>
      </w:r>
      <w:r w:rsidR="00F2431A">
        <w:rPr>
          <w:rFonts w:ascii="GHEA Grapalat" w:hAnsi="GHEA Grapalat"/>
          <w:sz w:val="20"/>
          <w:szCs w:val="20"/>
          <w:lang w:val="es-ES"/>
        </w:rPr>
        <w:t>2</w:t>
      </w:r>
      <w:r w:rsidR="009F67C4" w:rsidRPr="009465A1">
        <w:rPr>
          <w:rFonts w:ascii="GHEA Grapalat" w:hAnsi="GHEA Grapalat"/>
          <w:sz w:val="24"/>
          <w:szCs w:val="24"/>
          <w:lang w:val="es-ES"/>
        </w:rPr>
        <w:t>»</w:t>
      </w:r>
      <w:r w:rsidRPr="00DE1E5A">
        <w:rPr>
          <w:rFonts w:ascii="GHEA Grapalat" w:hAnsi="GHEA Grapalat" w:cs="Arial"/>
          <w:sz w:val="20"/>
          <w:szCs w:val="20"/>
          <w:lang w:val="es-ES"/>
        </w:rPr>
        <w:t xml:space="preserve">ծածկագրով </w:t>
      </w:r>
      <w:r>
        <w:rPr>
          <w:rFonts w:ascii="GHEA Grapalat" w:hAnsi="GHEA Grapalat" w:cs="Arial"/>
          <w:sz w:val="20"/>
          <w:szCs w:val="20"/>
          <w:lang w:val="es-ES"/>
        </w:rPr>
        <w:t xml:space="preserve">գնանշման հարցման շրջանակում ընտրված մասնակից ճանաչվելու և պայմանագիր կնքելու դեպքում պայմանագրի կատարումն իրականացնելու է թվով </w:t>
      </w:r>
    </w:p>
    <w:p w:rsidR="00024088" w:rsidRDefault="00024088" w:rsidP="00024088">
      <w:pPr>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 աշխատակիցների միջոցով:</w:t>
      </w:r>
    </w:p>
    <w:p w:rsidR="00024088" w:rsidRPr="00D1325A" w:rsidRDefault="00024088" w:rsidP="00024088">
      <w:pPr>
        <w:rPr>
          <w:rFonts w:ascii="GHEA Grapalat" w:hAnsi="GHEA Grapalat" w:cs="Arial"/>
          <w:vertAlign w:val="superscript"/>
          <w:lang w:val="es-ES"/>
        </w:rPr>
      </w:pPr>
      <w:r>
        <w:rPr>
          <w:rFonts w:ascii="GHEA Grapalat" w:hAnsi="GHEA Grapalat" w:cs="Arial"/>
          <w:vertAlign w:val="superscript"/>
          <w:lang w:val="es-ES"/>
        </w:rPr>
        <w:t xml:space="preserve">                       </w:t>
      </w:r>
      <w:r w:rsidRPr="00D1325A">
        <w:rPr>
          <w:rFonts w:ascii="GHEA Grapalat" w:hAnsi="GHEA Grapalat" w:cs="Arial"/>
          <w:vertAlign w:val="superscript"/>
          <w:lang w:val="es-ES"/>
        </w:rPr>
        <w:t>քանակը</w:t>
      </w:r>
    </w:p>
    <w:p w:rsidR="00024088" w:rsidRDefault="00024088" w:rsidP="00024088">
      <w:pPr>
        <w:ind w:left="8496" w:firstLine="708"/>
        <w:jc w:val="both"/>
        <w:rPr>
          <w:rFonts w:ascii="GHEA Grapalat" w:hAnsi="GHEA Grapalat" w:cs="Arial"/>
          <w:vertAlign w:val="superscript"/>
          <w:lang w:val="es-ES"/>
        </w:rPr>
      </w:pPr>
    </w:p>
    <w:p w:rsidR="00024088" w:rsidRPr="00DE1E5A" w:rsidRDefault="00024088" w:rsidP="00024088">
      <w:pPr>
        <w:jc w:val="both"/>
        <w:rPr>
          <w:rFonts w:ascii="GHEA Grapalat" w:hAnsi="GHEA Grapalat" w:cs="Arial"/>
          <w:sz w:val="20"/>
          <w:vertAlign w:val="superscript"/>
          <w:lang w:val="es-ES"/>
        </w:rPr>
      </w:pPr>
      <w:r w:rsidRPr="00DE1E5A">
        <w:rPr>
          <w:rFonts w:ascii="GHEA Grapalat" w:hAnsi="GHEA Grapalat"/>
          <w:sz w:val="20"/>
          <w:lang w:val="es-ES"/>
        </w:rPr>
        <w:t xml:space="preserve">    </w:t>
      </w:r>
      <w:r w:rsidRPr="00DE1E5A">
        <w:rPr>
          <w:rFonts w:ascii="GHEA Grapalat" w:hAnsi="GHEA Grapalat"/>
          <w:sz w:val="20"/>
          <w:lang w:val="hy-AM"/>
        </w:rPr>
        <w:t xml:space="preserve">___________________________________________________ </w:t>
      </w:r>
      <w:r w:rsidRPr="00DE1E5A">
        <w:rPr>
          <w:rFonts w:ascii="GHEA Grapalat" w:hAnsi="GHEA Grapalat"/>
          <w:sz w:val="20"/>
          <w:lang w:val="hy-AM"/>
        </w:rPr>
        <w:tab/>
        <w:t xml:space="preserve">                _____________</w:t>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lang w:val="es-ES"/>
        </w:rPr>
        <w:tab/>
      </w:r>
      <w:r w:rsidRPr="00DE1E5A">
        <w:rPr>
          <w:rFonts w:ascii="GHEA Grapalat" w:hAnsi="GHEA Grapalat"/>
          <w:sz w:val="20"/>
          <w:lang w:val="es-ES"/>
        </w:rPr>
        <w:tab/>
      </w:r>
      <w:r w:rsidRPr="00DE1E5A">
        <w:rPr>
          <w:rFonts w:ascii="GHEA Grapalat" w:hAnsi="GHEA Grapalat"/>
          <w:sz w:val="20"/>
          <w:lang w:val="hy-AM"/>
        </w:rPr>
        <w:t xml:space="preserve"> </w:t>
      </w:r>
      <w:r w:rsidRPr="00DE1E5A">
        <w:rPr>
          <w:rFonts w:ascii="GHEA Grapalat" w:hAnsi="GHEA Grapalat" w:cs="Sylfaen"/>
          <w:sz w:val="20"/>
          <w:vertAlign w:val="superscript"/>
          <w:lang w:val="hy-AM"/>
        </w:rPr>
        <w:t>Մասնակցի</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lang w:val="hy-AM"/>
        </w:rPr>
        <w:t>անվանումը</w:t>
      </w:r>
      <w:r w:rsidRPr="00DE1E5A">
        <w:rPr>
          <w:rFonts w:ascii="GHEA Grapalat" w:hAnsi="GHEA Grapalat" w:cs="Arial"/>
          <w:sz w:val="20"/>
          <w:vertAlign w:val="superscript"/>
          <w:lang w:val="hy-AM"/>
        </w:rPr>
        <w:t xml:space="preserve"> </w:t>
      </w:r>
      <w:r w:rsidRPr="00DE1E5A">
        <w:rPr>
          <w:rFonts w:ascii="GHEA Grapalat" w:hAnsi="GHEA Grapalat"/>
          <w:sz w:val="20"/>
          <w:vertAlign w:val="superscript"/>
          <w:lang w:val="hy-AM"/>
        </w:rPr>
        <w:t xml:space="preserve"> (</w:t>
      </w:r>
      <w:r w:rsidRPr="00DE1E5A">
        <w:rPr>
          <w:rFonts w:ascii="GHEA Grapalat" w:hAnsi="GHEA Grapalat" w:cs="Sylfaen"/>
          <w:sz w:val="20"/>
          <w:vertAlign w:val="superscript"/>
          <w:lang w:val="hy-AM"/>
        </w:rPr>
        <w:t>ղեկավարի</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lang w:val="hy-AM"/>
        </w:rPr>
        <w:t>պաշտոնը</w:t>
      </w:r>
      <w:r w:rsidRPr="00DE1E5A">
        <w:rPr>
          <w:rFonts w:ascii="GHEA Grapalat" w:hAnsi="GHEA Grapalat" w:cs="Arial"/>
          <w:sz w:val="20"/>
          <w:vertAlign w:val="superscript"/>
          <w:lang w:val="hy-AM"/>
        </w:rPr>
        <w:t xml:space="preserve">, </w:t>
      </w:r>
      <w:r w:rsidRPr="00DE1E5A">
        <w:rPr>
          <w:rFonts w:ascii="GHEA Grapalat" w:hAnsi="GHEA Grapalat" w:cs="Arial"/>
          <w:sz w:val="20"/>
          <w:vertAlign w:val="superscript"/>
        </w:rPr>
        <w:t>ա</w:t>
      </w:r>
      <w:r w:rsidRPr="00DE1E5A">
        <w:rPr>
          <w:rFonts w:ascii="GHEA Grapalat" w:hAnsi="GHEA Grapalat" w:cs="Sylfaen"/>
          <w:sz w:val="20"/>
          <w:vertAlign w:val="superscript"/>
          <w:lang w:val="hy-AM"/>
        </w:rPr>
        <w:t>նուն</w:t>
      </w:r>
      <w:r w:rsidRPr="00DE1E5A">
        <w:rPr>
          <w:rFonts w:ascii="GHEA Grapalat" w:hAnsi="GHEA Grapalat" w:cs="Arial"/>
          <w:sz w:val="20"/>
          <w:vertAlign w:val="superscript"/>
          <w:lang w:val="hy-AM"/>
        </w:rPr>
        <w:t xml:space="preserve"> </w:t>
      </w:r>
      <w:r w:rsidRPr="00DE1E5A">
        <w:rPr>
          <w:rFonts w:ascii="GHEA Grapalat" w:hAnsi="GHEA Grapalat" w:cs="Sylfaen"/>
          <w:sz w:val="20"/>
          <w:vertAlign w:val="superscript"/>
        </w:rPr>
        <w:t>ա</w:t>
      </w:r>
      <w:r w:rsidRPr="00DE1E5A">
        <w:rPr>
          <w:rFonts w:ascii="GHEA Grapalat" w:hAnsi="GHEA Grapalat" w:cs="Sylfaen"/>
          <w:sz w:val="20"/>
          <w:vertAlign w:val="superscript"/>
          <w:lang w:val="hy-AM"/>
        </w:rPr>
        <w:t>զգանունը</w:t>
      </w:r>
      <w:r w:rsidRPr="00DE1E5A">
        <w:rPr>
          <w:rFonts w:ascii="GHEA Grapalat" w:hAnsi="GHEA Grapalat" w:cs="Arial"/>
          <w:sz w:val="20"/>
          <w:vertAlign w:val="superscript"/>
          <w:lang w:val="hy-AM"/>
        </w:rPr>
        <w:t xml:space="preserve">)                                             </w:t>
      </w:r>
      <w:r w:rsidRPr="00DE1E5A">
        <w:rPr>
          <w:rFonts w:ascii="GHEA Grapalat" w:hAnsi="GHEA Grapalat" w:cs="Arial"/>
          <w:sz w:val="20"/>
          <w:vertAlign w:val="superscript"/>
          <w:lang w:val="es-ES"/>
        </w:rPr>
        <w:t xml:space="preserve">               </w:t>
      </w:r>
      <w:r w:rsidRPr="00DE1E5A">
        <w:rPr>
          <w:rFonts w:ascii="GHEA Grapalat" w:hAnsi="GHEA Grapalat" w:cs="Sylfaen"/>
          <w:sz w:val="20"/>
          <w:vertAlign w:val="superscript"/>
          <w:lang w:val="hy-AM"/>
        </w:rPr>
        <w:t>ստորագրությունը</w:t>
      </w:r>
      <w:r w:rsidRPr="00DE1E5A">
        <w:rPr>
          <w:rFonts w:ascii="GHEA Grapalat" w:hAnsi="GHEA Grapalat" w:cs="Arial"/>
          <w:sz w:val="20"/>
          <w:vertAlign w:val="superscript"/>
          <w:lang w:val="hy-AM"/>
        </w:rPr>
        <w:t>)</w:t>
      </w:r>
    </w:p>
    <w:p w:rsidR="00024088" w:rsidRPr="00DE1E5A" w:rsidRDefault="00024088" w:rsidP="00024088">
      <w:pPr>
        <w:jc w:val="both"/>
        <w:rPr>
          <w:rFonts w:ascii="GHEA Grapalat" w:hAnsi="GHEA Grapalat" w:cs="Arial"/>
          <w:sz w:val="20"/>
          <w:vertAlign w:val="superscript"/>
          <w:lang w:val="es-ES"/>
        </w:rPr>
      </w:pPr>
    </w:p>
    <w:p w:rsidR="00024088" w:rsidRPr="00DE1E5A" w:rsidRDefault="00024088" w:rsidP="00024088">
      <w:pPr>
        <w:jc w:val="both"/>
        <w:rPr>
          <w:rFonts w:ascii="GHEA Grapalat" w:hAnsi="GHEA Grapalat"/>
          <w:sz w:val="20"/>
          <w:lang w:val="hy-AM"/>
        </w:rPr>
      </w:pPr>
      <w:r w:rsidRPr="00DE1E5A">
        <w:rPr>
          <w:rFonts w:ascii="GHEA Grapalat" w:hAnsi="GHEA Grapalat"/>
          <w:sz w:val="20"/>
          <w:lang w:val="hy-AM"/>
        </w:rPr>
        <w:t xml:space="preserve">    </w:t>
      </w:r>
    </w:p>
    <w:p w:rsidR="00024088" w:rsidRPr="00DE1E5A" w:rsidRDefault="00024088" w:rsidP="00024088">
      <w:pPr>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af6"/>
          <w:rFonts w:ascii="GHEA Grapalat" w:hAnsi="GHEA Grapalat" w:cs="Arial"/>
          <w:color w:val="FFFFFF"/>
          <w:sz w:val="20"/>
          <w:lang w:val="hy-AM"/>
        </w:rPr>
        <w:footnoteReference w:id="7"/>
      </w:r>
      <w:r w:rsidRPr="00DE1E5A">
        <w:rPr>
          <w:rFonts w:ascii="GHEA Grapalat" w:hAnsi="GHEA Grapalat" w:cs="Arial"/>
          <w:sz w:val="20"/>
          <w:lang w:val="hy-AM"/>
        </w:rPr>
        <w:tab/>
      </w:r>
      <w:r w:rsidRPr="00DE1E5A">
        <w:rPr>
          <w:rFonts w:ascii="GHEA Grapalat" w:hAnsi="GHEA Grapalat" w:cs="Arial"/>
          <w:sz w:val="20"/>
          <w:lang w:val="hy-AM"/>
        </w:rPr>
        <w:tab/>
        <w:t xml:space="preserve"> </w:t>
      </w:r>
    </w:p>
    <w:p w:rsidR="00024088" w:rsidRPr="009465A1" w:rsidRDefault="00024088" w:rsidP="00024088">
      <w:pPr>
        <w:pStyle w:val="31"/>
        <w:jc w:val="right"/>
        <w:rPr>
          <w:rFonts w:ascii="GHEA Grapalat" w:hAnsi="GHEA Grapalat"/>
          <w:b/>
          <w:lang w:val="hy-AM"/>
        </w:rPr>
      </w:pPr>
    </w:p>
    <w:p w:rsidR="00024088" w:rsidRPr="009465A1" w:rsidRDefault="00024088" w:rsidP="00024088">
      <w:pPr>
        <w:pStyle w:val="31"/>
        <w:jc w:val="right"/>
        <w:rPr>
          <w:rFonts w:ascii="GHEA Grapalat" w:hAnsi="GHEA Grapalat"/>
          <w:b/>
          <w:lang w:val="hy-AM"/>
        </w:rPr>
      </w:pPr>
    </w:p>
    <w:p w:rsidR="00024088" w:rsidRPr="009465A1" w:rsidRDefault="00024088" w:rsidP="00024088">
      <w:pPr>
        <w:pStyle w:val="31"/>
        <w:jc w:val="right"/>
        <w:rPr>
          <w:rFonts w:ascii="GHEA Grapalat" w:hAnsi="GHEA Grapalat"/>
          <w:b/>
          <w:lang w:val="hy-AM"/>
        </w:rPr>
      </w:pPr>
    </w:p>
    <w:p w:rsidR="00024088" w:rsidRPr="009465A1" w:rsidRDefault="00024088" w:rsidP="00024088">
      <w:pPr>
        <w:pStyle w:val="31"/>
        <w:jc w:val="right"/>
        <w:rPr>
          <w:rFonts w:ascii="GHEA Grapalat" w:hAnsi="GHEA Grapalat"/>
          <w:b/>
          <w:lang w:val="hy-AM"/>
        </w:rPr>
      </w:pPr>
      <w:r w:rsidRPr="00DE1E5A">
        <w:rPr>
          <w:rFonts w:ascii="GHEA Grapalat" w:hAnsi="GHEA Grapalat"/>
          <w:b/>
          <w:lang w:val="hy-AM"/>
        </w:rPr>
        <w:br w:type="page"/>
      </w:r>
    </w:p>
    <w:p w:rsidR="00024088" w:rsidRPr="002152AB" w:rsidRDefault="00024088" w:rsidP="00024088">
      <w:pPr>
        <w:pStyle w:val="31"/>
        <w:spacing w:line="240" w:lineRule="auto"/>
        <w:jc w:val="right"/>
        <w:rPr>
          <w:rFonts w:ascii="GHEA Grapalat" w:hAnsi="GHEA Grapalat" w:cs="Arial"/>
          <w:b/>
          <w:lang w:val="hy-AM"/>
        </w:rPr>
      </w:pPr>
      <w:r w:rsidRPr="00DE1E5A">
        <w:rPr>
          <w:rFonts w:ascii="GHEA Grapalat" w:hAnsi="GHEA Grapalat" w:cs="Sylfaen"/>
          <w:b/>
          <w:lang w:val="hy-AM"/>
        </w:rPr>
        <w:lastRenderedPageBreak/>
        <w:t>Հավելված</w:t>
      </w:r>
      <w:r w:rsidRPr="00DE1E5A">
        <w:rPr>
          <w:rFonts w:ascii="GHEA Grapalat" w:hAnsi="GHEA Grapalat" w:cs="Arial"/>
          <w:b/>
          <w:lang w:val="hy-AM"/>
        </w:rPr>
        <w:t xml:space="preserve"> </w:t>
      </w:r>
      <w:r w:rsidRPr="002152AB">
        <w:rPr>
          <w:rFonts w:ascii="GHEA Grapalat" w:hAnsi="GHEA Grapalat" w:cs="Arial"/>
          <w:b/>
          <w:lang w:val="hy-AM"/>
        </w:rPr>
        <w:t>2</w:t>
      </w:r>
    </w:p>
    <w:p w:rsidR="00024088" w:rsidRPr="00DE1E5A" w:rsidRDefault="009F67C4" w:rsidP="00024088">
      <w:pPr>
        <w:pStyle w:val="31"/>
        <w:spacing w:line="240" w:lineRule="auto"/>
        <w:jc w:val="right"/>
        <w:rPr>
          <w:rFonts w:ascii="GHEA Grapalat" w:hAnsi="GHEA Grapalat" w:cs="Arial"/>
          <w:b/>
          <w:lang w:val="hy-AM"/>
        </w:rPr>
      </w:pPr>
      <w:r w:rsidRPr="009F67C4">
        <w:rPr>
          <w:rFonts w:ascii="GHEA Grapalat" w:hAnsi="GHEA Grapalat"/>
          <w:lang w:val="es-ES"/>
        </w:rPr>
        <w:t>«ԼՄԼԲՀ-</w:t>
      </w:r>
      <w:r w:rsidRPr="00861B25">
        <w:rPr>
          <w:rFonts w:ascii="GHEA Grapalat" w:hAnsi="GHEA Grapalat" w:cs="Sylfaen"/>
          <w:lang w:val="hy-AM"/>
        </w:rPr>
        <w:t>ԳՀ</w:t>
      </w:r>
      <w:r w:rsidRPr="009F67C4">
        <w:rPr>
          <w:rFonts w:ascii="GHEA Grapalat" w:hAnsi="GHEA Grapalat" w:cs="Sylfaen"/>
          <w:lang w:val="hy-AM"/>
        </w:rPr>
        <w:t>ԱՊՁԲ</w:t>
      </w:r>
      <w:r w:rsidR="005C10E7">
        <w:rPr>
          <w:rFonts w:ascii="GHEA Grapalat" w:hAnsi="GHEA Grapalat"/>
          <w:lang w:val="es-ES"/>
        </w:rPr>
        <w:t>-</w:t>
      </w:r>
      <w:r w:rsidR="009E2A2A">
        <w:rPr>
          <w:rFonts w:ascii="GHEA Grapalat" w:hAnsi="GHEA Grapalat"/>
          <w:lang w:val="es-ES"/>
        </w:rPr>
        <w:t>20</w:t>
      </w:r>
      <w:r w:rsidRPr="009F67C4">
        <w:rPr>
          <w:rFonts w:ascii="GHEA Grapalat" w:hAnsi="GHEA Grapalat"/>
          <w:lang w:val="es-ES"/>
        </w:rPr>
        <w:t>/0</w:t>
      </w:r>
      <w:r w:rsidR="009E2A2A">
        <w:rPr>
          <w:rFonts w:ascii="GHEA Grapalat" w:hAnsi="GHEA Grapalat"/>
          <w:lang w:val="es-ES"/>
        </w:rPr>
        <w:t>2</w:t>
      </w:r>
      <w:r w:rsidRPr="009465A1">
        <w:rPr>
          <w:rFonts w:ascii="GHEA Grapalat" w:hAnsi="GHEA Grapalat"/>
          <w:sz w:val="24"/>
          <w:szCs w:val="24"/>
          <w:lang w:val="es-ES"/>
        </w:rPr>
        <w:t>»</w:t>
      </w:r>
      <w:r w:rsidR="00024088" w:rsidRPr="00DE1E5A">
        <w:rPr>
          <w:rFonts w:ascii="GHEA Grapalat" w:hAnsi="GHEA Grapalat" w:cs="Sylfaen"/>
          <w:b/>
          <w:lang w:val="hy-AM"/>
        </w:rPr>
        <w:t>ծածկագրով</w:t>
      </w:r>
    </w:p>
    <w:p w:rsidR="00024088" w:rsidRPr="00DE1E5A" w:rsidRDefault="00024088" w:rsidP="00024088">
      <w:pPr>
        <w:pStyle w:val="31"/>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024088" w:rsidRPr="00DE1E5A" w:rsidRDefault="00024088" w:rsidP="00024088">
      <w:pPr>
        <w:rPr>
          <w:rFonts w:ascii="GHEA Grapalat" w:hAnsi="GHEA Grapalat"/>
          <w:lang w:val="hy-AM"/>
        </w:rPr>
      </w:pPr>
    </w:p>
    <w:p w:rsidR="00024088" w:rsidRPr="00DE1E5A" w:rsidRDefault="00024088" w:rsidP="00024088">
      <w:pPr>
        <w:ind w:firstLine="567"/>
        <w:jc w:val="center"/>
        <w:rPr>
          <w:rFonts w:ascii="GHEA Grapalat" w:hAnsi="GHEA Grapalat"/>
          <w:sz w:val="20"/>
          <w:lang w:val="hy-AM"/>
        </w:rPr>
      </w:pPr>
    </w:p>
    <w:p w:rsidR="00024088" w:rsidRPr="00DE1E5A" w:rsidRDefault="00024088" w:rsidP="00024088">
      <w:pPr>
        <w:ind w:left="-66"/>
        <w:jc w:val="center"/>
        <w:rPr>
          <w:rFonts w:ascii="GHEA Grapalat" w:hAnsi="GHEA Grapalat"/>
          <w:b/>
          <w:sz w:val="20"/>
          <w:lang w:val="hy-AM"/>
        </w:rPr>
      </w:pPr>
      <w:r w:rsidRPr="00DE1E5A">
        <w:rPr>
          <w:rFonts w:ascii="GHEA Grapalat" w:hAnsi="GHEA Grapalat"/>
          <w:b/>
          <w:sz w:val="20"/>
          <w:lang w:val="hy-AM"/>
        </w:rPr>
        <w:t>Գ Ն Ա Յ Ի Ն   Ա Ռ Ա Ջ Ա Ր Կ</w:t>
      </w:r>
    </w:p>
    <w:p w:rsidR="00024088" w:rsidRPr="00DE1E5A" w:rsidRDefault="00024088" w:rsidP="00024088">
      <w:pPr>
        <w:ind w:firstLine="567"/>
        <w:rPr>
          <w:rFonts w:ascii="GHEA Grapalat" w:hAnsi="GHEA Grapalat"/>
          <w:lang w:val="hy-AM"/>
        </w:rPr>
      </w:pPr>
    </w:p>
    <w:p w:rsidR="00024088" w:rsidRPr="00DE1E5A" w:rsidRDefault="00024088" w:rsidP="00024088">
      <w:pPr>
        <w:ind w:firstLine="567"/>
        <w:jc w:val="both"/>
        <w:rPr>
          <w:rFonts w:ascii="GHEA Grapalat" w:hAnsi="GHEA Grapalat" w:cs="Arial"/>
          <w:lang w:val="hy-AM"/>
        </w:rPr>
      </w:pPr>
      <w:r w:rsidRPr="00DE1E5A">
        <w:rPr>
          <w:rFonts w:ascii="GHEA Grapalat" w:hAnsi="GHEA Grapalat" w:cs="Arial"/>
          <w:sz w:val="20"/>
          <w:szCs w:val="20"/>
          <w:lang w:val="es-ES"/>
        </w:rPr>
        <w:t xml:space="preserve">Ուսումնասիրելով </w:t>
      </w:r>
      <w:r w:rsidR="009F67C4" w:rsidRPr="009F67C4">
        <w:rPr>
          <w:rFonts w:ascii="GHEA Grapalat" w:hAnsi="GHEA Grapalat"/>
          <w:sz w:val="20"/>
          <w:szCs w:val="20"/>
          <w:lang w:val="es-ES"/>
        </w:rPr>
        <w:t>«ԼՄԼԲՀ-</w:t>
      </w:r>
      <w:r w:rsidR="009F67C4" w:rsidRPr="009F67C4">
        <w:rPr>
          <w:rFonts w:ascii="GHEA Grapalat" w:hAnsi="GHEA Grapalat" w:cs="Sylfaen"/>
          <w:sz w:val="20"/>
          <w:szCs w:val="20"/>
          <w:lang w:val="hy-AM"/>
        </w:rPr>
        <w:t>ԳՀԱՊՁԲ</w:t>
      </w:r>
      <w:r w:rsidR="00B26465">
        <w:rPr>
          <w:rFonts w:ascii="GHEA Grapalat" w:hAnsi="GHEA Grapalat"/>
          <w:sz w:val="20"/>
          <w:szCs w:val="20"/>
          <w:lang w:val="es-ES"/>
        </w:rPr>
        <w:t>-20</w:t>
      </w:r>
      <w:r w:rsidR="009F67C4" w:rsidRPr="009F67C4">
        <w:rPr>
          <w:rFonts w:ascii="GHEA Grapalat" w:hAnsi="GHEA Grapalat"/>
          <w:sz w:val="20"/>
          <w:szCs w:val="20"/>
          <w:lang w:val="es-ES"/>
        </w:rPr>
        <w:t>/0</w:t>
      </w:r>
      <w:r w:rsidR="00B26465">
        <w:rPr>
          <w:rFonts w:ascii="GHEA Grapalat" w:hAnsi="GHEA Grapalat"/>
          <w:sz w:val="20"/>
          <w:szCs w:val="20"/>
          <w:lang w:val="es-ES"/>
        </w:rPr>
        <w:t>2</w:t>
      </w:r>
      <w:r w:rsidR="009F67C4" w:rsidRPr="009465A1">
        <w:rPr>
          <w:rFonts w:ascii="GHEA Grapalat" w:hAnsi="GHEA Grapalat"/>
          <w:sz w:val="24"/>
          <w:szCs w:val="24"/>
          <w:lang w:val="es-ES"/>
        </w:rPr>
        <w:t>»</w:t>
      </w:r>
      <w:r w:rsidRPr="00DE1E5A">
        <w:rPr>
          <w:rFonts w:ascii="GHEA Grapalat" w:hAnsi="GHEA Grapalat" w:cs="Arial"/>
          <w:sz w:val="20"/>
          <w:szCs w:val="20"/>
          <w:lang w:val="es-ES"/>
        </w:rPr>
        <w:t>ծածկագրով գնանշման հարցման հրավերը, այդ թվում կնքվելիք  պայմանագրի նախագիծը</w:t>
      </w:r>
      <w:r w:rsidRPr="00DE1E5A">
        <w:rPr>
          <w:rFonts w:ascii="GHEA Grapalat" w:hAnsi="GHEA Grapalat" w:cs="Arial"/>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hy-AM"/>
        </w:rPr>
        <w:tab/>
      </w:r>
      <w:r w:rsidRPr="00DE1E5A">
        <w:rPr>
          <w:rFonts w:ascii="GHEA Grapalat" w:hAnsi="GHEA Grapalat"/>
          <w:sz w:val="20"/>
          <w:u w:val="single"/>
          <w:lang w:val="hy-AM"/>
        </w:rPr>
        <w:tab/>
      </w:r>
      <w:r w:rsidRPr="00DE1E5A">
        <w:rPr>
          <w:rFonts w:ascii="GHEA Grapalat" w:hAnsi="GHEA Grapalat"/>
          <w:sz w:val="20"/>
          <w:u w:val="single"/>
          <w:lang w:val="hy-AM"/>
        </w:rPr>
        <w:tab/>
      </w:r>
      <w:r w:rsidRPr="00DE1E5A">
        <w:rPr>
          <w:rFonts w:ascii="GHEA Grapalat" w:hAnsi="GHEA Grapalat"/>
          <w:sz w:val="20"/>
          <w:u w:val="single"/>
          <w:lang w:val="hy-AM"/>
        </w:rPr>
        <w:tab/>
        <w:t xml:space="preserve">     </w:t>
      </w:r>
      <w:r w:rsidRPr="00DE1E5A">
        <w:rPr>
          <w:rFonts w:ascii="GHEA Grapalat" w:hAnsi="GHEA Grapalat"/>
          <w:sz w:val="20"/>
          <w:u w:val="single"/>
          <w:lang w:val="hy-AM"/>
        </w:rPr>
        <w:tab/>
      </w:r>
      <w:r w:rsidRPr="00DE1E5A">
        <w:rPr>
          <w:rFonts w:ascii="GHEA Grapalat" w:hAnsi="GHEA Grapalat"/>
          <w:sz w:val="20"/>
          <w:u w:val="single"/>
          <w:lang w:val="hy-AM"/>
        </w:rPr>
        <w:tab/>
        <w:t xml:space="preserve">           </w:t>
      </w:r>
      <w:r w:rsidRPr="00DE1E5A">
        <w:rPr>
          <w:rFonts w:ascii="GHEA Grapalat" w:hAnsi="GHEA Grapalat" w:cs="Arial"/>
          <w:sz w:val="20"/>
          <w:szCs w:val="20"/>
          <w:lang w:val="es-ES"/>
        </w:rPr>
        <w:t>-ն առաջարկում է</w:t>
      </w:r>
      <w:r w:rsidRPr="00DE1E5A">
        <w:rPr>
          <w:rFonts w:ascii="GHEA Grapalat" w:hAnsi="GHEA Grapalat" w:cs="Arial"/>
          <w:lang w:val="hy-AM"/>
        </w:rPr>
        <w:t xml:space="preserve">   </w:t>
      </w:r>
    </w:p>
    <w:p w:rsidR="00024088" w:rsidRPr="00DE1E5A" w:rsidRDefault="00024088" w:rsidP="00024088">
      <w:pPr>
        <w:ind w:firstLine="567"/>
        <w:jc w:val="both"/>
        <w:rPr>
          <w:rFonts w:ascii="GHEA Grapalat" w:hAnsi="GHEA Grapalat" w:cs="Arial"/>
        </w:rPr>
      </w:pPr>
      <w:r w:rsidRPr="00DE1E5A">
        <w:rPr>
          <w:rFonts w:ascii="GHEA Grapalat" w:hAnsi="GHEA Grapalat" w:cs="Sylfaen"/>
          <w:vertAlign w:val="superscript"/>
          <w:lang w:val="hy-AM"/>
        </w:rPr>
        <w:t xml:space="preserve">                                                                                     մասնակցի անվանումը</w:t>
      </w:r>
    </w:p>
    <w:p w:rsidR="00024088" w:rsidRPr="00DE1E5A" w:rsidRDefault="00024088" w:rsidP="00024088">
      <w:pPr>
        <w:jc w:val="both"/>
        <w:rPr>
          <w:rFonts w:ascii="GHEA Grapalat" w:hAnsi="GHEA Grapalat"/>
          <w:sz w:val="20"/>
          <w:lang w:val="hy-AM"/>
        </w:rPr>
      </w:pPr>
      <w:r w:rsidRPr="00DE1E5A">
        <w:rPr>
          <w:rFonts w:ascii="GHEA Grapalat" w:hAnsi="GHEA Grapalat" w:cs="Arial"/>
          <w:sz w:val="20"/>
          <w:szCs w:val="20"/>
          <w:lang w:val="es-ES"/>
        </w:rPr>
        <w:t>պայմանագիրը կատարել ներքոհիշյալ ընդհանուր գներով.</w:t>
      </w:r>
    </w:p>
    <w:p w:rsidR="00024088" w:rsidRPr="00DE1E5A" w:rsidRDefault="00024088" w:rsidP="00024088">
      <w:pPr>
        <w:jc w:val="center"/>
        <w:rPr>
          <w:rFonts w:ascii="GHEA Grapalat" w:hAnsi="GHEA Grapalat"/>
          <w:sz w:val="20"/>
          <w:lang w:val="hy-AM"/>
        </w:rPr>
      </w:pPr>
      <w:r w:rsidRPr="00DE1E5A">
        <w:rPr>
          <w:rFonts w:ascii="GHEA Grapalat" w:hAnsi="GHEA Grapalat"/>
          <w:sz w:val="20"/>
          <w:szCs w:val="20"/>
          <w:lang w:val="es-ES"/>
        </w:rPr>
        <w:t xml:space="preserve">                                                                                                                                   </w:t>
      </w:r>
      <w:r w:rsidRPr="00DE1E5A">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024088" w:rsidRPr="00AB4DC7" w:rsidTr="009465A1">
        <w:trPr>
          <w:cantSplit/>
          <w:trHeight w:val="916"/>
          <w:jc w:val="center"/>
        </w:trPr>
        <w:tc>
          <w:tcPr>
            <w:tcW w:w="1136" w:type="dxa"/>
            <w:tcBorders>
              <w:top w:val="single" w:sz="4" w:space="0" w:color="auto"/>
              <w:left w:val="single" w:sz="4" w:space="0" w:color="auto"/>
              <w:right w:val="single" w:sz="4" w:space="0" w:color="auto"/>
            </w:tcBorders>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Չափա-</w:t>
            </w:r>
          </w:p>
          <w:p w:rsidR="00024088" w:rsidRPr="00DE1E5A" w:rsidRDefault="00024088" w:rsidP="009465A1">
            <w:pPr>
              <w:jc w:val="center"/>
              <w:rPr>
                <w:rFonts w:ascii="GHEA Grapalat" w:hAnsi="GHEA Grapalat"/>
                <w:b/>
                <w:bCs/>
                <w:sz w:val="16"/>
                <w:lang w:val="es-ES"/>
              </w:rPr>
            </w:pPr>
            <w:r w:rsidRPr="00DE1E5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 xml:space="preserve"> Արժեքը (ինքնարժեքի և կանխատեսվող շահույթի հանրագումարը)</w:t>
            </w:r>
          </w:p>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ԱԱՀ**</w:t>
            </w:r>
          </w:p>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Ընդհանուր գինը</w:t>
            </w:r>
          </w:p>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 xml:space="preserve"> /տառերով և թվերով/</w:t>
            </w:r>
          </w:p>
        </w:tc>
      </w:tr>
      <w:tr w:rsidR="00024088" w:rsidRPr="00DE1E5A" w:rsidTr="009465A1">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024088" w:rsidRPr="00DE1E5A" w:rsidRDefault="00024088" w:rsidP="009465A1">
            <w:pPr>
              <w:jc w:val="center"/>
              <w:rPr>
                <w:rFonts w:ascii="GHEA Grapalat" w:hAnsi="GHEA Grapalat"/>
                <w:b/>
                <w:i/>
                <w:sz w:val="16"/>
                <w:lang w:val="es-ES"/>
              </w:rPr>
            </w:pPr>
            <w:r w:rsidRPr="00DE1E5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024088" w:rsidRPr="00DE1E5A" w:rsidRDefault="00024088" w:rsidP="009465A1">
            <w:pPr>
              <w:jc w:val="center"/>
              <w:rPr>
                <w:rFonts w:ascii="GHEA Grapalat" w:hAnsi="GHEA Grapalat"/>
                <w:b/>
                <w:i/>
                <w:sz w:val="16"/>
                <w:lang w:val="es-ES"/>
              </w:rPr>
            </w:pPr>
            <w:r w:rsidRPr="00DE1E5A">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024088" w:rsidRPr="00DE1E5A" w:rsidRDefault="00024088" w:rsidP="009465A1">
            <w:pPr>
              <w:jc w:val="center"/>
              <w:rPr>
                <w:rFonts w:ascii="GHEA Grapalat" w:hAnsi="GHEA Grapalat"/>
                <w:i/>
                <w:sz w:val="16"/>
                <w:lang w:val="es-ES"/>
              </w:rPr>
            </w:pPr>
            <w:r w:rsidRPr="00DE1E5A">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024088" w:rsidRPr="00DE1E5A" w:rsidRDefault="00024088" w:rsidP="009465A1">
            <w:pPr>
              <w:jc w:val="center"/>
              <w:rPr>
                <w:rFonts w:ascii="GHEA Grapalat" w:hAnsi="GHEA Grapalat"/>
                <w:i/>
                <w:sz w:val="16"/>
                <w:lang w:val="es-ES"/>
              </w:rPr>
            </w:pPr>
            <w:r w:rsidRPr="00DE1E5A">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024088" w:rsidRPr="00DE1E5A" w:rsidRDefault="00024088" w:rsidP="009465A1">
            <w:pPr>
              <w:jc w:val="center"/>
              <w:rPr>
                <w:rFonts w:ascii="GHEA Grapalat" w:hAnsi="GHEA Grapalat"/>
                <w:i/>
                <w:sz w:val="16"/>
                <w:lang w:val="es-ES"/>
              </w:rPr>
            </w:pPr>
            <w:r w:rsidRPr="00DE1E5A">
              <w:rPr>
                <w:rFonts w:ascii="GHEA Grapalat" w:hAnsi="GHEA Grapalat"/>
                <w:b/>
                <w:i/>
                <w:sz w:val="16"/>
                <w:lang w:val="es-ES"/>
              </w:rPr>
              <w:t>5=3+4</w:t>
            </w:r>
          </w:p>
        </w:tc>
      </w:tr>
      <w:tr w:rsidR="00024088" w:rsidRPr="00AB4DC7" w:rsidTr="009465A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jc w:val="center"/>
              <w:rPr>
                <w:rFonts w:ascii="GHEA Grapalat" w:hAnsi="GHEA Grapalat"/>
                <w:b/>
                <w:bCs/>
                <w:sz w:val="18"/>
                <w:lang w:val="es-ES"/>
              </w:rPr>
            </w:pPr>
            <w:r w:rsidRPr="00DE1E5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rPr>
                <w:rFonts w:ascii="GHEA Grapalat" w:hAnsi="GHEA Grapalat"/>
                <w:sz w:val="18"/>
                <w:lang w:val="es-ES"/>
              </w:rPr>
            </w:pPr>
            <w:r w:rsidRPr="00DE1E5A">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r>
      <w:tr w:rsidR="00024088" w:rsidRPr="00AB4DC7" w:rsidTr="009465A1">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jc w:val="center"/>
              <w:rPr>
                <w:rFonts w:ascii="GHEA Grapalat" w:hAnsi="GHEA Grapalat"/>
                <w:b/>
                <w:bCs/>
                <w:sz w:val="18"/>
                <w:lang w:val="es-ES"/>
              </w:rPr>
            </w:pPr>
            <w:r w:rsidRPr="00DE1E5A">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rPr>
                <w:rFonts w:ascii="GHEA Grapalat" w:hAnsi="GHEA Grapalat"/>
                <w:sz w:val="18"/>
                <w:lang w:val="es-ES"/>
              </w:rPr>
            </w:pPr>
            <w:r w:rsidRPr="00DE1E5A">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rPr>
                <w:rFonts w:ascii="GHEA Grapalat" w:hAnsi="GHEA Grapalat"/>
                <w:lang w:val="es-ES"/>
              </w:rPr>
            </w:pPr>
          </w:p>
        </w:tc>
      </w:tr>
      <w:tr w:rsidR="00024088" w:rsidRPr="00AB4DC7" w:rsidTr="009465A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jc w:val="center"/>
              <w:rPr>
                <w:rFonts w:ascii="GHEA Grapalat" w:hAnsi="GHEA Grapalat"/>
                <w:b/>
                <w:bCs/>
                <w:sz w:val="18"/>
                <w:lang w:val="es-ES"/>
              </w:rPr>
            </w:pPr>
            <w:r w:rsidRPr="00DE1E5A">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rPr>
                <w:rFonts w:ascii="GHEA Grapalat" w:hAnsi="GHEA Grapalat"/>
                <w:sz w:val="18"/>
                <w:lang w:val="es-ES"/>
              </w:rPr>
            </w:pPr>
            <w:r w:rsidRPr="00DE1E5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r>
      <w:tr w:rsidR="00024088" w:rsidRPr="00DE1E5A" w:rsidTr="009465A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jc w:val="center"/>
              <w:rPr>
                <w:rFonts w:ascii="GHEA Grapalat" w:hAnsi="GHEA Grapalat"/>
                <w:b/>
                <w:bCs/>
                <w:sz w:val="18"/>
                <w:lang w:val="es-ES"/>
              </w:rPr>
            </w:pPr>
            <w:r w:rsidRPr="00DE1E5A">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rPr>
                <w:rFonts w:ascii="GHEA Grapalat" w:hAnsi="GHEA Grapalat"/>
                <w:sz w:val="18"/>
                <w:lang w:val="es-ES"/>
              </w:rPr>
            </w:pPr>
            <w:r w:rsidRPr="00DE1E5A">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024088" w:rsidRPr="00DE1E5A" w:rsidRDefault="00024088" w:rsidP="009465A1">
            <w:pPr>
              <w:jc w:val="center"/>
              <w:rPr>
                <w:rFonts w:ascii="GHEA Grapalat" w:hAnsi="GHEA Grapalat"/>
                <w:lang w:val="es-ES"/>
              </w:rPr>
            </w:pPr>
          </w:p>
        </w:tc>
      </w:tr>
      <w:tr w:rsidR="00024088" w:rsidRPr="00DE1E5A" w:rsidTr="009465A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jc w:val="center"/>
              <w:rPr>
                <w:rFonts w:ascii="GHEA Grapalat" w:hAnsi="GHEA Grapalat"/>
                <w:b/>
                <w:bCs/>
                <w:sz w:val="18"/>
                <w:lang w:val="es-ES"/>
              </w:rPr>
            </w:pPr>
            <w:r w:rsidRPr="00DE1E5A">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rPr>
                <w:rFonts w:ascii="GHEA Grapalat" w:hAnsi="GHEA Grapalat"/>
                <w:sz w:val="18"/>
                <w:lang w:val="es-ES"/>
              </w:rPr>
            </w:pPr>
            <w:r w:rsidRPr="00DE1E5A">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24088" w:rsidRPr="00DE1E5A" w:rsidRDefault="00024088" w:rsidP="009465A1">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024088" w:rsidRPr="00DE1E5A" w:rsidRDefault="00024088" w:rsidP="009465A1">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024088" w:rsidRPr="00DE1E5A" w:rsidRDefault="00024088" w:rsidP="009465A1">
            <w:pPr>
              <w:jc w:val="center"/>
              <w:rPr>
                <w:rFonts w:ascii="GHEA Grapalat" w:hAnsi="GHEA Grapalat"/>
                <w:sz w:val="20"/>
                <w:lang w:val="es-ES"/>
              </w:rPr>
            </w:pPr>
          </w:p>
        </w:tc>
      </w:tr>
    </w:tbl>
    <w:p w:rsidR="00024088" w:rsidRPr="00DE1E5A" w:rsidRDefault="00024088" w:rsidP="00024088">
      <w:pPr>
        <w:rPr>
          <w:rFonts w:ascii="GHEA Grapalat" w:hAnsi="GHEA Grapalat"/>
          <w:sz w:val="18"/>
          <w:szCs w:val="18"/>
          <w:lang w:val="es-ES"/>
        </w:rPr>
      </w:pPr>
    </w:p>
    <w:p w:rsidR="00024088" w:rsidRPr="00DE1E5A" w:rsidRDefault="00024088" w:rsidP="00024088">
      <w:pPr>
        <w:rPr>
          <w:rFonts w:ascii="GHEA Grapalat" w:hAnsi="GHEA Grapalat"/>
          <w:sz w:val="18"/>
          <w:szCs w:val="18"/>
          <w:lang w:val="es-ES"/>
        </w:rPr>
      </w:pPr>
    </w:p>
    <w:p w:rsidR="00024088" w:rsidRPr="00DE1E5A" w:rsidRDefault="00024088" w:rsidP="00024088">
      <w:pPr>
        <w:rPr>
          <w:rFonts w:ascii="GHEA Grapalat" w:hAnsi="GHEA Grapalat"/>
          <w:sz w:val="18"/>
          <w:szCs w:val="18"/>
          <w:lang w:val="hy-AM"/>
        </w:rPr>
      </w:pPr>
    </w:p>
    <w:p w:rsidR="00024088" w:rsidRPr="00DE1E5A" w:rsidRDefault="00024088" w:rsidP="00024088">
      <w:pPr>
        <w:ind w:left="720" w:firstLine="720"/>
        <w:jc w:val="both"/>
        <w:rPr>
          <w:rFonts w:ascii="GHEA Grapalat" w:hAnsi="GHEA Grapalat"/>
          <w:sz w:val="20"/>
          <w:lang w:val="hy-AM"/>
        </w:rPr>
      </w:pPr>
      <w:r w:rsidRPr="00DE1E5A">
        <w:rPr>
          <w:rFonts w:ascii="GHEA Grapalat" w:hAnsi="GHEA Grapalat"/>
          <w:sz w:val="20"/>
        </w:rPr>
        <w:t xml:space="preserve">     </w:t>
      </w:r>
      <w:r w:rsidRPr="00DE1E5A">
        <w:rPr>
          <w:rFonts w:ascii="GHEA Grapalat" w:hAnsi="GHEA Grapalat"/>
          <w:sz w:val="20"/>
          <w:lang w:val="hy-AM"/>
        </w:rPr>
        <w:t xml:space="preserve">___________________________________________ </w:t>
      </w:r>
      <w:r w:rsidRPr="00DE1E5A">
        <w:rPr>
          <w:rFonts w:ascii="GHEA Grapalat" w:hAnsi="GHEA Grapalat"/>
          <w:sz w:val="20"/>
          <w:lang w:val="hy-AM"/>
        </w:rPr>
        <w:tab/>
        <w:t xml:space="preserve">                </w:t>
      </w:r>
      <w:r w:rsidRPr="00DE1E5A">
        <w:rPr>
          <w:rFonts w:ascii="GHEA Grapalat" w:hAnsi="GHEA Grapalat"/>
          <w:sz w:val="20"/>
        </w:rPr>
        <w:t xml:space="preserve">       </w:t>
      </w:r>
      <w:r w:rsidRPr="00DE1E5A">
        <w:rPr>
          <w:rFonts w:ascii="GHEA Grapalat" w:hAnsi="GHEA Grapalat"/>
          <w:sz w:val="20"/>
          <w:lang w:val="hy-AM"/>
        </w:rPr>
        <w:t xml:space="preserve">_____________ </w:t>
      </w:r>
    </w:p>
    <w:p w:rsidR="00024088" w:rsidRPr="00DE1E5A" w:rsidRDefault="00024088" w:rsidP="00024088">
      <w:pPr>
        <w:jc w:val="both"/>
        <w:rPr>
          <w:rFonts w:ascii="GHEA Grapalat" w:hAnsi="GHEA Grapalat"/>
          <w:sz w:val="20"/>
          <w:vertAlign w:val="superscript"/>
          <w:lang w:val="hy-AM"/>
        </w:rPr>
      </w:pPr>
      <w:r w:rsidRPr="00DE1E5A">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E1E5A">
        <w:rPr>
          <w:rFonts w:ascii="GHEA Grapalat" w:hAnsi="GHEA Grapalat"/>
          <w:sz w:val="20"/>
          <w:vertAlign w:val="superscript"/>
          <w:lang w:val="hy-AM"/>
        </w:rPr>
        <w:tab/>
      </w:r>
    </w:p>
    <w:p w:rsidR="00024088" w:rsidRPr="00DE1E5A" w:rsidRDefault="00024088" w:rsidP="00024088">
      <w:pPr>
        <w:jc w:val="right"/>
        <w:rPr>
          <w:rFonts w:ascii="GHEA Grapalat" w:hAnsi="GHEA Grapalat"/>
          <w:sz w:val="20"/>
          <w:lang w:val="hy-AM"/>
        </w:rPr>
      </w:pPr>
      <w:r w:rsidRPr="00DE1E5A">
        <w:rPr>
          <w:rFonts w:ascii="GHEA Grapalat" w:hAnsi="GHEA Grapalat"/>
          <w:sz w:val="20"/>
          <w:lang w:val="hy-AM"/>
        </w:rPr>
        <w:t xml:space="preserve">    </w:t>
      </w:r>
    </w:p>
    <w:p w:rsidR="00024088" w:rsidRPr="00DE1E5A" w:rsidRDefault="00024088" w:rsidP="00024088">
      <w:pPr>
        <w:jc w:val="right"/>
        <w:rPr>
          <w:rFonts w:ascii="GHEA Grapalat" w:hAnsi="GHEA Grapalat"/>
          <w:sz w:val="20"/>
          <w:lang w:val="hy-AM"/>
        </w:rPr>
      </w:pPr>
      <w:r w:rsidRPr="00DE1E5A">
        <w:rPr>
          <w:rFonts w:ascii="GHEA Grapalat" w:hAnsi="GHEA Grapalat"/>
          <w:sz w:val="20"/>
          <w:lang w:val="hy-AM"/>
        </w:rPr>
        <w:t>Կ. Տ.</w:t>
      </w:r>
      <w:r w:rsidRPr="00917496">
        <w:rPr>
          <w:rStyle w:val="af6"/>
          <w:rFonts w:ascii="GHEA Grapalat" w:hAnsi="GHEA Grapalat"/>
          <w:color w:val="FFFFFF"/>
          <w:sz w:val="20"/>
          <w:lang w:val="hy-AM"/>
        </w:rPr>
        <w:footnoteReference w:id="8"/>
      </w:r>
      <w:r w:rsidRPr="00DE1E5A">
        <w:rPr>
          <w:rFonts w:ascii="GHEA Grapalat" w:hAnsi="GHEA Grapalat"/>
          <w:sz w:val="20"/>
          <w:lang w:val="hy-AM"/>
        </w:rPr>
        <w:tab/>
      </w:r>
      <w:r w:rsidRPr="00DE1E5A">
        <w:rPr>
          <w:rFonts w:ascii="GHEA Grapalat" w:hAnsi="GHEA Grapalat"/>
          <w:sz w:val="20"/>
          <w:lang w:val="hy-AM"/>
        </w:rPr>
        <w:tab/>
        <w:t xml:space="preserve"> </w:t>
      </w:r>
    </w:p>
    <w:p w:rsidR="00024088" w:rsidRPr="00DE1E5A" w:rsidRDefault="00024088" w:rsidP="00024088">
      <w:pPr>
        <w:jc w:val="right"/>
        <w:rPr>
          <w:rFonts w:ascii="GHEA Grapalat" w:hAnsi="GHEA Grapalat"/>
          <w:sz w:val="20"/>
          <w:lang w:val="hy-AM"/>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rPr>
          <w:rFonts w:ascii="GHEA Grapalat" w:hAnsi="GHEA Grapalat" w:cs="Sylfaen"/>
          <w:i/>
          <w:sz w:val="16"/>
          <w:szCs w:val="16"/>
          <w:lang w:val="hy-AM" w:eastAsia="ru-RU"/>
        </w:rPr>
      </w:pPr>
    </w:p>
    <w:p w:rsidR="00024088" w:rsidRPr="00DE1E5A" w:rsidRDefault="00024088" w:rsidP="00024088">
      <w:pPr>
        <w:pStyle w:val="31"/>
        <w:jc w:val="right"/>
        <w:rPr>
          <w:rFonts w:ascii="GHEA Grapalat" w:hAnsi="GHEA Grapalat"/>
          <w:i/>
          <w:lang w:val="hy-AM"/>
        </w:rPr>
      </w:pPr>
    </w:p>
    <w:p w:rsidR="00024088" w:rsidRPr="00DE1E5A" w:rsidRDefault="00024088" w:rsidP="00024088">
      <w:pPr>
        <w:pStyle w:val="31"/>
        <w:jc w:val="right"/>
        <w:rPr>
          <w:rFonts w:ascii="GHEA Grapalat" w:hAnsi="GHEA Grapalat"/>
          <w:i/>
          <w:lang w:val="hy-AM"/>
        </w:rPr>
      </w:pPr>
    </w:p>
    <w:p w:rsidR="00024088" w:rsidRPr="00DE1E5A" w:rsidRDefault="00024088" w:rsidP="00024088">
      <w:pPr>
        <w:pStyle w:val="31"/>
        <w:jc w:val="right"/>
        <w:rPr>
          <w:rFonts w:ascii="GHEA Grapalat" w:hAnsi="GHEA Grapalat"/>
          <w:i/>
          <w:lang w:val="hy-AM"/>
        </w:rPr>
      </w:pPr>
    </w:p>
    <w:p w:rsidR="00024088" w:rsidRPr="00DE1E5A" w:rsidRDefault="00024088" w:rsidP="00024088">
      <w:pPr>
        <w:pStyle w:val="31"/>
        <w:jc w:val="right"/>
        <w:rPr>
          <w:rFonts w:ascii="GHEA Grapalat" w:hAnsi="GHEA Grapalat"/>
          <w:i/>
          <w:lang w:val="es-ES" w:eastAsia="ru-RU"/>
        </w:rPr>
      </w:pPr>
    </w:p>
    <w:p w:rsidR="00024088" w:rsidRPr="00DE1E5A" w:rsidDel="00377582" w:rsidRDefault="00024088" w:rsidP="00024088">
      <w:pPr>
        <w:pStyle w:val="31"/>
        <w:jc w:val="right"/>
        <w:rPr>
          <w:rFonts w:ascii="GHEA Grapalat" w:hAnsi="GHEA Grapalat"/>
          <w:i/>
          <w:lang w:val="es-ES" w:eastAsia="ru-RU"/>
        </w:rPr>
      </w:pPr>
      <w:r w:rsidRPr="00DE1E5A">
        <w:rPr>
          <w:rFonts w:ascii="GHEA Grapalat" w:hAnsi="GHEA Grapalat"/>
          <w:i/>
          <w:lang w:val="es-ES" w:eastAsia="ru-RU"/>
        </w:rPr>
        <w:br w:type="page"/>
      </w:r>
      <w:r w:rsidRPr="00DE1E5A" w:rsidDel="00377582">
        <w:rPr>
          <w:rFonts w:ascii="GHEA Grapalat" w:hAnsi="GHEA Grapalat"/>
          <w:i/>
          <w:lang w:val="es-ES" w:eastAsia="ru-RU"/>
        </w:rPr>
        <w:lastRenderedPageBreak/>
        <w:t xml:space="preserve"> </w:t>
      </w:r>
    </w:p>
    <w:p w:rsidR="00024088" w:rsidRPr="002152AB" w:rsidRDefault="00024088" w:rsidP="00024088">
      <w:pPr>
        <w:ind w:firstLine="567"/>
        <w:jc w:val="right"/>
        <w:rPr>
          <w:rFonts w:ascii="GHEA Grapalat" w:hAnsi="GHEA Grapalat" w:cs="Arial"/>
          <w:b/>
          <w:sz w:val="20"/>
          <w:szCs w:val="20"/>
          <w:lang w:val="hy-AM"/>
        </w:rPr>
      </w:pPr>
      <w:r w:rsidRPr="00DE1E5A">
        <w:rPr>
          <w:rFonts w:ascii="GHEA Grapalat" w:hAnsi="GHEA Grapalat" w:cs="Sylfaen"/>
          <w:b/>
          <w:sz w:val="20"/>
          <w:szCs w:val="20"/>
          <w:lang w:val="hy-AM"/>
        </w:rPr>
        <w:t>Հավելված</w:t>
      </w:r>
      <w:r w:rsidRPr="00DE1E5A">
        <w:rPr>
          <w:rFonts w:ascii="GHEA Grapalat" w:hAnsi="GHEA Grapalat" w:cs="Arial"/>
          <w:b/>
          <w:sz w:val="20"/>
          <w:szCs w:val="20"/>
          <w:lang w:val="hy-AM"/>
        </w:rPr>
        <w:t xml:space="preserve"> </w:t>
      </w:r>
      <w:r w:rsidRPr="002152AB">
        <w:rPr>
          <w:rFonts w:ascii="GHEA Grapalat" w:hAnsi="GHEA Grapalat" w:cs="Arial"/>
          <w:b/>
          <w:sz w:val="20"/>
          <w:szCs w:val="20"/>
          <w:lang w:val="hy-AM"/>
        </w:rPr>
        <w:t>3</w:t>
      </w:r>
    </w:p>
    <w:p w:rsidR="00024088" w:rsidRPr="00DE1E5A" w:rsidRDefault="009F67C4" w:rsidP="00024088">
      <w:pPr>
        <w:pStyle w:val="31"/>
        <w:spacing w:line="240" w:lineRule="auto"/>
        <w:jc w:val="right"/>
        <w:rPr>
          <w:rFonts w:ascii="GHEA Grapalat" w:hAnsi="GHEA Grapalat" w:cs="Arial"/>
          <w:b/>
          <w:lang w:val="hy-AM"/>
        </w:rPr>
      </w:pPr>
      <w:r w:rsidRPr="009F67C4">
        <w:rPr>
          <w:rFonts w:ascii="GHEA Grapalat" w:hAnsi="GHEA Grapalat"/>
          <w:lang w:val="es-ES"/>
        </w:rPr>
        <w:t>«ԼՄԼԲՀ-</w:t>
      </w:r>
      <w:r w:rsidRPr="00861B25">
        <w:rPr>
          <w:rFonts w:ascii="GHEA Grapalat" w:hAnsi="GHEA Grapalat" w:cs="Sylfaen"/>
          <w:lang w:val="hy-AM"/>
        </w:rPr>
        <w:t>ԳՀ</w:t>
      </w:r>
      <w:r w:rsidRPr="009F67C4">
        <w:rPr>
          <w:rFonts w:ascii="GHEA Grapalat" w:hAnsi="GHEA Grapalat" w:cs="Sylfaen"/>
          <w:lang w:val="hy-AM"/>
        </w:rPr>
        <w:t>ԱՊՁԲ</w:t>
      </w:r>
      <w:r w:rsidR="005C10E7">
        <w:rPr>
          <w:rFonts w:ascii="GHEA Grapalat" w:hAnsi="GHEA Grapalat"/>
          <w:lang w:val="es-ES"/>
        </w:rPr>
        <w:t>-20</w:t>
      </w:r>
      <w:r w:rsidRPr="009F67C4">
        <w:rPr>
          <w:rFonts w:ascii="GHEA Grapalat" w:hAnsi="GHEA Grapalat"/>
          <w:lang w:val="es-ES"/>
        </w:rPr>
        <w:t>/0</w:t>
      </w:r>
      <w:r w:rsidR="005C10E7">
        <w:rPr>
          <w:rFonts w:ascii="GHEA Grapalat" w:hAnsi="GHEA Grapalat"/>
          <w:lang w:val="es-ES"/>
        </w:rPr>
        <w:t>2</w:t>
      </w:r>
      <w:r w:rsidRPr="009465A1">
        <w:rPr>
          <w:rFonts w:ascii="GHEA Grapalat" w:hAnsi="GHEA Grapalat"/>
          <w:sz w:val="24"/>
          <w:szCs w:val="24"/>
          <w:lang w:val="es-ES"/>
        </w:rPr>
        <w:t>»</w:t>
      </w:r>
      <w:r w:rsidR="00024088" w:rsidRPr="00DE1E5A">
        <w:rPr>
          <w:rFonts w:ascii="GHEA Grapalat" w:hAnsi="GHEA Grapalat" w:cs="Sylfaen"/>
          <w:b/>
          <w:lang w:val="hy-AM"/>
        </w:rPr>
        <w:t>ծածկագրով</w:t>
      </w:r>
    </w:p>
    <w:p w:rsidR="00024088" w:rsidRPr="00DE1E5A" w:rsidRDefault="00024088" w:rsidP="00024088">
      <w:pPr>
        <w:pStyle w:val="31"/>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024088" w:rsidRPr="00DE1E5A" w:rsidRDefault="00024088" w:rsidP="00024088">
      <w:pPr>
        <w:pStyle w:val="31"/>
        <w:spacing w:line="240" w:lineRule="auto"/>
        <w:jc w:val="right"/>
        <w:rPr>
          <w:rFonts w:ascii="GHEA Grapalat" w:hAnsi="GHEA Grapalat"/>
          <w:szCs w:val="24"/>
          <w:lang w:val="hy-AM"/>
        </w:rPr>
      </w:pPr>
    </w:p>
    <w:p w:rsidR="00024088" w:rsidRPr="00DE1E5A" w:rsidRDefault="00024088" w:rsidP="00024088">
      <w:pPr>
        <w:rPr>
          <w:rFonts w:ascii="GHEA Grapalat" w:hAnsi="GHEA Grapalat"/>
          <w:lang w:val="hy-AM"/>
        </w:rPr>
      </w:pPr>
    </w:p>
    <w:p w:rsidR="00024088" w:rsidRPr="00DE1E5A" w:rsidRDefault="00024088" w:rsidP="00024088">
      <w:pPr>
        <w:ind w:left="-66"/>
        <w:jc w:val="center"/>
        <w:rPr>
          <w:rFonts w:ascii="GHEA Grapalat" w:hAnsi="GHEA Grapalat"/>
          <w:b/>
          <w:sz w:val="20"/>
          <w:lang w:val="hy-AM"/>
        </w:rPr>
      </w:pPr>
      <w:r w:rsidRPr="00DE1E5A">
        <w:rPr>
          <w:rFonts w:ascii="GHEA Grapalat" w:hAnsi="GHEA Grapalat"/>
          <w:b/>
          <w:sz w:val="20"/>
          <w:lang w:val="hy-AM"/>
        </w:rPr>
        <w:t>ԴԻՄՈՒՄ</w:t>
      </w:r>
    </w:p>
    <w:p w:rsidR="00024088" w:rsidRPr="00DE1E5A" w:rsidRDefault="00024088" w:rsidP="00024088">
      <w:pPr>
        <w:ind w:left="-66"/>
        <w:jc w:val="center"/>
        <w:rPr>
          <w:rFonts w:ascii="GHEA Grapalat" w:hAnsi="GHEA Grapalat"/>
          <w:b/>
          <w:sz w:val="20"/>
          <w:lang w:val="hy-AM"/>
        </w:rPr>
      </w:pPr>
      <w:r w:rsidRPr="00DE1E5A">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024088" w:rsidRPr="00DE1E5A" w:rsidRDefault="00024088" w:rsidP="00024088">
      <w:pPr>
        <w:rPr>
          <w:rFonts w:ascii="GHEA Grapalat" w:hAnsi="GHEA Grapalat"/>
          <w:lang w:val="hy-AM"/>
        </w:rPr>
      </w:pPr>
    </w:p>
    <w:p w:rsidR="00024088" w:rsidRPr="00DE1E5A" w:rsidRDefault="00024088" w:rsidP="00024088">
      <w:pPr>
        <w:rPr>
          <w:rFonts w:ascii="GHEA Grapalat" w:hAnsi="GHEA Grapalat"/>
          <w:lang w:val="hy-AM"/>
        </w:rPr>
      </w:pPr>
    </w:p>
    <w:p w:rsidR="00024088" w:rsidRPr="00DE1E5A" w:rsidRDefault="00024088" w:rsidP="00024088">
      <w:pPr>
        <w:ind w:firstLine="720"/>
        <w:jc w:val="both"/>
        <w:rPr>
          <w:rFonts w:ascii="GHEA Grapalat" w:hAnsi="GHEA Grapalat" w:cs="Sylfaen"/>
          <w:szCs w:val="28"/>
          <w:lang w:val="hy-AM"/>
        </w:rPr>
      </w:pPr>
    </w:p>
    <w:p w:rsidR="00024088" w:rsidRPr="00DE1E5A" w:rsidRDefault="00024088" w:rsidP="00024088">
      <w:pPr>
        <w:spacing w:line="360" w:lineRule="auto"/>
        <w:ind w:firstLine="567"/>
        <w:jc w:val="both"/>
        <w:rPr>
          <w:rFonts w:ascii="GHEA Grapalat" w:hAnsi="GHEA Grapalat" w:cs="Arial"/>
          <w:sz w:val="20"/>
          <w:szCs w:val="20"/>
          <w:lang w:val="es-ES"/>
        </w:rPr>
      </w:pP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t xml:space="preserve">      </w:t>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lang w:val="es-ES"/>
        </w:rPr>
        <w:t xml:space="preserve">-ն, որպես </w:t>
      </w:r>
      <w:r w:rsidR="009F67C4" w:rsidRPr="009F67C4">
        <w:rPr>
          <w:rFonts w:ascii="GHEA Grapalat" w:hAnsi="GHEA Grapalat"/>
          <w:sz w:val="20"/>
          <w:szCs w:val="20"/>
          <w:lang w:val="es-ES"/>
        </w:rPr>
        <w:t>«ԼՄԼԲՀ-</w:t>
      </w:r>
      <w:r w:rsidR="009F67C4" w:rsidRPr="009F67C4">
        <w:rPr>
          <w:rFonts w:ascii="GHEA Grapalat" w:hAnsi="GHEA Grapalat" w:cs="Sylfaen"/>
          <w:sz w:val="20"/>
          <w:szCs w:val="20"/>
        </w:rPr>
        <w:t>ԳՀ</w:t>
      </w:r>
      <w:r w:rsidR="009F67C4" w:rsidRPr="009F67C4">
        <w:rPr>
          <w:rFonts w:ascii="GHEA Grapalat" w:hAnsi="GHEA Grapalat" w:cs="Sylfaen"/>
          <w:sz w:val="20"/>
          <w:szCs w:val="20"/>
          <w:lang w:val="hy-AM"/>
        </w:rPr>
        <w:t>ԱՊՁԲ</w:t>
      </w:r>
      <w:r w:rsidR="00440E65">
        <w:rPr>
          <w:rFonts w:ascii="GHEA Grapalat" w:hAnsi="GHEA Grapalat"/>
          <w:sz w:val="20"/>
          <w:szCs w:val="20"/>
          <w:lang w:val="es-ES"/>
        </w:rPr>
        <w:t>-20</w:t>
      </w:r>
      <w:r w:rsidR="009F67C4" w:rsidRPr="009F67C4">
        <w:rPr>
          <w:rFonts w:ascii="GHEA Grapalat" w:hAnsi="GHEA Grapalat"/>
          <w:sz w:val="20"/>
          <w:szCs w:val="20"/>
          <w:lang w:val="es-ES"/>
        </w:rPr>
        <w:t>/0</w:t>
      </w:r>
      <w:r w:rsidR="00440E65">
        <w:rPr>
          <w:rFonts w:ascii="GHEA Grapalat" w:hAnsi="GHEA Grapalat"/>
          <w:sz w:val="20"/>
          <w:szCs w:val="20"/>
          <w:lang w:val="es-ES"/>
        </w:rPr>
        <w:t>2</w:t>
      </w:r>
      <w:r w:rsidR="009F67C4" w:rsidRPr="009465A1">
        <w:rPr>
          <w:rFonts w:ascii="GHEA Grapalat" w:hAnsi="GHEA Grapalat"/>
          <w:sz w:val="24"/>
          <w:szCs w:val="24"/>
          <w:lang w:val="es-ES"/>
        </w:rPr>
        <w:t>»</w:t>
      </w:r>
    </w:p>
    <w:p w:rsidR="00024088" w:rsidRPr="00DE1E5A" w:rsidRDefault="00024088" w:rsidP="00024088">
      <w:pPr>
        <w:jc w:val="both"/>
        <w:rPr>
          <w:rFonts w:ascii="GHEA Grapalat" w:hAnsi="GHEA Grapalat" w:cs="Arial"/>
          <w:sz w:val="20"/>
          <w:szCs w:val="20"/>
          <w:u w:val="single"/>
          <w:lang w:val="es-ES"/>
        </w:rPr>
      </w:pPr>
      <w:r w:rsidRPr="00DE1E5A">
        <w:rPr>
          <w:rFonts w:ascii="GHEA Grapalat" w:hAnsi="GHEA Grapalat"/>
          <w:sz w:val="20"/>
          <w:vertAlign w:val="superscript"/>
          <w:lang w:val="es-ES"/>
        </w:rPr>
        <w:t xml:space="preserve">                                                    </w:t>
      </w:r>
      <w:r w:rsidRPr="00DE1E5A">
        <w:rPr>
          <w:rFonts w:ascii="GHEA Grapalat" w:hAnsi="GHEA Grapalat"/>
          <w:sz w:val="20"/>
          <w:vertAlign w:val="superscript"/>
          <w:lang w:val="hy-AM"/>
        </w:rPr>
        <w:t>առաջին տեղը զբաղեց</w:t>
      </w:r>
      <w:r w:rsidRPr="00DE1E5A">
        <w:rPr>
          <w:rFonts w:ascii="GHEA Grapalat" w:hAnsi="GHEA Grapalat"/>
          <w:sz w:val="20"/>
          <w:vertAlign w:val="superscript"/>
        </w:rPr>
        <w:t>րած</w:t>
      </w:r>
      <w:r w:rsidRPr="00DE1E5A">
        <w:rPr>
          <w:rFonts w:ascii="GHEA Grapalat" w:hAnsi="GHEA Grapalat"/>
          <w:sz w:val="20"/>
          <w:vertAlign w:val="superscript"/>
          <w:lang w:val="hy-AM"/>
        </w:rPr>
        <w:t xml:space="preserve"> մասնակցի անվանումը</w:t>
      </w:r>
    </w:p>
    <w:p w:rsidR="00024088" w:rsidRPr="00DE1E5A" w:rsidRDefault="00024088" w:rsidP="00024088">
      <w:pPr>
        <w:spacing w:line="360" w:lineRule="auto"/>
        <w:jc w:val="both"/>
        <w:rPr>
          <w:rFonts w:ascii="GHEA Grapalat" w:hAnsi="GHEA Grapalat"/>
          <w:lang w:val="hy-AM"/>
        </w:rPr>
      </w:pPr>
      <w:r w:rsidRPr="00DE1E5A">
        <w:rPr>
          <w:rFonts w:ascii="GHEA Grapalat" w:hAnsi="GHEA Grapalat" w:cs="Arial"/>
          <w:sz w:val="20"/>
          <w:szCs w:val="20"/>
          <w:lang w:val="es-ES"/>
        </w:rPr>
        <w:t>ծածկագրով գնանշման հարցման 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r w:rsidRPr="00DE1E5A">
        <w:rPr>
          <w:rStyle w:val="af6"/>
          <w:rFonts w:ascii="GHEA Grapalat" w:hAnsi="GHEA Grapalat" w:cs="Arial"/>
          <w:sz w:val="20"/>
          <w:szCs w:val="20"/>
          <w:lang w:val="es-ES"/>
        </w:rPr>
        <w:t xml:space="preserve"> </w:t>
      </w:r>
      <w:r w:rsidRPr="002152AB">
        <w:rPr>
          <w:rStyle w:val="af6"/>
          <w:rFonts w:ascii="GHEA Grapalat" w:hAnsi="GHEA Grapalat" w:cs="Sylfaen"/>
          <w:lang w:val="es-ES"/>
        </w:rPr>
        <w:t>15</w:t>
      </w:r>
      <w:r w:rsidRPr="00917496">
        <w:rPr>
          <w:rStyle w:val="af6"/>
          <w:rFonts w:ascii="GHEA Grapalat" w:hAnsi="GHEA Grapalat" w:cs="Arial"/>
          <w:color w:val="FFFFFF"/>
          <w:sz w:val="20"/>
          <w:szCs w:val="20"/>
          <w:lang w:val="es-ES"/>
        </w:rPr>
        <w:footnoteReference w:id="9"/>
      </w:r>
    </w:p>
    <w:p w:rsidR="00024088" w:rsidRPr="00DE1E5A" w:rsidRDefault="00024088" w:rsidP="00024088">
      <w:pPr>
        <w:ind w:left="720" w:firstLine="720"/>
        <w:jc w:val="right"/>
        <w:rPr>
          <w:rFonts w:ascii="GHEA Grapalat" w:hAnsi="GHEA Grapalat"/>
          <w:sz w:val="20"/>
          <w:lang w:val="es-ES"/>
        </w:rPr>
      </w:pPr>
    </w:p>
    <w:p w:rsidR="00024088" w:rsidRPr="00DE1E5A" w:rsidRDefault="00024088" w:rsidP="00024088">
      <w:pPr>
        <w:ind w:left="720" w:firstLine="720"/>
        <w:jc w:val="right"/>
        <w:rPr>
          <w:rFonts w:ascii="GHEA Grapalat" w:hAnsi="GHEA Grapalat"/>
          <w:sz w:val="20"/>
          <w:lang w:val="es-ES"/>
        </w:rPr>
      </w:pPr>
    </w:p>
    <w:p w:rsidR="00024088" w:rsidRPr="00DE1E5A" w:rsidRDefault="00024088" w:rsidP="00024088">
      <w:pPr>
        <w:ind w:left="720" w:firstLine="720"/>
        <w:jc w:val="right"/>
        <w:rPr>
          <w:rFonts w:ascii="GHEA Grapalat" w:hAnsi="GHEA Grapalat"/>
          <w:sz w:val="20"/>
          <w:lang w:val="es-ES"/>
        </w:rPr>
      </w:pPr>
    </w:p>
    <w:p w:rsidR="00024088" w:rsidRPr="00DE1E5A" w:rsidRDefault="00024088" w:rsidP="00024088">
      <w:pPr>
        <w:ind w:left="720" w:firstLine="720"/>
        <w:jc w:val="right"/>
        <w:rPr>
          <w:rFonts w:ascii="GHEA Grapalat" w:hAnsi="GHEA Grapalat"/>
          <w:sz w:val="20"/>
          <w:lang w:val="es-ES"/>
        </w:rPr>
      </w:pPr>
    </w:p>
    <w:p w:rsidR="00024088" w:rsidRPr="00DE1E5A" w:rsidRDefault="00024088" w:rsidP="00024088">
      <w:pPr>
        <w:ind w:left="720" w:firstLine="720"/>
        <w:jc w:val="right"/>
        <w:rPr>
          <w:rFonts w:ascii="GHEA Grapalat" w:hAnsi="GHEA Grapalat"/>
          <w:sz w:val="20"/>
          <w:lang w:val="es-ES"/>
        </w:rPr>
      </w:pPr>
    </w:p>
    <w:p w:rsidR="00024088" w:rsidRPr="00DE1E5A" w:rsidRDefault="00024088" w:rsidP="00024088">
      <w:pPr>
        <w:rPr>
          <w:rFonts w:ascii="GHEA Grapalat" w:hAnsi="GHEA Grapalat"/>
          <w:sz w:val="20"/>
          <w:lang w:val="es-ES"/>
        </w:rPr>
      </w:pPr>
    </w:p>
    <w:p w:rsidR="00024088" w:rsidRPr="00DE1E5A" w:rsidRDefault="00024088" w:rsidP="00024088">
      <w:pPr>
        <w:jc w:val="both"/>
        <w:rPr>
          <w:rFonts w:ascii="GHEA Grapalat" w:hAnsi="GHEA Grapalat"/>
          <w:sz w:val="20"/>
          <w:u w:val="single"/>
          <w:lang w:val="es-ES"/>
        </w:rPr>
      </w:pP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r w:rsidRPr="00DE1E5A">
        <w:rPr>
          <w:rFonts w:ascii="GHEA Grapalat" w:hAnsi="GHEA Grapalat"/>
          <w:sz w:val="20"/>
          <w:u w:val="single"/>
          <w:lang w:val="es-ES"/>
        </w:rPr>
        <w:tab/>
      </w:r>
    </w:p>
    <w:p w:rsidR="00024088" w:rsidRPr="00DE1E5A" w:rsidRDefault="00024088" w:rsidP="00024088">
      <w:pPr>
        <w:jc w:val="both"/>
        <w:rPr>
          <w:rFonts w:ascii="GHEA Grapalat" w:hAnsi="GHEA Grapalat" w:cs="Sylfaen"/>
          <w:sz w:val="20"/>
          <w:vertAlign w:val="superscript"/>
          <w:lang w:val="hy-AM"/>
        </w:rPr>
      </w:pPr>
      <w:r w:rsidRPr="00DE1E5A">
        <w:rPr>
          <w:rFonts w:ascii="GHEA Grapalat" w:hAnsi="GHEA Grapalat" w:cs="Sylfaen"/>
          <w:sz w:val="20"/>
          <w:vertAlign w:val="superscript"/>
          <w:lang w:val="es-ES"/>
        </w:rPr>
        <w:t xml:space="preserve">      </w:t>
      </w:r>
      <w:r w:rsidRPr="00DE1E5A">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E1E5A">
        <w:rPr>
          <w:rFonts w:ascii="GHEA Grapalat" w:hAnsi="GHEA Grapalat" w:cs="Sylfaen"/>
          <w:sz w:val="20"/>
          <w:vertAlign w:val="superscript"/>
          <w:lang w:val="es-ES"/>
        </w:rPr>
        <w:t xml:space="preserve">  </w:t>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es-ES"/>
        </w:rPr>
        <w:tab/>
      </w:r>
      <w:r w:rsidRPr="00DE1E5A">
        <w:rPr>
          <w:rFonts w:ascii="GHEA Grapalat" w:hAnsi="GHEA Grapalat" w:cs="Sylfaen"/>
          <w:sz w:val="20"/>
          <w:vertAlign w:val="superscript"/>
          <w:lang w:val="hy-AM"/>
        </w:rPr>
        <w:t>ստորագրություն</w:t>
      </w:r>
      <w:r w:rsidRPr="00DE1E5A">
        <w:rPr>
          <w:rFonts w:ascii="GHEA Grapalat" w:hAnsi="GHEA Grapalat" w:cs="Sylfaen"/>
          <w:sz w:val="20"/>
          <w:vertAlign w:val="superscript"/>
          <w:lang w:val="hy-AM"/>
        </w:rPr>
        <w:tab/>
      </w:r>
    </w:p>
    <w:p w:rsidR="00024088" w:rsidRPr="00DE1E5A" w:rsidRDefault="00024088" w:rsidP="00024088">
      <w:pPr>
        <w:jc w:val="both"/>
        <w:rPr>
          <w:rFonts w:ascii="GHEA Grapalat" w:hAnsi="GHEA Grapalat"/>
          <w:sz w:val="20"/>
          <w:lang w:val="es-ES"/>
        </w:rPr>
      </w:pPr>
    </w:p>
    <w:p w:rsidR="00024088" w:rsidRPr="00DE1E5A" w:rsidRDefault="00024088" w:rsidP="00024088">
      <w:pPr>
        <w:jc w:val="both"/>
        <w:rPr>
          <w:rFonts w:ascii="GHEA Grapalat" w:hAnsi="GHEA Grapalat"/>
          <w:sz w:val="20"/>
          <w:lang w:val="hy-AM"/>
        </w:rPr>
      </w:pPr>
      <w:r w:rsidRPr="00DE1E5A">
        <w:rPr>
          <w:rFonts w:ascii="GHEA Grapalat" w:hAnsi="GHEA Grapalat"/>
          <w:sz w:val="20"/>
          <w:lang w:val="hy-AM"/>
        </w:rPr>
        <w:t xml:space="preserve"> </w:t>
      </w:r>
    </w:p>
    <w:p w:rsidR="00024088" w:rsidRPr="00DE1E5A" w:rsidRDefault="00024088" w:rsidP="00024088">
      <w:pPr>
        <w:jc w:val="right"/>
        <w:rPr>
          <w:rFonts w:ascii="GHEA Grapalat" w:hAnsi="GHEA Grapalat"/>
          <w:sz w:val="20"/>
          <w:lang w:val="hy-AM"/>
        </w:rPr>
      </w:pPr>
      <w:r w:rsidRPr="00DE1E5A">
        <w:rPr>
          <w:rFonts w:ascii="GHEA Grapalat" w:hAnsi="GHEA Grapalat"/>
          <w:sz w:val="20"/>
          <w:lang w:val="hy-AM"/>
        </w:rPr>
        <w:t xml:space="preserve">    </w:t>
      </w:r>
    </w:p>
    <w:p w:rsidR="00024088" w:rsidRPr="00DE1E5A" w:rsidRDefault="00024088" w:rsidP="00024088">
      <w:pPr>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af6"/>
          <w:rFonts w:ascii="GHEA Grapalat" w:hAnsi="GHEA Grapalat" w:cs="Arial"/>
          <w:color w:val="FFFFFF"/>
          <w:sz w:val="20"/>
          <w:lang w:val="hy-AM"/>
        </w:rPr>
        <w:footnoteReference w:id="10"/>
      </w:r>
      <w:r w:rsidRPr="00917496">
        <w:rPr>
          <w:rFonts w:ascii="GHEA Grapalat" w:hAnsi="GHEA Grapalat" w:cs="Arial"/>
          <w:color w:val="FFFFFF"/>
          <w:sz w:val="20"/>
          <w:lang w:val="hy-AM"/>
        </w:rPr>
        <w:tab/>
      </w:r>
      <w:r w:rsidRPr="00DE1E5A">
        <w:rPr>
          <w:rFonts w:ascii="GHEA Grapalat" w:hAnsi="GHEA Grapalat" w:cs="Arial"/>
          <w:sz w:val="20"/>
          <w:lang w:val="hy-AM"/>
        </w:rPr>
        <w:tab/>
        <w:t xml:space="preserve"> </w:t>
      </w: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r w:rsidRPr="00DE1E5A">
        <w:rPr>
          <w:rFonts w:ascii="GHEA Grapalat" w:hAnsi="GHEA Grapalat"/>
          <w:sz w:val="20"/>
          <w:lang w:val="hy-AM"/>
        </w:rPr>
        <w:br w:type="page"/>
      </w: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rPr>
          <w:lang w:val="hy-AM"/>
        </w:rPr>
      </w:pPr>
    </w:p>
    <w:p w:rsidR="00024088" w:rsidRPr="00DE1E5A" w:rsidRDefault="00024088" w:rsidP="00024088">
      <w:pPr>
        <w:pStyle w:val="3"/>
        <w:spacing w:line="240" w:lineRule="auto"/>
        <w:ind w:firstLine="567"/>
        <w:jc w:val="right"/>
        <w:rPr>
          <w:rFonts w:ascii="GHEA Grapalat" w:hAnsi="GHEA Grapalat" w:cs="Arial"/>
          <w:b/>
          <w:i w:val="0"/>
          <w:lang w:val="hy-AM"/>
        </w:rPr>
      </w:pPr>
      <w:r w:rsidRPr="00DE1E5A">
        <w:rPr>
          <w:rFonts w:ascii="GHEA Grapalat" w:hAnsi="GHEA Grapalat" w:cs="Sylfaen"/>
          <w:b/>
          <w:i w:val="0"/>
          <w:lang w:val="hy-AM"/>
        </w:rPr>
        <w:t>Հավելված</w:t>
      </w:r>
      <w:r w:rsidRPr="00DE1E5A">
        <w:rPr>
          <w:rFonts w:ascii="GHEA Grapalat" w:hAnsi="GHEA Grapalat" w:cs="Arial"/>
          <w:b/>
          <w:i w:val="0"/>
          <w:lang w:val="hy-AM"/>
        </w:rPr>
        <w:t xml:space="preserve"> </w:t>
      </w:r>
      <w:r w:rsidRPr="002152AB">
        <w:rPr>
          <w:rFonts w:ascii="GHEA Grapalat" w:hAnsi="GHEA Grapalat" w:cs="Arial"/>
          <w:b/>
          <w:i w:val="0"/>
          <w:lang w:val="hy-AM"/>
        </w:rPr>
        <w:t>3</w:t>
      </w:r>
      <w:r w:rsidRPr="00DE1E5A">
        <w:rPr>
          <w:rFonts w:ascii="GHEA Grapalat" w:hAnsi="GHEA Grapalat" w:cs="Arial"/>
          <w:b/>
          <w:i w:val="0"/>
          <w:lang w:val="hy-AM"/>
        </w:rPr>
        <w:t>.1</w:t>
      </w:r>
    </w:p>
    <w:p w:rsidR="00024088" w:rsidRPr="00DE1E5A" w:rsidRDefault="009F67C4" w:rsidP="00024088">
      <w:pPr>
        <w:pStyle w:val="31"/>
        <w:spacing w:line="240" w:lineRule="auto"/>
        <w:jc w:val="right"/>
        <w:rPr>
          <w:rFonts w:ascii="GHEA Grapalat" w:hAnsi="GHEA Grapalat" w:cs="Arial"/>
          <w:b/>
          <w:lang w:val="hy-AM"/>
        </w:rPr>
      </w:pPr>
      <w:r w:rsidRPr="009F67C4">
        <w:rPr>
          <w:rFonts w:ascii="GHEA Grapalat" w:hAnsi="GHEA Grapalat"/>
          <w:lang w:val="es-ES"/>
        </w:rPr>
        <w:t>«ԼՄԼԲՀ-</w:t>
      </w:r>
      <w:r w:rsidRPr="00861B25">
        <w:rPr>
          <w:rFonts w:ascii="GHEA Grapalat" w:hAnsi="GHEA Grapalat" w:cs="Sylfaen"/>
          <w:lang w:val="hy-AM"/>
        </w:rPr>
        <w:t>ԳՀ</w:t>
      </w:r>
      <w:r w:rsidRPr="009F67C4">
        <w:rPr>
          <w:rFonts w:ascii="GHEA Grapalat" w:hAnsi="GHEA Grapalat" w:cs="Sylfaen"/>
          <w:lang w:val="hy-AM"/>
        </w:rPr>
        <w:t>ԱՊՁԲ</w:t>
      </w:r>
      <w:r w:rsidR="00FF11D3">
        <w:rPr>
          <w:rFonts w:ascii="GHEA Grapalat" w:hAnsi="GHEA Grapalat"/>
          <w:lang w:val="es-ES"/>
        </w:rPr>
        <w:t>-20</w:t>
      </w:r>
      <w:r w:rsidRPr="009F67C4">
        <w:rPr>
          <w:rFonts w:ascii="GHEA Grapalat" w:hAnsi="GHEA Grapalat"/>
          <w:lang w:val="es-ES"/>
        </w:rPr>
        <w:t>/0</w:t>
      </w:r>
      <w:r w:rsidR="00FF11D3">
        <w:rPr>
          <w:rFonts w:ascii="GHEA Grapalat" w:hAnsi="GHEA Grapalat"/>
          <w:lang w:val="es-ES"/>
        </w:rPr>
        <w:t>2</w:t>
      </w:r>
      <w:r w:rsidRPr="009465A1">
        <w:rPr>
          <w:rFonts w:ascii="GHEA Grapalat" w:hAnsi="GHEA Grapalat"/>
          <w:sz w:val="24"/>
          <w:szCs w:val="24"/>
          <w:lang w:val="es-ES"/>
        </w:rPr>
        <w:t>»</w:t>
      </w:r>
      <w:r w:rsidR="00024088" w:rsidRPr="00DE1E5A">
        <w:rPr>
          <w:rFonts w:ascii="GHEA Grapalat" w:hAnsi="GHEA Grapalat" w:cs="Sylfaen"/>
          <w:b/>
          <w:lang w:val="hy-AM"/>
        </w:rPr>
        <w:t>ծածկագրով</w:t>
      </w:r>
    </w:p>
    <w:p w:rsidR="00024088" w:rsidRPr="00DE1E5A" w:rsidRDefault="00024088" w:rsidP="00024088">
      <w:pPr>
        <w:pStyle w:val="31"/>
        <w:spacing w:line="240" w:lineRule="auto"/>
        <w:jc w:val="right"/>
        <w:rPr>
          <w:rFonts w:ascii="GHEA Grapalat" w:hAnsi="GHEA Grapalat" w:cs="Arial"/>
          <w:b/>
          <w:lang w:val="hy-AM"/>
        </w:rPr>
      </w:pPr>
      <w:r w:rsidRPr="00DE1E5A">
        <w:rPr>
          <w:rFonts w:ascii="GHEA Grapalat" w:hAnsi="GHEA Grapalat" w:cs="Sylfaen"/>
          <w:b/>
          <w:lang w:val="hy-AM"/>
        </w:rPr>
        <w:t>գնանշման հարցման հրավերի</w:t>
      </w:r>
    </w:p>
    <w:p w:rsidR="00024088" w:rsidRPr="00DE1E5A" w:rsidRDefault="00024088" w:rsidP="00024088">
      <w:pPr>
        <w:ind w:left="-66"/>
        <w:jc w:val="center"/>
        <w:rPr>
          <w:rFonts w:ascii="GHEA Grapalat" w:hAnsi="GHEA Grapalat"/>
          <w:b/>
          <w:lang w:val="hy-AM"/>
        </w:rPr>
      </w:pPr>
    </w:p>
    <w:p w:rsidR="00024088" w:rsidRPr="00DE1E5A" w:rsidRDefault="00024088" w:rsidP="00024088">
      <w:pPr>
        <w:pStyle w:val="3"/>
        <w:spacing w:line="240" w:lineRule="auto"/>
        <w:ind w:firstLine="567"/>
        <w:jc w:val="left"/>
        <w:rPr>
          <w:rFonts w:ascii="GHEA Grapalat" w:hAnsi="GHEA Grapalat"/>
          <w:b/>
          <w:lang w:val="hy-AM"/>
        </w:rPr>
      </w:pPr>
    </w:p>
    <w:p w:rsidR="00024088" w:rsidRPr="00DE1E5A" w:rsidRDefault="00024088" w:rsidP="00024088">
      <w:pPr>
        <w:pStyle w:val="3"/>
        <w:spacing w:line="240" w:lineRule="auto"/>
        <w:ind w:firstLine="567"/>
        <w:rPr>
          <w:rFonts w:ascii="GHEA Grapalat" w:hAnsi="GHEA Grapalat"/>
          <w:b/>
          <w:i w:val="0"/>
          <w:lang w:val="hy-AM"/>
        </w:rPr>
      </w:pPr>
      <w:r w:rsidRPr="00DE1E5A">
        <w:rPr>
          <w:rFonts w:ascii="GHEA Grapalat" w:hAnsi="GHEA Grapalat"/>
          <w:b/>
          <w:i w:val="0"/>
          <w:lang w:val="hy-AM"/>
        </w:rPr>
        <w:t>ՆԿԱՐԱԳԻՐ</w:t>
      </w:r>
    </w:p>
    <w:p w:rsidR="00024088" w:rsidRPr="00DE1E5A" w:rsidRDefault="00024088" w:rsidP="00024088">
      <w:pPr>
        <w:pStyle w:val="3"/>
        <w:spacing w:line="240" w:lineRule="auto"/>
        <w:ind w:firstLine="567"/>
        <w:rPr>
          <w:rFonts w:ascii="GHEA Grapalat" w:hAnsi="GHEA Grapalat"/>
          <w:b/>
          <w:i w:val="0"/>
          <w:lang w:val="hy-AM"/>
        </w:rPr>
      </w:pPr>
      <w:r w:rsidRPr="00DE1E5A">
        <w:rPr>
          <w:rFonts w:ascii="GHEA Grapalat" w:hAnsi="GHEA Grapalat"/>
          <w:b/>
          <w:i w:val="0"/>
          <w:lang w:val="hy-AM"/>
        </w:rPr>
        <w:t xml:space="preserve">առաջին տեղը զբաղեցրած մասնակից կողմից առաջարկվող ապրանքի ամբողջական </w:t>
      </w:r>
    </w:p>
    <w:p w:rsidR="00024088" w:rsidRPr="00DE1E5A" w:rsidRDefault="00024088" w:rsidP="00024088">
      <w:pPr>
        <w:pStyle w:val="3"/>
        <w:spacing w:line="240" w:lineRule="auto"/>
        <w:ind w:firstLine="567"/>
        <w:rPr>
          <w:rFonts w:ascii="GHEA Grapalat" w:hAnsi="GHEA Grapalat" w:cs="Arial"/>
          <w:lang w:val="es-ES"/>
        </w:rPr>
      </w:pPr>
    </w:p>
    <w:p w:rsidR="00024088" w:rsidRPr="00DE1E5A" w:rsidRDefault="00024088" w:rsidP="00024088">
      <w:pPr>
        <w:spacing w:line="360" w:lineRule="auto"/>
        <w:ind w:firstLine="567"/>
        <w:jc w:val="both"/>
        <w:rPr>
          <w:rFonts w:ascii="GHEA Grapalat" w:hAnsi="GHEA Grapalat" w:cs="Arial"/>
          <w:sz w:val="20"/>
          <w:szCs w:val="20"/>
          <w:lang w:val="es-ES"/>
        </w:rPr>
      </w:pP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t xml:space="preserve">      </w:t>
      </w:r>
      <w:r w:rsidRPr="00DE1E5A">
        <w:rPr>
          <w:rFonts w:ascii="GHEA Grapalat" w:hAnsi="GHEA Grapalat" w:cs="Arial"/>
          <w:sz w:val="20"/>
          <w:szCs w:val="20"/>
          <w:u w:val="single"/>
          <w:lang w:val="es-ES"/>
        </w:rPr>
        <w:tab/>
      </w:r>
      <w:r w:rsidRPr="00DE1E5A">
        <w:rPr>
          <w:rFonts w:ascii="GHEA Grapalat" w:hAnsi="GHEA Grapalat" w:cs="Arial"/>
          <w:sz w:val="20"/>
          <w:szCs w:val="20"/>
          <w:u w:val="single"/>
          <w:lang w:val="es-ES"/>
        </w:rPr>
        <w:tab/>
      </w:r>
      <w:r w:rsidRPr="00DE1E5A">
        <w:rPr>
          <w:rFonts w:ascii="GHEA Grapalat" w:hAnsi="GHEA Grapalat" w:cs="Arial"/>
          <w:sz w:val="20"/>
          <w:szCs w:val="20"/>
          <w:lang w:val="es-ES"/>
        </w:rPr>
        <w:t xml:space="preserve">-ն, որպես </w:t>
      </w:r>
      <w:r w:rsidR="009F67C4" w:rsidRPr="009F67C4">
        <w:rPr>
          <w:rFonts w:ascii="GHEA Grapalat" w:hAnsi="GHEA Grapalat"/>
          <w:sz w:val="20"/>
          <w:szCs w:val="20"/>
          <w:lang w:val="es-ES"/>
        </w:rPr>
        <w:t>«ԼՄԼԲՀ-</w:t>
      </w:r>
      <w:r w:rsidR="009F67C4" w:rsidRPr="009F67C4">
        <w:rPr>
          <w:rFonts w:ascii="GHEA Grapalat" w:hAnsi="GHEA Grapalat" w:cs="Sylfaen"/>
          <w:sz w:val="20"/>
          <w:szCs w:val="20"/>
        </w:rPr>
        <w:t>ԳՀ</w:t>
      </w:r>
      <w:r w:rsidR="009F67C4" w:rsidRPr="009F67C4">
        <w:rPr>
          <w:rFonts w:ascii="GHEA Grapalat" w:hAnsi="GHEA Grapalat" w:cs="Sylfaen"/>
          <w:sz w:val="20"/>
          <w:szCs w:val="20"/>
          <w:lang w:val="hy-AM"/>
        </w:rPr>
        <w:t>ԱՊՁԲ</w:t>
      </w:r>
      <w:r w:rsidR="00481982">
        <w:rPr>
          <w:rFonts w:ascii="GHEA Grapalat" w:hAnsi="GHEA Grapalat"/>
          <w:sz w:val="20"/>
          <w:szCs w:val="20"/>
          <w:lang w:val="es-ES"/>
        </w:rPr>
        <w:t>-20</w:t>
      </w:r>
      <w:r w:rsidR="009F67C4" w:rsidRPr="009F67C4">
        <w:rPr>
          <w:rFonts w:ascii="GHEA Grapalat" w:hAnsi="GHEA Grapalat"/>
          <w:sz w:val="20"/>
          <w:szCs w:val="20"/>
          <w:lang w:val="es-ES"/>
        </w:rPr>
        <w:t>/0</w:t>
      </w:r>
      <w:r w:rsidR="00481982">
        <w:rPr>
          <w:rFonts w:ascii="GHEA Grapalat" w:hAnsi="GHEA Grapalat"/>
          <w:sz w:val="20"/>
          <w:szCs w:val="20"/>
          <w:lang w:val="es-ES"/>
        </w:rPr>
        <w:t>2</w:t>
      </w:r>
      <w:r w:rsidR="009F67C4" w:rsidRPr="009465A1">
        <w:rPr>
          <w:rFonts w:ascii="GHEA Grapalat" w:hAnsi="GHEA Grapalat"/>
          <w:sz w:val="24"/>
          <w:szCs w:val="24"/>
          <w:lang w:val="es-ES"/>
        </w:rPr>
        <w:t>»</w:t>
      </w:r>
    </w:p>
    <w:p w:rsidR="00024088" w:rsidRPr="00DE1E5A" w:rsidRDefault="00024088" w:rsidP="00024088">
      <w:pPr>
        <w:jc w:val="both"/>
        <w:rPr>
          <w:rFonts w:ascii="GHEA Grapalat" w:hAnsi="GHEA Grapalat" w:cs="Arial"/>
          <w:sz w:val="20"/>
          <w:szCs w:val="20"/>
          <w:u w:val="single"/>
          <w:lang w:val="es-ES"/>
        </w:rPr>
      </w:pPr>
      <w:r w:rsidRPr="00DE1E5A">
        <w:rPr>
          <w:rFonts w:ascii="GHEA Grapalat" w:hAnsi="GHEA Grapalat"/>
          <w:sz w:val="20"/>
          <w:vertAlign w:val="superscript"/>
          <w:lang w:val="es-ES"/>
        </w:rPr>
        <w:t xml:space="preserve">                                                    </w:t>
      </w:r>
      <w:r w:rsidRPr="00DE1E5A">
        <w:rPr>
          <w:rFonts w:ascii="GHEA Grapalat" w:hAnsi="GHEA Grapalat"/>
          <w:sz w:val="20"/>
          <w:vertAlign w:val="superscript"/>
          <w:lang w:val="hy-AM"/>
        </w:rPr>
        <w:t>առաջին տեղը զբաղեց</w:t>
      </w:r>
      <w:r w:rsidRPr="00DE1E5A">
        <w:rPr>
          <w:rFonts w:ascii="GHEA Grapalat" w:hAnsi="GHEA Grapalat"/>
          <w:sz w:val="20"/>
          <w:vertAlign w:val="superscript"/>
        </w:rPr>
        <w:t>րած</w:t>
      </w:r>
      <w:r w:rsidRPr="00DE1E5A">
        <w:rPr>
          <w:rFonts w:ascii="GHEA Grapalat" w:hAnsi="GHEA Grapalat"/>
          <w:sz w:val="20"/>
          <w:vertAlign w:val="superscript"/>
          <w:lang w:val="hy-AM"/>
        </w:rPr>
        <w:t xml:space="preserve"> մասնակցի անվանումը</w:t>
      </w:r>
    </w:p>
    <w:p w:rsidR="00024088" w:rsidRPr="00DE1E5A" w:rsidRDefault="00024088" w:rsidP="00024088">
      <w:pPr>
        <w:spacing w:line="360" w:lineRule="auto"/>
        <w:jc w:val="both"/>
        <w:rPr>
          <w:rFonts w:ascii="GHEA Grapalat" w:hAnsi="GHEA Grapalat"/>
          <w:lang w:val="hy-AM"/>
        </w:rPr>
      </w:pPr>
      <w:r w:rsidRPr="00DE1E5A">
        <w:rPr>
          <w:rFonts w:ascii="GHEA Grapalat" w:hAnsi="GHEA Grapalat" w:cs="Arial"/>
          <w:sz w:val="20"/>
          <w:szCs w:val="20"/>
          <w:lang w:val="es-ES"/>
        </w:rPr>
        <w:t>ծածկագրով գնանշման հարցման շրջանակում առաջին տեղը զբաղեցրած մասնակից, ըստ չափաբաժինների ստորև ներկայացնում է իր կողմից առաջարկվող ապրանքի` անվանումը, ապրանքային նշանը, արտադրողի անվանումը, ծագման երկիրը և տեխնիկական բնութագրերը.</w:t>
      </w:r>
      <w:r w:rsidRPr="00DE1E5A">
        <w:rPr>
          <w:rStyle w:val="af6"/>
          <w:rFonts w:ascii="GHEA Grapalat" w:hAnsi="GHEA Grapalat" w:cs="Arial"/>
          <w:sz w:val="20"/>
          <w:szCs w:val="20"/>
          <w:lang w:val="es-ES"/>
        </w:rPr>
        <w:t xml:space="preserve"> </w:t>
      </w:r>
      <w:r w:rsidRPr="002152AB">
        <w:rPr>
          <w:rStyle w:val="af6"/>
          <w:rFonts w:ascii="GHEA Grapalat" w:hAnsi="GHEA Grapalat" w:cs="Sylfaen"/>
          <w:lang w:val="es-ES"/>
        </w:rPr>
        <w:t>16</w:t>
      </w:r>
      <w:r w:rsidRPr="00917496">
        <w:rPr>
          <w:rStyle w:val="af6"/>
          <w:rFonts w:ascii="GHEA Grapalat" w:hAnsi="GHEA Grapalat" w:cs="Arial"/>
          <w:color w:val="FFFFFF"/>
          <w:sz w:val="20"/>
          <w:szCs w:val="20"/>
          <w:lang w:val="es-ES"/>
        </w:rPr>
        <w:footnoteReference w:id="11"/>
      </w:r>
      <w:del w:id="36" w:author="Sergey Shahnazaryan" w:date="2019-05-20T15:54:00Z">
        <w:r w:rsidRPr="00DE1E5A" w:rsidDel="002459FA">
          <w:rPr>
            <w:rFonts w:ascii="GHEA Grapalat" w:hAnsi="GHEA Grapalat" w:cs="Arial"/>
            <w:sz w:val="20"/>
            <w:szCs w:val="20"/>
            <w:lang w:val="es-ES"/>
          </w:rPr>
          <w:delText xml:space="preserve"> </w:delText>
        </w:r>
      </w:del>
    </w:p>
    <w:p w:rsidR="00024088" w:rsidRPr="00DE1E5A" w:rsidRDefault="00024088" w:rsidP="00024088">
      <w:pPr>
        <w:pStyle w:val="3"/>
        <w:spacing w:line="240" w:lineRule="auto"/>
        <w:ind w:firstLine="567"/>
        <w:rPr>
          <w:rFonts w:ascii="GHEA Grapalat" w:hAnsi="GHEA Grapalat" w:cs="Arial"/>
          <w:lang w:val="es-ES"/>
        </w:rPr>
      </w:pPr>
    </w:p>
    <w:p w:rsidR="00024088" w:rsidRPr="00DE1E5A" w:rsidRDefault="00024088" w:rsidP="00024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24088" w:rsidRPr="00DE1E5A" w:rsidTr="009465A1">
        <w:tc>
          <w:tcPr>
            <w:tcW w:w="1368" w:type="dxa"/>
            <w:vMerge w:val="restart"/>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Չափաբաժնի համար</w:t>
            </w:r>
          </w:p>
        </w:tc>
        <w:tc>
          <w:tcPr>
            <w:tcW w:w="8550" w:type="dxa"/>
            <w:gridSpan w:val="5"/>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Առաջարկվող ապրանքի</w:t>
            </w:r>
          </w:p>
        </w:tc>
      </w:tr>
      <w:tr w:rsidR="00024088" w:rsidRPr="00DE1E5A" w:rsidTr="009465A1">
        <w:tc>
          <w:tcPr>
            <w:tcW w:w="1368" w:type="dxa"/>
            <w:vMerge/>
            <w:vAlign w:val="center"/>
          </w:tcPr>
          <w:p w:rsidR="00024088" w:rsidRPr="00DE1E5A" w:rsidRDefault="00024088" w:rsidP="009465A1">
            <w:pPr>
              <w:jc w:val="center"/>
              <w:rPr>
                <w:rFonts w:ascii="GHEA Grapalat" w:hAnsi="GHEA Grapalat"/>
                <w:b/>
                <w:bCs/>
                <w:sz w:val="16"/>
                <w:szCs w:val="18"/>
                <w:lang w:val="es-ES"/>
              </w:rPr>
            </w:pPr>
          </w:p>
        </w:tc>
        <w:tc>
          <w:tcPr>
            <w:tcW w:w="1460" w:type="dxa"/>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անվանումը</w:t>
            </w:r>
          </w:p>
        </w:tc>
        <w:tc>
          <w:tcPr>
            <w:tcW w:w="2003" w:type="dxa"/>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ապրանքային նշանը</w:t>
            </w:r>
          </w:p>
        </w:tc>
        <w:tc>
          <w:tcPr>
            <w:tcW w:w="1757" w:type="dxa"/>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արտադրողի անվանումը</w:t>
            </w:r>
          </w:p>
        </w:tc>
        <w:tc>
          <w:tcPr>
            <w:tcW w:w="1530" w:type="dxa"/>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ծագման երկիրը</w:t>
            </w:r>
          </w:p>
        </w:tc>
        <w:tc>
          <w:tcPr>
            <w:tcW w:w="1800" w:type="dxa"/>
            <w:vAlign w:val="center"/>
          </w:tcPr>
          <w:p w:rsidR="00024088" w:rsidRPr="00DE1E5A" w:rsidRDefault="00024088" w:rsidP="009465A1">
            <w:pPr>
              <w:jc w:val="center"/>
              <w:rPr>
                <w:rFonts w:ascii="GHEA Grapalat" w:hAnsi="GHEA Grapalat"/>
                <w:b/>
                <w:bCs/>
                <w:sz w:val="16"/>
                <w:szCs w:val="18"/>
                <w:lang w:val="es-ES"/>
              </w:rPr>
            </w:pPr>
            <w:r w:rsidRPr="00DE1E5A">
              <w:rPr>
                <w:rFonts w:ascii="GHEA Grapalat" w:hAnsi="GHEA Grapalat"/>
                <w:b/>
                <w:bCs/>
                <w:sz w:val="16"/>
                <w:szCs w:val="18"/>
                <w:lang w:val="es-ES"/>
              </w:rPr>
              <w:t>տեխնիկական բնութագրերը</w:t>
            </w:r>
          </w:p>
        </w:tc>
      </w:tr>
      <w:tr w:rsidR="00024088" w:rsidRPr="00DE1E5A" w:rsidTr="009465A1">
        <w:tc>
          <w:tcPr>
            <w:tcW w:w="1368" w:type="dxa"/>
          </w:tcPr>
          <w:p w:rsidR="00024088" w:rsidRPr="00DE1E5A" w:rsidRDefault="00024088" w:rsidP="009465A1">
            <w:pPr>
              <w:pStyle w:val="3"/>
              <w:spacing w:line="240" w:lineRule="auto"/>
              <w:jc w:val="left"/>
              <w:rPr>
                <w:rFonts w:ascii="GHEA Grapalat" w:hAnsi="GHEA Grapalat"/>
                <w:b/>
                <w:lang w:val="hy-AM"/>
              </w:rPr>
            </w:pPr>
          </w:p>
        </w:tc>
        <w:tc>
          <w:tcPr>
            <w:tcW w:w="1460" w:type="dxa"/>
          </w:tcPr>
          <w:p w:rsidR="00024088" w:rsidRPr="00DE1E5A" w:rsidRDefault="00024088" w:rsidP="009465A1">
            <w:pPr>
              <w:pStyle w:val="3"/>
              <w:spacing w:line="240" w:lineRule="auto"/>
              <w:jc w:val="left"/>
              <w:rPr>
                <w:rFonts w:ascii="GHEA Grapalat" w:hAnsi="GHEA Grapalat"/>
                <w:b/>
                <w:lang w:val="hy-AM"/>
              </w:rPr>
            </w:pPr>
          </w:p>
        </w:tc>
        <w:tc>
          <w:tcPr>
            <w:tcW w:w="2003" w:type="dxa"/>
          </w:tcPr>
          <w:p w:rsidR="00024088" w:rsidRPr="00DE1E5A" w:rsidRDefault="00024088" w:rsidP="009465A1">
            <w:pPr>
              <w:pStyle w:val="3"/>
              <w:spacing w:line="240" w:lineRule="auto"/>
              <w:jc w:val="left"/>
              <w:rPr>
                <w:rFonts w:ascii="GHEA Grapalat" w:hAnsi="GHEA Grapalat"/>
                <w:b/>
                <w:lang w:val="hy-AM"/>
              </w:rPr>
            </w:pPr>
          </w:p>
        </w:tc>
        <w:tc>
          <w:tcPr>
            <w:tcW w:w="1757" w:type="dxa"/>
          </w:tcPr>
          <w:p w:rsidR="00024088" w:rsidRPr="00DE1E5A" w:rsidRDefault="00024088" w:rsidP="009465A1">
            <w:pPr>
              <w:pStyle w:val="3"/>
              <w:spacing w:line="240" w:lineRule="auto"/>
              <w:jc w:val="left"/>
              <w:rPr>
                <w:rFonts w:ascii="GHEA Grapalat" w:hAnsi="GHEA Grapalat"/>
                <w:b/>
                <w:lang w:val="hy-AM"/>
              </w:rPr>
            </w:pPr>
          </w:p>
        </w:tc>
        <w:tc>
          <w:tcPr>
            <w:tcW w:w="1530" w:type="dxa"/>
          </w:tcPr>
          <w:p w:rsidR="00024088" w:rsidRPr="00DE1E5A" w:rsidRDefault="00024088" w:rsidP="009465A1">
            <w:pPr>
              <w:pStyle w:val="3"/>
              <w:spacing w:line="240" w:lineRule="auto"/>
              <w:jc w:val="left"/>
              <w:rPr>
                <w:rFonts w:ascii="GHEA Grapalat" w:hAnsi="GHEA Grapalat"/>
                <w:b/>
                <w:lang w:val="hy-AM"/>
              </w:rPr>
            </w:pPr>
          </w:p>
        </w:tc>
        <w:tc>
          <w:tcPr>
            <w:tcW w:w="1800" w:type="dxa"/>
          </w:tcPr>
          <w:p w:rsidR="00024088" w:rsidRPr="00DE1E5A" w:rsidRDefault="00024088" w:rsidP="009465A1">
            <w:pPr>
              <w:pStyle w:val="3"/>
              <w:spacing w:line="240" w:lineRule="auto"/>
              <w:jc w:val="left"/>
              <w:rPr>
                <w:rFonts w:ascii="GHEA Grapalat" w:hAnsi="GHEA Grapalat"/>
                <w:b/>
                <w:lang w:val="hy-AM"/>
              </w:rPr>
            </w:pPr>
          </w:p>
        </w:tc>
      </w:tr>
      <w:tr w:rsidR="00024088" w:rsidRPr="00DE1E5A" w:rsidTr="009465A1">
        <w:tc>
          <w:tcPr>
            <w:tcW w:w="1368" w:type="dxa"/>
          </w:tcPr>
          <w:p w:rsidR="00024088" w:rsidRPr="00DE1E5A" w:rsidRDefault="00024088" w:rsidP="009465A1">
            <w:pPr>
              <w:pStyle w:val="3"/>
              <w:spacing w:line="240" w:lineRule="auto"/>
              <w:jc w:val="left"/>
              <w:rPr>
                <w:rFonts w:ascii="GHEA Grapalat" w:hAnsi="GHEA Grapalat"/>
                <w:b/>
                <w:lang w:val="hy-AM"/>
              </w:rPr>
            </w:pPr>
          </w:p>
        </w:tc>
        <w:tc>
          <w:tcPr>
            <w:tcW w:w="1460" w:type="dxa"/>
          </w:tcPr>
          <w:p w:rsidR="00024088" w:rsidRPr="00DE1E5A" w:rsidRDefault="00024088" w:rsidP="009465A1">
            <w:pPr>
              <w:pStyle w:val="3"/>
              <w:spacing w:line="240" w:lineRule="auto"/>
              <w:jc w:val="left"/>
              <w:rPr>
                <w:rFonts w:ascii="GHEA Grapalat" w:hAnsi="GHEA Grapalat"/>
                <w:b/>
                <w:lang w:val="hy-AM"/>
              </w:rPr>
            </w:pPr>
          </w:p>
        </w:tc>
        <w:tc>
          <w:tcPr>
            <w:tcW w:w="2003" w:type="dxa"/>
          </w:tcPr>
          <w:p w:rsidR="00024088" w:rsidRPr="00DE1E5A" w:rsidRDefault="00024088" w:rsidP="009465A1">
            <w:pPr>
              <w:pStyle w:val="3"/>
              <w:spacing w:line="240" w:lineRule="auto"/>
              <w:jc w:val="left"/>
              <w:rPr>
                <w:rFonts w:ascii="GHEA Grapalat" w:hAnsi="GHEA Grapalat"/>
                <w:b/>
                <w:lang w:val="hy-AM"/>
              </w:rPr>
            </w:pPr>
          </w:p>
        </w:tc>
        <w:tc>
          <w:tcPr>
            <w:tcW w:w="1757" w:type="dxa"/>
          </w:tcPr>
          <w:p w:rsidR="00024088" w:rsidRPr="00DE1E5A" w:rsidRDefault="00024088" w:rsidP="009465A1">
            <w:pPr>
              <w:pStyle w:val="3"/>
              <w:spacing w:line="240" w:lineRule="auto"/>
              <w:jc w:val="left"/>
              <w:rPr>
                <w:rFonts w:ascii="GHEA Grapalat" w:hAnsi="GHEA Grapalat"/>
                <w:b/>
                <w:lang w:val="hy-AM"/>
              </w:rPr>
            </w:pPr>
          </w:p>
        </w:tc>
        <w:tc>
          <w:tcPr>
            <w:tcW w:w="1530" w:type="dxa"/>
          </w:tcPr>
          <w:p w:rsidR="00024088" w:rsidRPr="00DE1E5A" w:rsidRDefault="00024088" w:rsidP="009465A1">
            <w:pPr>
              <w:pStyle w:val="3"/>
              <w:spacing w:line="240" w:lineRule="auto"/>
              <w:jc w:val="left"/>
              <w:rPr>
                <w:rFonts w:ascii="GHEA Grapalat" w:hAnsi="GHEA Grapalat"/>
                <w:b/>
                <w:lang w:val="hy-AM"/>
              </w:rPr>
            </w:pPr>
          </w:p>
        </w:tc>
        <w:tc>
          <w:tcPr>
            <w:tcW w:w="1800" w:type="dxa"/>
          </w:tcPr>
          <w:p w:rsidR="00024088" w:rsidRPr="00DE1E5A" w:rsidRDefault="00024088" w:rsidP="009465A1">
            <w:pPr>
              <w:pStyle w:val="3"/>
              <w:spacing w:line="240" w:lineRule="auto"/>
              <w:jc w:val="left"/>
              <w:rPr>
                <w:rFonts w:ascii="GHEA Grapalat" w:hAnsi="GHEA Grapalat"/>
                <w:b/>
                <w:lang w:val="hy-AM"/>
              </w:rPr>
            </w:pPr>
          </w:p>
        </w:tc>
      </w:tr>
      <w:tr w:rsidR="00024088" w:rsidRPr="00DE1E5A" w:rsidTr="009465A1">
        <w:tc>
          <w:tcPr>
            <w:tcW w:w="1368" w:type="dxa"/>
          </w:tcPr>
          <w:p w:rsidR="00024088" w:rsidRPr="00DE1E5A" w:rsidRDefault="00024088" w:rsidP="009465A1">
            <w:pPr>
              <w:pStyle w:val="3"/>
              <w:spacing w:line="240" w:lineRule="auto"/>
              <w:jc w:val="left"/>
              <w:rPr>
                <w:rFonts w:ascii="GHEA Grapalat" w:hAnsi="GHEA Grapalat"/>
                <w:b/>
                <w:lang w:val="hy-AM"/>
              </w:rPr>
            </w:pPr>
          </w:p>
        </w:tc>
        <w:tc>
          <w:tcPr>
            <w:tcW w:w="1460" w:type="dxa"/>
          </w:tcPr>
          <w:p w:rsidR="00024088" w:rsidRPr="00DE1E5A" w:rsidRDefault="00024088" w:rsidP="009465A1">
            <w:pPr>
              <w:pStyle w:val="3"/>
              <w:spacing w:line="240" w:lineRule="auto"/>
              <w:jc w:val="left"/>
              <w:rPr>
                <w:rFonts w:ascii="GHEA Grapalat" w:hAnsi="GHEA Grapalat"/>
                <w:b/>
                <w:lang w:val="hy-AM"/>
              </w:rPr>
            </w:pPr>
          </w:p>
        </w:tc>
        <w:tc>
          <w:tcPr>
            <w:tcW w:w="2003" w:type="dxa"/>
          </w:tcPr>
          <w:p w:rsidR="00024088" w:rsidRPr="00DE1E5A" w:rsidRDefault="00024088" w:rsidP="009465A1">
            <w:pPr>
              <w:pStyle w:val="3"/>
              <w:spacing w:line="240" w:lineRule="auto"/>
              <w:jc w:val="left"/>
              <w:rPr>
                <w:rFonts w:ascii="GHEA Grapalat" w:hAnsi="GHEA Grapalat"/>
                <w:b/>
                <w:lang w:val="hy-AM"/>
              </w:rPr>
            </w:pPr>
          </w:p>
        </w:tc>
        <w:tc>
          <w:tcPr>
            <w:tcW w:w="1757" w:type="dxa"/>
          </w:tcPr>
          <w:p w:rsidR="00024088" w:rsidRPr="00DE1E5A" w:rsidRDefault="00024088" w:rsidP="009465A1">
            <w:pPr>
              <w:pStyle w:val="3"/>
              <w:spacing w:line="240" w:lineRule="auto"/>
              <w:jc w:val="left"/>
              <w:rPr>
                <w:rFonts w:ascii="GHEA Grapalat" w:hAnsi="GHEA Grapalat"/>
                <w:b/>
                <w:lang w:val="hy-AM"/>
              </w:rPr>
            </w:pPr>
          </w:p>
        </w:tc>
        <w:tc>
          <w:tcPr>
            <w:tcW w:w="1530" w:type="dxa"/>
          </w:tcPr>
          <w:p w:rsidR="00024088" w:rsidRPr="00DE1E5A" w:rsidRDefault="00024088" w:rsidP="009465A1">
            <w:pPr>
              <w:pStyle w:val="3"/>
              <w:spacing w:line="240" w:lineRule="auto"/>
              <w:jc w:val="left"/>
              <w:rPr>
                <w:rFonts w:ascii="GHEA Grapalat" w:hAnsi="GHEA Grapalat"/>
                <w:b/>
                <w:lang w:val="hy-AM"/>
              </w:rPr>
            </w:pPr>
          </w:p>
        </w:tc>
        <w:tc>
          <w:tcPr>
            <w:tcW w:w="1800" w:type="dxa"/>
          </w:tcPr>
          <w:p w:rsidR="00024088" w:rsidRPr="00DE1E5A" w:rsidRDefault="00024088" w:rsidP="009465A1">
            <w:pPr>
              <w:pStyle w:val="3"/>
              <w:spacing w:line="240" w:lineRule="auto"/>
              <w:jc w:val="left"/>
              <w:rPr>
                <w:rFonts w:ascii="GHEA Grapalat" w:hAnsi="GHEA Grapalat"/>
                <w:b/>
                <w:lang w:val="hy-AM"/>
              </w:rPr>
            </w:pPr>
          </w:p>
        </w:tc>
      </w:tr>
    </w:tbl>
    <w:p w:rsidR="00024088" w:rsidRPr="00DE1E5A" w:rsidRDefault="00024088" w:rsidP="00024088">
      <w:pPr>
        <w:pStyle w:val="3"/>
        <w:spacing w:line="240" w:lineRule="auto"/>
        <w:ind w:firstLine="567"/>
        <w:jc w:val="left"/>
        <w:rPr>
          <w:rFonts w:ascii="GHEA Grapalat" w:hAnsi="GHEA Grapalat"/>
          <w:b/>
          <w:lang w:val="en-US"/>
        </w:rPr>
      </w:pPr>
    </w:p>
    <w:p w:rsidR="00024088" w:rsidRPr="00DE1E5A" w:rsidRDefault="00024088" w:rsidP="00024088">
      <w:pPr>
        <w:pStyle w:val="3"/>
        <w:spacing w:line="240" w:lineRule="auto"/>
        <w:ind w:firstLine="567"/>
        <w:jc w:val="left"/>
        <w:rPr>
          <w:rFonts w:ascii="GHEA Grapalat" w:hAnsi="GHEA Grapalat"/>
          <w:b/>
          <w:lang w:val="en-US"/>
        </w:rPr>
      </w:pPr>
    </w:p>
    <w:p w:rsidR="00024088" w:rsidRPr="00DE1E5A" w:rsidRDefault="00024088" w:rsidP="00024088">
      <w:pPr>
        <w:pStyle w:val="3"/>
        <w:spacing w:line="240" w:lineRule="auto"/>
        <w:ind w:firstLine="567"/>
        <w:jc w:val="left"/>
        <w:rPr>
          <w:rFonts w:ascii="GHEA Grapalat" w:hAnsi="GHEA Grapalat"/>
          <w:b/>
          <w:lang w:val="en-US"/>
        </w:rPr>
      </w:pPr>
    </w:p>
    <w:p w:rsidR="00024088" w:rsidRPr="00DE1E5A" w:rsidRDefault="00024088" w:rsidP="00024088">
      <w:pPr>
        <w:pStyle w:val="3"/>
        <w:spacing w:line="240" w:lineRule="auto"/>
        <w:ind w:firstLine="567"/>
        <w:jc w:val="left"/>
        <w:rPr>
          <w:rFonts w:ascii="GHEA Grapalat" w:hAnsi="GHEA Grapalat"/>
          <w:b/>
          <w:lang w:val="en-US"/>
        </w:rPr>
      </w:pPr>
    </w:p>
    <w:p w:rsidR="00024088" w:rsidRPr="00DE1E5A" w:rsidRDefault="00024088" w:rsidP="00024088">
      <w:pPr>
        <w:rPr>
          <w:rFonts w:ascii="GHEA Grapalat" w:hAnsi="GHEA Grapalat"/>
          <w:sz w:val="20"/>
          <w:lang w:val="es-ES"/>
        </w:rPr>
      </w:pPr>
    </w:p>
    <w:p w:rsidR="00024088" w:rsidRPr="00DE1E5A" w:rsidRDefault="00024088" w:rsidP="00024088">
      <w:pPr>
        <w:jc w:val="both"/>
        <w:rPr>
          <w:rFonts w:ascii="GHEA Grapalat" w:hAnsi="GHEA Grapalat"/>
          <w:sz w:val="20"/>
          <w:u w:val="single"/>
        </w:rPr>
      </w:pP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rPr>
        <w:tab/>
      </w:r>
      <w:r w:rsidRPr="00DE1E5A">
        <w:rPr>
          <w:rFonts w:ascii="GHEA Grapalat" w:hAnsi="GHEA Grapalat"/>
          <w:sz w:val="20"/>
          <w:u w:val="single"/>
        </w:rPr>
        <w:tab/>
      </w:r>
      <w:r w:rsidRPr="00DE1E5A">
        <w:rPr>
          <w:rFonts w:ascii="GHEA Grapalat" w:hAnsi="GHEA Grapalat"/>
          <w:sz w:val="20"/>
          <w:u w:val="single"/>
        </w:rPr>
        <w:tab/>
      </w:r>
      <w:r w:rsidRPr="00DE1E5A">
        <w:rPr>
          <w:rFonts w:ascii="GHEA Grapalat" w:hAnsi="GHEA Grapalat"/>
          <w:sz w:val="20"/>
          <w:u w:val="single"/>
        </w:rPr>
        <w:tab/>
      </w:r>
    </w:p>
    <w:p w:rsidR="00024088" w:rsidRPr="00DE1E5A" w:rsidRDefault="00024088" w:rsidP="00024088">
      <w:pPr>
        <w:rPr>
          <w:rFonts w:ascii="GHEA Grapalat" w:hAnsi="GHEA Grapalat" w:cs="Sylfaen"/>
          <w:sz w:val="20"/>
        </w:rPr>
      </w:pPr>
      <w:ins w:id="37" w:author="Sergey Shahnazaryan" w:date="2019-05-20T15:54:00Z">
        <w:r>
          <w:rPr>
            <w:rFonts w:ascii="GHEA Grapalat" w:hAnsi="GHEA Grapalat" w:cs="Sylfaen"/>
            <w:sz w:val="20"/>
            <w:vertAlign w:val="superscript"/>
          </w:rPr>
          <w:t xml:space="preserve">  </w:t>
        </w:r>
        <w:r>
          <w:rPr>
            <w:rFonts w:ascii="GHEA Grapalat" w:hAnsi="GHEA Grapalat" w:cs="Sylfaen"/>
            <w:sz w:val="20"/>
            <w:vertAlign w:val="superscript"/>
          </w:rPr>
          <w:tab/>
        </w:r>
      </w:ins>
      <w:r w:rsidRPr="00DE1E5A">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E1E5A">
        <w:rPr>
          <w:rFonts w:ascii="GHEA Grapalat" w:hAnsi="GHEA Grapalat" w:cs="Sylfaen"/>
          <w:sz w:val="20"/>
          <w:vertAlign w:val="superscript"/>
        </w:rPr>
        <w:t xml:space="preserve">  </w:t>
      </w:r>
      <w:r w:rsidRPr="00DE1E5A">
        <w:rPr>
          <w:rFonts w:ascii="GHEA Grapalat" w:hAnsi="GHEA Grapalat" w:cs="Sylfaen"/>
          <w:sz w:val="20"/>
          <w:vertAlign w:val="superscript"/>
        </w:rPr>
        <w:tab/>
      </w:r>
      <w:r w:rsidRPr="00DE1E5A">
        <w:rPr>
          <w:rFonts w:ascii="GHEA Grapalat" w:hAnsi="GHEA Grapalat" w:cs="Sylfaen"/>
          <w:sz w:val="20"/>
          <w:vertAlign w:val="superscript"/>
        </w:rPr>
        <w:tab/>
      </w:r>
      <w:r w:rsidRPr="00DE1E5A">
        <w:rPr>
          <w:rFonts w:ascii="GHEA Grapalat" w:hAnsi="GHEA Grapalat" w:cs="Sylfaen"/>
          <w:vertAlign w:val="superscript"/>
        </w:rPr>
        <w:t xml:space="preserve">           </w:t>
      </w:r>
      <w:r w:rsidRPr="00DE1E5A">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sidRPr="00DE1E5A">
        <w:rPr>
          <w:rFonts w:ascii="GHEA Grapalat" w:hAnsi="GHEA Grapalat" w:cs="Sylfaen"/>
          <w:sz w:val="20"/>
          <w:lang w:val="hy-AM"/>
        </w:rPr>
        <w:t xml:space="preserve"> </w:t>
      </w:r>
    </w:p>
    <w:p w:rsidR="00024088" w:rsidRPr="00DE1E5A" w:rsidRDefault="00024088" w:rsidP="00024088">
      <w:pPr>
        <w:jc w:val="right"/>
        <w:rPr>
          <w:rFonts w:ascii="GHEA Grapalat" w:hAnsi="GHEA Grapalat" w:cs="Sylfaen"/>
          <w:sz w:val="20"/>
        </w:rPr>
      </w:pPr>
    </w:p>
    <w:p w:rsidR="00024088" w:rsidRPr="00DE1E5A" w:rsidRDefault="00024088" w:rsidP="00024088">
      <w:pPr>
        <w:jc w:val="right"/>
        <w:rPr>
          <w:rFonts w:ascii="GHEA Grapalat" w:hAnsi="GHEA Grapalat" w:cs="Sylfaen"/>
          <w:sz w:val="20"/>
        </w:rPr>
      </w:pPr>
    </w:p>
    <w:p w:rsidR="00024088" w:rsidRPr="00DE1E5A" w:rsidRDefault="00024088" w:rsidP="00024088">
      <w:pPr>
        <w:jc w:val="right"/>
        <w:rPr>
          <w:rFonts w:ascii="GHEA Grapalat" w:hAnsi="GHEA Grapalat" w:cs="Arial"/>
          <w:sz w:val="20"/>
          <w:lang w:val="hy-AM"/>
        </w:rPr>
      </w:pPr>
      <w:r w:rsidRPr="00DE1E5A">
        <w:rPr>
          <w:rFonts w:ascii="GHEA Grapalat" w:hAnsi="GHEA Grapalat" w:cs="Sylfaen"/>
          <w:sz w:val="20"/>
          <w:lang w:val="hy-AM"/>
        </w:rPr>
        <w:t>Կ</w:t>
      </w:r>
      <w:r w:rsidRPr="00DE1E5A">
        <w:rPr>
          <w:rFonts w:ascii="GHEA Grapalat" w:hAnsi="GHEA Grapalat" w:cs="Arial"/>
          <w:sz w:val="20"/>
          <w:lang w:val="hy-AM"/>
        </w:rPr>
        <w:t xml:space="preserve">. </w:t>
      </w:r>
      <w:r w:rsidRPr="00DE1E5A">
        <w:rPr>
          <w:rFonts w:ascii="GHEA Grapalat" w:hAnsi="GHEA Grapalat" w:cs="Sylfaen"/>
          <w:sz w:val="20"/>
          <w:lang w:val="hy-AM"/>
        </w:rPr>
        <w:t>Տ</w:t>
      </w:r>
      <w:r w:rsidRPr="00DE1E5A">
        <w:rPr>
          <w:rFonts w:ascii="GHEA Grapalat" w:hAnsi="GHEA Grapalat" w:cs="Arial"/>
          <w:sz w:val="20"/>
          <w:lang w:val="hy-AM"/>
        </w:rPr>
        <w:t>.</w:t>
      </w:r>
      <w:r w:rsidRPr="00917496">
        <w:rPr>
          <w:rStyle w:val="af6"/>
          <w:rFonts w:ascii="GHEA Grapalat" w:hAnsi="GHEA Grapalat" w:cs="Arial"/>
          <w:color w:val="FFFFFF"/>
          <w:sz w:val="20"/>
          <w:lang w:val="hy-AM"/>
        </w:rPr>
        <w:footnoteReference w:id="12"/>
      </w:r>
      <w:r w:rsidRPr="00DE1E5A">
        <w:rPr>
          <w:rFonts w:ascii="GHEA Grapalat" w:hAnsi="GHEA Grapalat" w:cs="Arial"/>
          <w:sz w:val="20"/>
          <w:lang w:val="hy-AM"/>
        </w:rPr>
        <w:tab/>
      </w:r>
      <w:r w:rsidRPr="00DE1E5A">
        <w:rPr>
          <w:rFonts w:ascii="GHEA Grapalat" w:hAnsi="GHEA Grapalat" w:cs="Arial"/>
          <w:sz w:val="20"/>
          <w:lang w:val="hy-AM"/>
        </w:rPr>
        <w:tab/>
        <w:t xml:space="preserve"> </w:t>
      </w:r>
    </w:p>
    <w:p w:rsidR="00024088" w:rsidRPr="00DE1E5A" w:rsidRDefault="00024088" w:rsidP="00024088">
      <w:pPr>
        <w:jc w:val="right"/>
        <w:rPr>
          <w:rFonts w:ascii="GHEA Grapalat" w:hAnsi="GHEA Grapalat"/>
          <w:sz w:val="20"/>
          <w:lang w:val="hy-AM"/>
        </w:rPr>
      </w:pPr>
    </w:p>
    <w:p w:rsidR="00024088" w:rsidRPr="00DE1E5A" w:rsidRDefault="00024088" w:rsidP="00024088">
      <w:pPr>
        <w:jc w:val="right"/>
        <w:rPr>
          <w:rFonts w:ascii="GHEA Grapalat" w:hAnsi="GHEA Grapalat"/>
          <w:sz w:val="20"/>
          <w:lang w:val="hy-AM"/>
        </w:rPr>
      </w:pPr>
    </w:p>
    <w:p w:rsidR="00024088" w:rsidRPr="00DE1E5A" w:rsidRDefault="00024088" w:rsidP="00024088">
      <w:pPr>
        <w:pStyle w:val="3"/>
        <w:spacing w:line="240" w:lineRule="auto"/>
        <w:ind w:firstLine="567"/>
        <w:jc w:val="right"/>
        <w:rPr>
          <w:rFonts w:ascii="GHEA Grapalat" w:hAnsi="GHEA Grapalat" w:cs="Sylfaen"/>
          <w:b/>
          <w:lang w:val="hy-AM"/>
        </w:rPr>
      </w:pPr>
      <w:r w:rsidRPr="00DE1E5A">
        <w:rPr>
          <w:rFonts w:ascii="GHEA Grapalat" w:hAnsi="GHEA Grapalat"/>
          <w:b/>
          <w:lang w:val="hy-AM"/>
        </w:rPr>
        <w:t xml:space="preserve"> </w:t>
      </w:r>
      <w:r w:rsidRPr="00DE1E5A">
        <w:rPr>
          <w:rFonts w:ascii="GHEA Grapalat" w:hAnsi="GHEA Grapalat"/>
          <w:b/>
          <w:lang w:val="hy-AM"/>
        </w:rPr>
        <w:br w:type="page"/>
      </w:r>
    </w:p>
    <w:p w:rsidR="00024088" w:rsidRDefault="00024088" w:rsidP="00024088">
      <w:pPr>
        <w:pStyle w:val="31"/>
        <w:spacing w:line="240" w:lineRule="auto"/>
        <w:jc w:val="right"/>
        <w:rPr>
          <w:rFonts w:ascii="GHEA Grapalat" w:hAnsi="GHEA Grapalat" w:cs="Sylfaen"/>
          <w:b/>
        </w:rPr>
      </w:pPr>
      <w:r w:rsidRPr="00DE1E5A">
        <w:rPr>
          <w:rFonts w:ascii="GHEA Grapalat" w:hAnsi="GHEA Grapalat" w:cs="Sylfaen"/>
          <w:b/>
          <w:lang w:val="hy-AM"/>
        </w:rPr>
        <w:lastRenderedPageBreak/>
        <w:t>Հավելված</w:t>
      </w:r>
      <w:r>
        <w:rPr>
          <w:rFonts w:ascii="GHEA Grapalat" w:hAnsi="GHEA Grapalat" w:cs="Sylfaen"/>
          <w:b/>
        </w:rPr>
        <w:t xml:space="preserve"> 4</w:t>
      </w:r>
    </w:p>
    <w:p w:rsidR="00024088" w:rsidRPr="00DE1E5A" w:rsidRDefault="009F67C4" w:rsidP="00024088">
      <w:pPr>
        <w:pStyle w:val="31"/>
        <w:spacing w:line="240" w:lineRule="auto"/>
        <w:jc w:val="right"/>
        <w:rPr>
          <w:rFonts w:ascii="GHEA Grapalat" w:hAnsi="GHEA Grapalat" w:cs="Sylfaen"/>
          <w:b/>
          <w:lang w:val="hy-AM"/>
        </w:rPr>
      </w:pPr>
      <w:r w:rsidRPr="009F67C4">
        <w:rPr>
          <w:rFonts w:ascii="GHEA Grapalat" w:hAnsi="GHEA Grapalat"/>
          <w:lang w:val="es-ES"/>
        </w:rPr>
        <w:t>«ԼՄԼԲՀ-</w:t>
      </w:r>
      <w:r w:rsidRPr="009F67C4">
        <w:rPr>
          <w:rFonts w:ascii="GHEA Grapalat" w:hAnsi="GHEA Grapalat" w:cs="Sylfaen"/>
        </w:rPr>
        <w:t>ԳՀ</w:t>
      </w:r>
      <w:r w:rsidRPr="009F67C4">
        <w:rPr>
          <w:rFonts w:ascii="GHEA Grapalat" w:hAnsi="GHEA Grapalat" w:cs="Sylfaen"/>
          <w:lang w:val="hy-AM"/>
        </w:rPr>
        <w:t>ԱՊՁԲ</w:t>
      </w:r>
      <w:r w:rsidR="00EC2341">
        <w:rPr>
          <w:rFonts w:ascii="GHEA Grapalat" w:hAnsi="GHEA Grapalat"/>
          <w:lang w:val="es-ES"/>
        </w:rPr>
        <w:t>-20</w:t>
      </w:r>
      <w:r w:rsidRPr="009F67C4">
        <w:rPr>
          <w:rFonts w:ascii="GHEA Grapalat" w:hAnsi="GHEA Grapalat"/>
          <w:lang w:val="es-ES"/>
        </w:rPr>
        <w:t>/0</w:t>
      </w:r>
      <w:r w:rsidR="00EC2341">
        <w:rPr>
          <w:rFonts w:ascii="GHEA Grapalat" w:hAnsi="GHEA Grapalat"/>
          <w:lang w:val="es-ES"/>
        </w:rPr>
        <w:t>2</w:t>
      </w:r>
      <w:r w:rsidRPr="009465A1">
        <w:rPr>
          <w:rFonts w:ascii="GHEA Grapalat" w:hAnsi="GHEA Grapalat"/>
          <w:sz w:val="24"/>
          <w:szCs w:val="24"/>
          <w:lang w:val="es-ES"/>
        </w:rPr>
        <w:t>»</w:t>
      </w:r>
      <w:r w:rsidR="00024088" w:rsidRPr="00DE1E5A">
        <w:rPr>
          <w:rFonts w:ascii="GHEA Grapalat" w:hAnsi="GHEA Grapalat" w:cs="Sylfaen"/>
          <w:b/>
          <w:lang w:val="hy-AM"/>
        </w:rPr>
        <w:t>ծածկագրով</w:t>
      </w:r>
    </w:p>
    <w:p w:rsidR="00024088" w:rsidRPr="00DE1E5A" w:rsidRDefault="00024088" w:rsidP="00024088">
      <w:pPr>
        <w:pStyle w:val="31"/>
        <w:spacing w:line="240" w:lineRule="auto"/>
        <w:jc w:val="right"/>
        <w:rPr>
          <w:rFonts w:ascii="GHEA Grapalat" w:hAnsi="GHEA Grapalat" w:cs="Sylfaen"/>
          <w:b/>
          <w:lang w:val="hy-AM"/>
        </w:rPr>
      </w:pPr>
      <w:r w:rsidRPr="00861B25">
        <w:rPr>
          <w:rFonts w:ascii="GHEA Grapalat" w:hAnsi="GHEA Grapalat" w:cs="Sylfaen"/>
          <w:b/>
          <w:lang w:val="hy-AM"/>
        </w:rPr>
        <w:t xml:space="preserve">գնանշման հարցման </w:t>
      </w:r>
      <w:r w:rsidRPr="00DE1E5A">
        <w:rPr>
          <w:rFonts w:ascii="GHEA Grapalat" w:hAnsi="GHEA Grapalat" w:cs="Sylfaen"/>
          <w:b/>
          <w:lang w:val="hy-AM"/>
        </w:rPr>
        <w:t>հրավերի</w:t>
      </w:r>
    </w:p>
    <w:p w:rsidR="00024088" w:rsidRPr="00DE1E5A" w:rsidRDefault="00024088" w:rsidP="00024088">
      <w:pPr>
        <w:jc w:val="right"/>
        <w:rPr>
          <w:rFonts w:ascii="GHEA Grapalat" w:hAnsi="GHEA Grapalat"/>
          <w:i/>
          <w:sz w:val="20"/>
          <w:lang w:val="hy-AM"/>
        </w:rPr>
      </w:pPr>
    </w:p>
    <w:p w:rsidR="00024088" w:rsidRPr="00861B25" w:rsidRDefault="00024088" w:rsidP="00024088">
      <w:pPr>
        <w:tabs>
          <w:tab w:val="left" w:pos="2268"/>
        </w:tabs>
        <w:ind w:left="-284" w:firstLine="284"/>
        <w:jc w:val="right"/>
        <w:rPr>
          <w:rFonts w:ascii="GHEA Grapalat" w:hAnsi="GHEA Grapalat"/>
          <w:lang w:val="hy-AM"/>
        </w:rPr>
      </w:pPr>
    </w:p>
    <w:p w:rsidR="00024088" w:rsidRPr="00861B25" w:rsidRDefault="00024088" w:rsidP="00024088">
      <w:pPr>
        <w:tabs>
          <w:tab w:val="left" w:pos="2268"/>
        </w:tabs>
        <w:ind w:left="-284" w:firstLine="284"/>
        <w:jc w:val="right"/>
        <w:rPr>
          <w:rFonts w:ascii="GHEA Grapalat" w:hAnsi="GHEA Grapalat"/>
          <w:lang w:val="hy-AM"/>
        </w:rPr>
      </w:pPr>
    </w:p>
    <w:p w:rsidR="00024088" w:rsidRPr="00DE1E5A" w:rsidRDefault="00024088" w:rsidP="00024088">
      <w:pPr>
        <w:ind w:left="-142" w:firstLine="142"/>
        <w:jc w:val="center"/>
        <w:rPr>
          <w:rFonts w:ascii="GHEA Grapalat" w:hAnsi="GHEA Grapalat"/>
          <w:b/>
          <w:lang w:val="hy-AM"/>
        </w:rPr>
      </w:pPr>
      <w:r w:rsidRPr="00DE1E5A">
        <w:rPr>
          <w:rFonts w:ascii="GHEA Grapalat" w:hAnsi="GHEA Grapalat" w:cs="Sylfaen"/>
          <w:b/>
          <w:lang w:val="hy-AM"/>
        </w:rPr>
        <w:t>ՊԵՏՈՒԹՅԱՆ</w:t>
      </w:r>
      <w:r w:rsidRPr="00DE1E5A">
        <w:rPr>
          <w:rFonts w:ascii="GHEA Grapalat" w:hAnsi="GHEA Grapalat" w:cs="Times Armenian"/>
          <w:b/>
          <w:lang w:val="hy-AM"/>
        </w:rPr>
        <w:t xml:space="preserve">  </w:t>
      </w:r>
      <w:r w:rsidRPr="00DE1E5A">
        <w:rPr>
          <w:rFonts w:ascii="GHEA Grapalat" w:hAnsi="GHEA Grapalat" w:cs="Sylfaen"/>
          <w:b/>
          <w:lang w:val="hy-AM"/>
        </w:rPr>
        <w:t>ԿԱՐԻՔՆԵՐԻ</w:t>
      </w:r>
      <w:r w:rsidRPr="00DE1E5A">
        <w:rPr>
          <w:rFonts w:ascii="GHEA Grapalat" w:hAnsi="GHEA Grapalat" w:cs="Times Armenian"/>
          <w:b/>
          <w:lang w:val="hy-AM"/>
        </w:rPr>
        <w:t xml:space="preserve"> </w:t>
      </w:r>
      <w:r w:rsidRPr="00DE1E5A">
        <w:rPr>
          <w:rFonts w:ascii="GHEA Grapalat" w:hAnsi="GHEA Grapalat" w:cs="Sylfaen"/>
          <w:b/>
          <w:lang w:val="hy-AM"/>
        </w:rPr>
        <w:t>ՀԱՄԱՐ</w:t>
      </w:r>
      <w:r w:rsidRPr="00861B25">
        <w:rPr>
          <w:rFonts w:ascii="GHEA Grapalat" w:hAnsi="GHEA Grapalat" w:cs="Sylfaen"/>
          <w:b/>
          <w:lang w:val="hy-AM"/>
        </w:rPr>
        <w:t xml:space="preserve"> ԱՊՐԱՆՔԻ</w:t>
      </w:r>
      <w:r w:rsidRPr="00DE1E5A">
        <w:rPr>
          <w:rFonts w:ascii="GHEA Grapalat" w:hAnsi="GHEA Grapalat" w:cs="Sylfaen"/>
          <w:b/>
          <w:lang w:val="hy-AM"/>
        </w:rPr>
        <w:t xml:space="preserve"> ՄԱՏԱԿԱՐԱՐՄԱՆ</w:t>
      </w:r>
    </w:p>
    <w:p w:rsidR="00024088" w:rsidRPr="00DE1E5A" w:rsidRDefault="00024088" w:rsidP="00024088">
      <w:pPr>
        <w:ind w:left="-142" w:firstLine="142"/>
        <w:jc w:val="center"/>
        <w:rPr>
          <w:rFonts w:ascii="GHEA Grapalat" w:hAnsi="GHEA Grapalat" w:cs="Times Armenian"/>
          <w:b/>
          <w:lang w:val="hy-AM"/>
        </w:rPr>
      </w:pPr>
      <w:r w:rsidRPr="00DE1E5A">
        <w:rPr>
          <w:rFonts w:ascii="GHEA Grapalat" w:hAnsi="GHEA Grapalat" w:cs="Sylfaen"/>
          <w:b/>
          <w:lang w:val="hy-AM"/>
        </w:rPr>
        <w:t>ՊԱՅՄԱՆԱԳԻՐ</w:t>
      </w:r>
      <w:r w:rsidRPr="00DE1E5A">
        <w:rPr>
          <w:rFonts w:ascii="GHEA Grapalat" w:hAnsi="GHEA Grapalat" w:cs="Times Armenian"/>
          <w:b/>
          <w:lang w:val="hy-AM"/>
        </w:rPr>
        <w:t xml:space="preserve">   </w:t>
      </w:r>
    </w:p>
    <w:p w:rsidR="00024088" w:rsidRPr="00DE1E5A" w:rsidRDefault="00024088" w:rsidP="00024088">
      <w:pPr>
        <w:ind w:left="-142" w:firstLine="142"/>
        <w:jc w:val="center"/>
        <w:rPr>
          <w:rFonts w:ascii="GHEA Grapalat" w:hAnsi="GHEA Grapalat"/>
          <w:b/>
          <w:u w:val="single"/>
          <w:lang w:val="hy-AM"/>
        </w:rPr>
      </w:pPr>
      <w:r w:rsidRPr="00DE1E5A">
        <w:rPr>
          <w:rFonts w:ascii="GHEA Grapalat" w:hAnsi="GHEA Grapalat"/>
          <w:b/>
          <w:lang w:val="hy-AM"/>
        </w:rPr>
        <w:t xml:space="preserve">N </w:t>
      </w:r>
      <w:r w:rsidRPr="00DE1E5A">
        <w:rPr>
          <w:rFonts w:ascii="GHEA Grapalat" w:hAnsi="GHEA Grapalat"/>
          <w:b/>
          <w:u w:val="single"/>
          <w:lang w:val="hy-AM"/>
        </w:rPr>
        <w:tab/>
      </w:r>
      <w:r w:rsidRPr="00DE1E5A">
        <w:rPr>
          <w:rFonts w:ascii="GHEA Grapalat" w:hAnsi="GHEA Grapalat"/>
          <w:b/>
          <w:u w:val="single"/>
          <w:lang w:val="hy-AM"/>
        </w:rPr>
        <w:tab/>
      </w:r>
      <w:r w:rsidRPr="00DE1E5A">
        <w:rPr>
          <w:rFonts w:ascii="GHEA Grapalat" w:hAnsi="GHEA Grapalat"/>
          <w:b/>
          <w:u w:val="single"/>
          <w:lang w:val="hy-AM"/>
        </w:rPr>
        <w:tab/>
      </w:r>
      <w:r w:rsidRPr="00DE1E5A">
        <w:rPr>
          <w:rFonts w:ascii="GHEA Grapalat" w:hAnsi="GHEA Grapalat"/>
          <w:b/>
          <w:u w:val="single"/>
          <w:lang w:val="hy-AM"/>
        </w:rPr>
        <w:tab/>
      </w:r>
    </w:p>
    <w:p w:rsidR="00024088" w:rsidRPr="00DE1E5A" w:rsidRDefault="00024088" w:rsidP="00024088">
      <w:pPr>
        <w:jc w:val="center"/>
        <w:rPr>
          <w:rFonts w:ascii="GHEA Grapalat" w:hAnsi="GHEA Grapalat" w:cs="Sylfaen"/>
          <w:sz w:val="20"/>
          <w:lang w:val="hy-AM"/>
        </w:rPr>
      </w:pPr>
    </w:p>
    <w:p w:rsidR="00024088" w:rsidRPr="00DE1E5A" w:rsidRDefault="00024088" w:rsidP="00024088">
      <w:pPr>
        <w:tabs>
          <w:tab w:val="left" w:pos="720"/>
          <w:tab w:val="left" w:pos="1440"/>
          <w:tab w:val="left" w:pos="8865"/>
        </w:tabs>
        <w:jc w:val="both"/>
        <w:rPr>
          <w:rFonts w:ascii="GHEA Grapalat" w:hAnsi="GHEA Grapalat" w:cs="Sylfaen"/>
          <w:sz w:val="20"/>
          <w:lang w:val="hy-AM"/>
        </w:rPr>
      </w:pPr>
      <w:r w:rsidRPr="00DE1E5A">
        <w:rPr>
          <w:rFonts w:ascii="GHEA Grapalat" w:hAnsi="GHEA Grapalat" w:cs="Sylfaen"/>
          <w:sz w:val="20"/>
          <w:lang w:val="hy-AM"/>
        </w:rPr>
        <w:tab/>
        <w:t xml:space="preserve">         ք. </w:t>
      </w:r>
      <w:r w:rsidRPr="00DE1E5A">
        <w:rPr>
          <w:rFonts w:ascii="GHEA Grapalat" w:hAnsi="GHEA Grapalat" w:cs="Sylfaen"/>
          <w:sz w:val="20"/>
          <w:u w:val="single"/>
          <w:lang w:val="hy-AM"/>
        </w:rPr>
        <w:t xml:space="preserve">           </w:t>
      </w:r>
      <w:r w:rsidRPr="00DE1E5A">
        <w:rPr>
          <w:rFonts w:ascii="GHEA Grapalat" w:hAnsi="GHEA Grapalat" w:cs="Sylfaen"/>
          <w:sz w:val="20"/>
          <w:lang w:val="hy-AM"/>
        </w:rPr>
        <w:t xml:space="preserve">                                                                                          </w:t>
      </w:r>
      <w:r w:rsidRPr="00DE1E5A">
        <w:rPr>
          <w:rFonts w:ascii="GHEA Grapalat" w:hAnsi="GHEA Grapalat"/>
          <w:lang w:val="hy-AM"/>
        </w:rPr>
        <w:t>«</w:t>
      </w:r>
      <w:r w:rsidRPr="00DE1E5A">
        <w:rPr>
          <w:rFonts w:ascii="GHEA Grapalat" w:hAnsi="GHEA Grapalat"/>
          <w:u w:val="single"/>
          <w:lang w:val="hy-AM"/>
        </w:rPr>
        <w:t xml:space="preserve">     </w:t>
      </w:r>
      <w:r w:rsidRPr="00DE1E5A">
        <w:rPr>
          <w:rFonts w:ascii="GHEA Grapalat" w:hAnsi="GHEA Grapalat"/>
          <w:lang w:val="hy-AM"/>
        </w:rPr>
        <w:t xml:space="preserve">» </w:t>
      </w:r>
      <w:r w:rsidRPr="00DE1E5A">
        <w:rPr>
          <w:rFonts w:ascii="GHEA Grapalat" w:hAnsi="GHEA Grapalat"/>
          <w:u w:val="single"/>
          <w:lang w:val="hy-AM"/>
        </w:rPr>
        <w:t xml:space="preserve">          </w:t>
      </w:r>
      <w:r w:rsidRPr="00DE1E5A">
        <w:rPr>
          <w:rFonts w:ascii="GHEA Grapalat" w:hAnsi="GHEA Grapalat"/>
          <w:lang w:val="hy-AM"/>
        </w:rPr>
        <w:t xml:space="preserve"> </w:t>
      </w:r>
      <w:r w:rsidRPr="00DE1E5A">
        <w:rPr>
          <w:rFonts w:ascii="GHEA Grapalat" w:hAnsi="GHEA Grapalat" w:cs="Sylfaen"/>
          <w:sz w:val="20"/>
          <w:lang w:val="hy-AM"/>
        </w:rPr>
        <w:t>20   թ.</w:t>
      </w:r>
    </w:p>
    <w:p w:rsidR="00024088" w:rsidRPr="00DE1E5A" w:rsidRDefault="00024088" w:rsidP="00024088">
      <w:pPr>
        <w:tabs>
          <w:tab w:val="left" w:pos="720"/>
          <w:tab w:val="left" w:pos="1440"/>
          <w:tab w:val="left" w:pos="8865"/>
        </w:tabs>
        <w:jc w:val="both"/>
        <w:rPr>
          <w:rFonts w:ascii="GHEA Grapalat" w:hAnsi="GHEA Grapalat" w:cs="Sylfaen"/>
          <w:sz w:val="20"/>
          <w:lang w:val="hy-AM"/>
        </w:rPr>
      </w:pPr>
    </w:p>
    <w:p w:rsidR="00024088" w:rsidRPr="00DE1E5A" w:rsidRDefault="00024088" w:rsidP="00024088">
      <w:pPr>
        <w:ind w:firstLine="720"/>
        <w:jc w:val="both"/>
        <w:rPr>
          <w:rFonts w:ascii="GHEA Grapalat" w:hAnsi="GHEA Grapalat"/>
          <w:sz w:val="20"/>
          <w:lang w:val="hy-AM"/>
        </w:rPr>
      </w:pPr>
      <w:r w:rsidRPr="00DE1E5A">
        <w:rPr>
          <w:rFonts w:ascii="GHEA Grapalat" w:hAnsi="GHEA Grapalat"/>
          <w:u w:val="single"/>
          <w:lang w:val="hy-AM"/>
        </w:rPr>
        <w:t xml:space="preserve">______                         </w:t>
      </w:r>
      <w:r w:rsidRPr="00DE1E5A">
        <w:rPr>
          <w:rFonts w:ascii="GHEA Grapalat" w:hAnsi="GHEA Grapalat"/>
          <w:sz w:val="20"/>
          <w:lang w:val="hy-AM"/>
        </w:rPr>
        <w:t>-ը ի դեմս _____</w:t>
      </w:r>
      <w:r w:rsidRPr="00DE1E5A">
        <w:rPr>
          <w:rFonts w:ascii="GHEA Grapalat" w:hAnsi="GHEA Grapalat"/>
          <w:sz w:val="20"/>
          <w:u w:val="single"/>
          <w:lang w:val="hy-AM"/>
        </w:rPr>
        <w:t xml:space="preserve">                     </w:t>
      </w:r>
      <w:r w:rsidRPr="00DE1E5A">
        <w:rPr>
          <w:rFonts w:ascii="GHEA Grapalat" w:hAnsi="GHEA Grapalat"/>
          <w:sz w:val="20"/>
          <w:lang w:val="hy-AM"/>
        </w:rPr>
        <w:t>-ի, որը գործում է</w:t>
      </w:r>
      <w:r w:rsidRPr="00DE1E5A">
        <w:rPr>
          <w:rFonts w:ascii="GHEA Grapalat" w:hAnsi="GHEA Grapalat"/>
          <w:sz w:val="20"/>
          <w:u w:val="single"/>
          <w:lang w:val="hy-AM"/>
        </w:rPr>
        <w:t xml:space="preserve">                                    </w:t>
      </w:r>
      <w:r w:rsidRPr="00DE1E5A">
        <w:rPr>
          <w:rFonts w:ascii="GHEA Grapalat" w:hAnsi="GHEA Grapalat"/>
          <w:sz w:val="20"/>
          <w:lang w:val="hy-AM"/>
        </w:rPr>
        <w:t xml:space="preserve">-ի կանոնադրության հիման վրա, այսուհետ </w:t>
      </w:r>
      <w:r w:rsidRPr="00DE1E5A">
        <w:rPr>
          <w:rFonts w:ascii="GHEA Grapalat" w:hAnsi="GHEA Grapalat"/>
          <w:lang w:val="hy-AM"/>
        </w:rPr>
        <w:t>«</w:t>
      </w:r>
      <w:r w:rsidRPr="00DE1E5A">
        <w:rPr>
          <w:rFonts w:ascii="GHEA Grapalat" w:hAnsi="GHEA Grapalat"/>
          <w:sz w:val="20"/>
          <w:lang w:val="hy-AM"/>
        </w:rPr>
        <w:t>Գնորդ</w:t>
      </w:r>
      <w:r w:rsidRPr="00DE1E5A">
        <w:rPr>
          <w:rFonts w:ascii="GHEA Grapalat" w:hAnsi="GHEA Grapalat"/>
          <w:lang w:val="hy-AM"/>
        </w:rPr>
        <w:t>»</w:t>
      </w:r>
      <w:r w:rsidRPr="00DE1E5A">
        <w:rPr>
          <w:rFonts w:ascii="GHEA Grapalat" w:hAnsi="GHEA Grapalat"/>
          <w:sz w:val="20"/>
          <w:lang w:val="hy-AM"/>
        </w:rPr>
        <w:t xml:space="preserve">, մի կողմից,  և __________________-ը, ի դեմս տնօրեն _____________________-ի, որը գործում է </w:t>
      </w:r>
      <w:r w:rsidRPr="00DE1E5A">
        <w:rPr>
          <w:rFonts w:ascii="GHEA Grapalat" w:hAnsi="GHEA Grapalat"/>
          <w:sz w:val="20"/>
          <w:u w:val="single"/>
          <w:lang w:val="hy-AM"/>
        </w:rPr>
        <w:t xml:space="preserve">                       </w:t>
      </w:r>
      <w:r w:rsidRPr="00DE1E5A">
        <w:rPr>
          <w:rFonts w:ascii="GHEA Grapalat" w:hAnsi="GHEA Grapalat"/>
          <w:sz w:val="20"/>
          <w:lang w:val="hy-AM"/>
        </w:rPr>
        <w:t xml:space="preserve">-ի կանոնադրության հիման վրա, այսուհետ </w:t>
      </w:r>
      <w:r w:rsidRPr="00DE1E5A">
        <w:rPr>
          <w:rFonts w:ascii="GHEA Grapalat" w:hAnsi="GHEA Grapalat"/>
          <w:lang w:val="hy-AM"/>
        </w:rPr>
        <w:t>«</w:t>
      </w:r>
      <w:r w:rsidRPr="00DE1E5A">
        <w:rPr>
          <w:rFonts w:ascii="GHEA Grapalat" w:hAnsi="GHEA Grapalat"/>
          <w:sz w:val="20"/>
          <w:lang w:val="hy-AM"/>
        </w:rPr>
        <w:t>Վաճառող</w:t>
      </w:r>
      <w:r w:rsidRPr="00DE1E5A">
        <w:rPr>
          <w:rFonts w:ascii="GHEA Grapalat" w:hAnsi="GHEA Grapalat"/>
          <w:lang w:val="hy-AM"/>
        </w:rPr>
        <w:t>»</w:t>
      </w:r>
      <w:r w:rsidRPr="00DE1E5A">
        <w:rPr>
          <w:rFonts w:ascii="GHEA Grapalat" w:hAnsi="GHEA Grapalat"/>
          <w:sz w:val="20"/>
          <w:lang w:val="hy-AM"/>
        </w:rPr>
        <w:t xml:space="preserve"> մյուս կողմից, կնքեցին սույն պայմանագիրը հետևյալի մասին։</w:t>
      </w:r>
    </w:p>
    <w:p w:rsidR="00024088" w:rsidRPr="00DE1E5A" w:rsidRDefault="00024088" w:rsidP="00024088">
      <w:pPr>
        <w:ind w:firstLine="709"/>
        <w:jc w:val="both"/>
        <w:rPr>
          <w:rFonts w:ascii="GHEA Grapalat" w:hAnsi="GHEA Grapalat"/>
          <w:b/>
          <w:sz w:val="20"/>
          <w:lang w:val="hy-AM"/>
        </w:rPr>
      </w:pPr>
    </w:p>
    <w:p w:rsidR="00024088" w:rsidRPr="00DE1E5A" w:rsidRDefault="00024088" w:rsidP="00024088">
      <w:pPr>
        <w:ind w:firstLine="709"/>
        <w:jc w:val="center"/>
        <w:rPr>
          <w:rFonts w:ascii="GHEA Grapalat" w:hAnsi="GHEA Grapalat" w:cs="Times Armenian"/>
          <w:b/>
          <w:sz w:val="20"/>
          <w:lang w:val="hy-AM"/>
        </w:rPr>
      </w:pPr>
      <w:r w:rsidRPr="00DE1E5A">
        <w:rPr>
          <w:rFonts w:ascii="GHEA Grapalat" w:hAnsi="GHEA Grapalat"/>
          <w:b/>
          <w:sz w:val="20"/>
          <w:lang w:val="hy-AM"/>
        </w:rPr>
        <w:t xml:space="preserve">1. </w:t>
      </w:r>
      <w:r w:rsidRPr="00DE1E5A">
        <w:rPr>
          <w:rFonts w:ascii="GHEA Grapalat" w:hAnsi="GHEA Grapalat" w:cs="Sylfaen"/>
          <w:b/>
          <w:sz w:val="20"/>
          <w:lang w:val="hy-AM"/>
        </w:rPr>
        <w:t>ՊԱՅՄԱՆԱԳՐԻ</w:t>
      </w:r>
      <w:r w:rsidRPr="00DE1E5A">
        <w:rPr>
          <w:rFonts w:ascii="GHEA Grapalat" w:hAnsi="GHEA Grapalat" w:cs="Times Armenian"/>
          <w:b/>
          <w:sz w:val="20"/>
          <w:lang w:val="hy-AM"/>
        </w:rPr>
        <w:t xml:space="preserve"> </w:t>
      </w:r>
      <w:r w:rsidRPr="00DE1E5A">
        <w:rPr>
          <w:rFonts w:ascii="GHEA Grapalat" w:hAnsi="GHEA Grapalat" w:cs="Sylfaen"/>
          <w:b/>
          <w:sz w:val="20"/>
          <w:lang w:val="hy-AM"/>
        </w:rPr>
        <w:t>ԱՌԱՐԿԱՆ</w:t>
      </w:r>
    </w:p>
    <w:p w:rsidR="00024088" w:rsidRPr="00DE1E5A" w:rsidRDefault="00024088" w:rsidP="00024088">
      <w:pPr>
        <w:ind w:firstLine="709"/>
        <w:jc w:val="center"/>
        <w:rPr>
          <w:rFonts w:ascii="GHEA Grapalat" w:hAnsi="GHEA Grapalat" w:cs="Times Armenian"/>
          <w:b/>
          <w:sz w:val="20"/>
          <w:lang w:val="hy-AM"/>
        </w:rPr>
      </w:pPr>
    </w:p>
    <w:p w:rsidR="00024088" w:rsidRPr="00DE1E5A" w:rsidRDefault="00024088" w:rsidP="00024088">
      <w:pPr>
        <w:ind w:firstLine="709"/>
        <w:jc w:val="both"/>
        <w:rPr>
          <w:rFonts w:ascii="GHEA Grapalat" w:hAnsi="GHEA Grapalat" w:cs="Times Armenian"/>
          <w:sz w:val="20"/>
          <w:lang w:val="hy-AM"/>
        </w:rPr>
      </w:pPr>
      <w:r w:rsidRPr="00DE1E5A">
        <w:rPr>
          <w:rFonts w:ascii="GHEA Grapalat" w:hAnsi="GHEA Grapalat"/>
          <w:sz w:val="20"/>
          <w:lang w:val="hy-AM"/>
        </w:rPr>
        <w:t xml:space="preserve">1.1. </w:t>
      </w:r>
      <w:r w:rsidRPr="00DE1E5A">
        <w:rPr>
          <w:rFonts w:ascii="GHEA Grapalat" w:hAnsi="GHEA Grapalat" w:cs="Sylfaen"/>
          <w:sz w:val="20"/>
          <w:lang w:val="hy-AM"/>
        </w:rPr>
        <w:t>Վաճառողը</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պարտավորվում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սույն</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պայմանա</w:t>
      </w:r>
      <w:r w:rsidRPr="00DE1E5A">
        <w:rPr>
          <w:rFonts w:ascii="GHEA Grapalat" w:hAnsi="GHEA Grapalat" w:cs="Times Armenian"/>
          <w:sz w:val="20"/>
          <w:lang w:val="hy-AM"/>
        </w:rPr>
        <w:t>գ</w:t>
      </w:r>
      <w:r w:rsidRPr="00DE1E5A">
        <w:rPr>
          <w:rFonts w:ascii="GHEA Grapalat" w:hAnsi="GHEA Grapalat" w:cs="Sylfaen"/>
          <w:sz w:val="20"/>
          <w:lang w:val="hy-AM"/>
        </w:rPr>
        <w:t>րով (այսուհետ</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պայմանա</w:t>
      </w:r>
      <w:r w:rsidRPr="00DE1E5A">
        <w:rPr>
          <w:rFonts w:ascii="GHEA Grapalat" w:hAnsi="GHEA Grapalat" w:cs="Times Armenian"/>
          <w:sz w:val="20"/>
          <w:lang w:val="hy-AM"/>
        </w:rPr>
        <w:t>գ</w:t>
      </w:r>
      <w:r w:rsidRPr="00DE1E5A">
        <w:rPr>
          <w:rFonts w:ascii="GHEA Grapalat" w:hAnsi="GHEA Grapalat" w:cs="Sylfaen"/>
          <w:sz w:val="20"/>
          <w:lang w:val="hy-AM"/>
        </w:rPr>
        <w:t>իր) սահմանված</w:t>
      </w:r>
      <w:r w:rsidRPr="00DE1E5A">
        <w:rPr>
          <w:rFonts w:ascii="GHEA Grapalat" w:hAnsi="GHEA Grapalat" w:cs="Times Armenian"/>
          <w:sz w:val="20"/>
          <w:lang w:val="hy-AM"/>
        </w:rPr>
        <w:t xml:space="preserve">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 </w:t>
      </w:r>
      <w:r w:rsidRPr="00DE1E5A">
        <w:rPr>
          <w:rFonts w:ascii="GHEA Grapalat" w:hAnsi="GHEA Grapalat" w:cs="Sylfaen"/>
          <w:sz w:val="20"/>
          <w:lang w:val="hy-AM"/>
        </w:rPr>
        <w:t>Գնորդին</w:t>
      </w:r>
      <w:r w:rsidRPr="00DE1E5A">
        <w:rPr>
          <w:rFonts w:ascii="GHEA Grapalat" w:hAnsi="GHEA Grapalat" w:cs="Times Armenian"/>
          <w:sz w:val="20"/>
          <w:lang w:val="hy-AM"/>
        </w:rPr>
        <w:t xml:space="preserve"> </w:t>
      </w:r>
      <w:r w:rsidRPr="00DE1E5A">
        <w:rPr>
          <w:rFonts w:ascii="GHEA Grapalat" w:hAnsi="GHEA Grapalat" w:cs="Sylfaen"/>
          <w:sz w:val="20"/>
          <w:lang w:val="hy-AM"/>
        </w:rPr>
        <w:t>մատակարարել</w:t>
      </w:r>
      <w:r w:rsidRPr="00DE1E5A">
        <w:rPr>
          <w:rFonts w:ascii="GHEA Grapalat" w:hAnsi="GHEA Grapalat" w:cs="Times Armenian"/>
          <w:sz w:val="20"/>
          <w:lang w:val="hy-AM"/>
        </w:rPr>
        <w:t xml:space="preserve"> պ</w:t>
      </w:r>
      <w:r w:rsidRPr="00DE1E5A">
        <w:rPr>
          <w:rFonts w:ascii="GHEA Grapalat" w:hAnsi="GHEA Grapalat" w:cs="Sylfaen"/>
          <w:sz w:val="20"/>
          <w:lang w:val="hy-AM"/>
        </w:rPr>
        <w:t>այմանա</w:t>
      </w:r>
      <w:r w:rsidRPr="00DE1E5A">
        <w:rPr>
          <w:rFonts w:ascii="GHEA Grapalat" w:hAnsi="GHEA Grapalat"/>
          <w:sz w:val="20"/>
          <w:lang w:val="hy-AM"/>
        </w:rPr>
        <w:t>գ</w:t>
      </w:r>
      <w:r w:rsidRPr="00DE1E5A">
        <w:rPr>
          <w:rFonts w:ascii="GHEA Grapalat" w:hAnsi="GHEA Grapalat" w:cs="Sylfaen"/>
          <w:sz w:val="20"/>
          <w:lang w:val="hy-AM"/>
        </w:rPr>
        <w:t>րի</w:t>
      </w:r>
      <w:r w:rsidRPr="00DE1E5A">
        <w:rPr>
          <w:rFonts w:ascii="GHEA Grapalat" w:hAnsi="GHEA Grapalat" w:cs="Times Armenian"/>
          <w:sz w:val="20"/>
          <w:lang w:val="hy-AM"/>
        </w:rPr>
        <w:t xml:space="preserve"> N 1 </w:t>
      </w:r>
      <w:r w:rsidRPr="00DE1E5A">
        <w:rPr>
          <w:rFonts w:ascii="GHEA Grapalat" w:hAnsi="GHEA Grapalat" w:cs="Sylfaen"/>
          <w:sz w:val="20"/>
          <w:lang w:val="hy-AM"/>
        </w:rPr>
        <w:t>հավելվածով`</w:t>
      </w:r>
      <w:r w:rsidRPr="00DE1E5A">
        <w:rPr>
          <w:rFonts w:ascii="GHEA Grapalat" w:hAnsi="GHEA Grapalat" w:cs="Times Armenian"/>
          <w:sz w:val="20"/>
          <w:lang w:val="hy-AM"/>
        </w:rPr>
        <w:t xml:space="preserve"> </w:t>
      </w:r>
      <w:r w:rsidRPr="00DE1E5A">
        <w:rPr>
          <w:rFonts w:ascii="GHEA Grapalat" w:hAnsi="GHEA Grapalat" w:cs="Sylfaen"/>
          <w:sz w:val="20"/>
          <w:lang w:val="hy-AM"/>
        </w:rPr>
        <w:t>Տեխնիկական</w:t>
      </w:r>
      <w:r w:rsidRPr="00DE1E5A">
        <w:rPr>
          <w:rFonts w:ascii="GHEA Grapalat" w:hAnsi="GHEA Grapalat" w:cs="Times Armenian"/>
          <w:sz w:val="20"/>
          <w:lang w:val="hy-AM"/>
        </w:rPr>
        <w:t xml:space="preserve"> </w:t>
      </w:r>
      <w:r w:rsidRPr="00DE1E5A">
        <w:rPr>
          <w:rFonts w:ascii="GHEA Grapalat" w:hAnsi="GHEA Grapalat" w:cs="Sylfaen"/>
          <w:sz w:val="20"/>
          <w:lang w:val="hy-AM"/>
        </w:rPr>
        <w:t>բնութա</w:t>
      </w:r>
      <w:r w:rsidRPr="00DE1E5A">
        <w:rPr>
          <w:rFonts w:ascii="GHEA Grapalat" w:hAnsi="GHEA Grapalat" w:cs="Times Armenian"/>
          <w:sz w:val="20"/>
          <w:lang w:val="hy-AM"/>
        </w:rPr>
        <w:t>գի</w:t>
      </w:r>
      <w:r w:rsidRPr="00DE1E5A">
        <w:rPr>
          <w:rFonts w:ascii="GHEA Grapalat" w:hAnsi="GHEA Grapalat" w:cs="Sylfaen"/>
          <w:sz w:val="20"/>
          <w:lang w:val="hy-AM"/>
        </w:rPr>
        <w:t>ր-գնման-ժամանակացուցով նախատեսված</w:t>
      </w:r>
      <w:r w:rsidRPr="00DE1E5A">
        <w:rPr>
          <w:rFonts w:ascii="GHEA Grapalat" w:hAnsi="GHEA Grapalat" w:cs="Times Armenian"/>
          <w:sz w:val="20"/>
          <w:lang w:val="hy-AM"/>
        </w:rPr>
        <w:t xml:space="preserve"> ապրանքը (այսուհետ` ապրանք), </w:t>
      </w:r>
      <w:r w:rsidRPr="00DE1E5A">
        <w:rPr>
          <w:rFonts w:ascii="GHEA Grapalat" w:hAnsi="GHEA Grapalat" w:cs="Sylfaen"/>
          <w:sz w:val="20"/>
          <w:lang w:val="hy-AM"/>
        </w:rPr>
        <w:t>իսկ</w:t>
      </w:r>
      <w:r w:rsidRPr="00DE1E5A">
        <w:rPr>
          <w:rFonts w:ascii="GHEA Grapalat" w:hAnsi="GHEA Grapalat" w:cs="Times Armenian"/>
          <w:sz w:val="20"/>
          <w:lang w:val="hy-AM"/>
        </w:rPr>
        <w:t xml:space="preserve"> </w:t>
      </w:r>
      <w:r w:rsidRPr="00DE1E5A">
        <w:rPr>
          <w:rFonts w:ascii="GHEA Grapalat" w:hAnsi="GHEA Grapalat" w:cs="Sylfaen"/>
          <w:sz w:val="20"/>
          <w:lang w:val="hy-AM"/>
        </w:rPr>
        <w:t>Գնորդը</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պարտավորվում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ընդունել</w:t>
      </w:r>
      <w:r w:rsidRPr="00DE1E5A">
        <w:rPr>
          <w:rFonts w:ascii="GHEA Grapalat" w:hAnsi="GHEA Grapalat" w:cs="Times Armenian"/>
          <w:sz w:val="20"/>
          <w:lang w:val="hy-AM"/>
        </w:rPr>
        <w:t xml:space="preserve"> ա</w:t>
      </w:r>
      <w:r w:rsidRPr="00DE1E5A">
        <w:rPr>
          <w:rFonts w:ascii="GHEA Grapalat" w:hAnsi="GHEA Grapalat" w:cs="Sylfaen"/>
          <w:sz w:val="20"/>
          <w:lang w:val="hy-AM"/>
        </w:rPr>
        <w:t>պրանքը</w:t>
      </w:r>
      <w:r w:rsidRPr="00DE1E5A">
        <w:rPr>
          <w:rFonts w:ascii="GHEA Grapalat" w:hAnsi="GHEA Grapalat" w:cs="Times Armenian"/>
          <w:sz w:val="20"/>
          <w:lang w:val="hy-AM"/>
        </w:rPr>
        <w:t xml:space="preserve"> </w:t>
      </w:r>
      <w:r w:rsidRPr="00DE1E5A">
        <w:rPr>
          <w:rFonts w:ascii="GHEA Grapalat" w:hAnsi="GHEA Grapalat" w:cs="Sylfaen"/>
          <w:sz w:val="20"/>
          <w:lang w:val="hy-AM"/>
        </w:rPr>
        <w:t>և</w:t>
      </w:r>
      <w:r w:rsidRPr="00DE1E5A">
        <w:rPr>
          <w:rFonts w:ascii="GHEA Grapalat" w:hAnsi="GHEA Grapalat" w:cs="Times Armenian"/>
          <w:sz w:val="20"/>
          <w:lang w:val="hy-AM"/>
        </w:rPr>
        <w:t xml:space="preserve"> </w:t>
      </w:r>
      <w:r w:rsidRPr="00DE1E5A">
        <w:rPr>
          <w:rFonts w:ascii="GHEA Grapalat" w:hAnsi="GHEA Grapalat" w:cs="Sylfaen"/>
          <w:sz w:val="20"/>
          <w:lang w:val="hy-AM"/>
        </w:rPr>
        <w:t>վճարել</w:t>
      </w:r>
      <w:r w:rsidRPr="00DE1E5A">
        <w:rPr>
          <w:rFonts w:ascii="GHEA Grapalat" w:hAnsi="GHEA Grapalat" w:cs="Times Armenian"/>
          <w:sz w:val="20"/>
          <w:lang w:val="hy-AM"/>
        </w:rPr>
        <w:t xml:space="preserve"> </w:t>
      </w:r>
      <w:r w:rsidRPr="00DE1E5A">
        <w:rPr>
          <w:rFonts w:ascii="GHEA Grapalat" w:hAnsi="GHEA Grapalat" w:cs="Sylfaen"/>
          <w:sz w:val="20"/>
          <w:lang w:val="hy-AM"/>
        </w:rPr>
        <w:t>դրա</w:t>
      </w:r>
      <w:r w:rsidRPr="00DE1E5A">
        <w:rPr>
          <w:rFonts w:ascii="GHEA Grapalat" w:hAnsi="GHEA Grapalat" w:cs="Times Armenian"/>
          <w:sz w:val="20"/>
          <w:lang w:val="hy-AM"/>
        </w:rPr>
        <w:t xml:space="preserve"> </w:t>
      </w:r>
      <w:r w:rsidRPr="00DE1E5A">
        <w:rPr>
          <w:rFonts w:ascii="GHEA Grapalat" w:hAnsi="GHEA Grapalat" w:cs="Sylfaen"/>
          <w:sz w:val="20"/>
          <w:lang w:val="hy-AM"/>
        </w:rPr>
        <w:t>համար</w:t>
      </w:r>
      <w:r w:rsidRPr="00DE1E5A">
        <w:rPr>
          <w:rFonts w:ascii="GHEA Grapalat" w:hAnsi="GHEA Grapalat" w:cs="Times Armenian"/>
          <w:sz w:val="20"/>
          <w:lang w:val="hy-AM"/>
        </w:rPr>
        <w:t xml:space="preserve">։ </w:t>
      </w:r>
    </w:p>
    <w:p w:rsidR="00024088" w:rsidRPr="00DE1E5A" w:rsidRDefault="00024088" w:rsidP="00024088">
      <w:pPr>
        <w:ind w:firstLine="709"/>
        <w:jc w:val="both"/>
        <w:rPr>
          <w:rFonts w:ascii="GHEA Grapalat" w:hAnsi="GHEA Grapalat" w:cs="Times Armenian"/>
          <w:sz w:val="20"/>
          <w:lang w:val="hy-AM"/>
        </w:rPr>
      </w:pPr>
    </w:p>
    <w:p w:rsidR="00024088" w:rsidRPr="00DE1E5A" w:rsidRDefault="00024088" w:rsidP="00024088">
      <w:pPr>
        <w:ind w:firstLine="709"/>
        <w:jc w:val="both"/>
        <w:rPr>
          <w:rFonts w:ascii="GHEA Grapalat" w:hAnsi="GHEA Grapalat"/>
          <w:b/>
          <w:sz w:val="20"/>
          <w:lang w:val="hy-AM"/>
        </w:rPr>
      </w:pPr>
      <w:r w:rsidRPr="00DE1E5A">
        <w:rPr>
          <w:rFonts w:ascii="GHEA Grapalat" w:hAnsi="GHEA Grapalat"/>
          <w:sz w:val="20"/>
          <w:lang w:val="hy-AM"/>
        </w:rPr>
        <w:tab/>
      </w:r>
      <w:r w:rsidRPr="00DE1E5A">
        <w:rPr>
          <w:rFonts w:ascii="GHEA Grapalat" w:hAnsi="GHEA Grapalat"/>
          <w:b/>
          <w:sz w:val="20"/>
          <w:lang w:val="hy-AM"/>
        </w:rPr>
        <w:t>2. ԿՈՂՄԵՐԻ ԻՐԱՎՈՒՆՔՆԵՐԸ ԵՎ ՊԱՐՏԱԿԱՆՈՒԹՅՈՒՆՆԵՐԸ</w:t>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both"/>
        <w:rPr>
          <w:rFonts w:ascii="GHEA Grapalat" w:hAnsi="GHEA Grapalat"/>
          <w:b/>
          <w:sz w:val="20"/>
          <w:lang w:val="hy-AM"/>
        </w:rPr>
      </w:pPr>
      <w:r w:rsidRPr="00DE1E5A">
        <w:rPr>
          <w:rFonts w:ascii="GHEA Grapalat" w:hAnsi="GHEA Grapalat"/>
          <w:b/>
          <w:sz w:val="20"/>
          <w:lang w:val="hy-AM"/>
        </w:rPr>
        <w:t>2.1 Գնորդն իրավունք ունի`</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E1E5A">
        <w:rPr>
          <w:rFonts w:ascii="GHEA Grapalat" w:hAnsi="GHEA Grapalat"/>
          <w:sz w:val="20"/>
          <w:u w:val="single"/>
          <w:lang w:val="hy-AM"/>
        </w:rPr>
        <w:t xml:space="preserve">         </w:t>
      </w:r>
      <w:r w:rsidRPr="00DE1E5A">
        <w:rPr>
          <w:rFonts w:ascii="GHEA Grapalat" w:hAnsi="GHEA Grapalat"/>
          <w:sz w:val="20"/>
          <w:lang w:val="hy-AM"/>
        </w:rPr>
        <w:t xml:space="preserve"> օրից ավելի:</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ա) պահանջել հատուցելու ապրանքի անպատշաճ որակի լինելու պատճառով իր կատարած ծախսերը.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lastRenderedPageBreak/>
        <w:t>գ) հրաժարվել պայմանագիրը կատարելուց և պահանջել վերադարձնելու ապրանքի համար վճարված գումարը: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2.1.3 Եթե հանձնվել է պայմանագրով որոշվածից պակաս քանակի ապրանք, ապա`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ա)  պահանջել լրացնելու ապրանքի պակաս հանձնված քանակը,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2.1.4 Եթե հանձնվել է տեսակի պայմանի խախտմամբ ապրանք,  իր ընտրությամբ`</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both"/>
        <w:rPr>
          <w:rFonts w:ascii="GHEA Grapalat" w:hAnsi="GHEA Grapalat"/>
          <w:sz w:val="20"/>
          <w:lang w:val="hy-AM"/>
        </w:rPr>
      </w:pPr>
    </w:p>
    <w:p w:rsidR="00024088" w:rsidRPr="009465A1" w:rsidRDefault="00024088" w:rsidP="00024088">
      <w:pPr>
        <w:pStyle w:val="31"/>
        <w:spacing w:line="240" w:lineRule="auto"/>
        <w:ind w:firstLine="0"/>
        <w:rPr>
          <w:rFonts w:ascii="GHEA Grapalat" w:hAnsi="GHEA Grapalat" w:cs="Sylfaen"/>
          <w:i/>
          <w:sz w:val="16"/>
          <w:szCs w:val="16"/>
          <w:lang w:val="hy-AM" w:eastAsia="ru-RU"/>
        </w:rPr>
      </w:pPr>
      <w:r w:rsidRPr="00DE1E5A">
        <w:rPr>
          <w:rFonts w:ascii="GHEA Grapalat" w:hAnsi="GHEA Grapalat" w:cs="Sylfaen"/>
          <w:i/>
          <w:sz w:val="16"/>
          <w:szCs w:val="16"/>
          <w:lang w:val="hy-AM" w:eastAsia="ru-RU"/>
        </w:rPr>
        <w:t>*</w:t>
      </w:r>
      <w:r w:rsidRPr="009465A1">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24088" w:rsidRPr="00DE1E5A" w:rsidRDefault="00024088" w:rsidP="00024088">
      <w:pPr>
        <w:tabs>
          <w:tab w:val="left" w:pos="720"/>
        </w:tabs>
        <w:ind w:firstLine="709"/>
        <w:jc w:val="both"/>
        <w:rPr>
          <w:rFonts w:ascii="GHEA Grapalat" w:hAnsi="GHEA Grapalat"/>
          <w:sz w:val="20"/>
          <w:lang w:val="hy-AM"/>
        </w:rPr>
      </w:pPr>
      <w:r w:rsidRPr="00DE1E5A">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24088" w:rsidRPr="00DE1E5A" w:rsidRDefault="00024088" w:rsidP="00024088">
      <w:pPr>
        <w:tabs>
          <w:tab w:val="left" w:pos="720"/>
        </w:tabs>
        <w:ind w:firstLine="709"/>
        <w:jc w:val="both"/>
        <w:rPr>
          <w:rFonts w:ascii="GHEA Grapalat" w:hAnsi="GHEA Grapalat"/>
          <w:sz w:val="20"/>
          <w:lang w:val="hy-AM"/>
        </w:rPr>
      </w:pPr>
      <w:r w:rsidRPr="00DE1E5A">
        <w:rPr>
          <w:rFonts w:ascii="GHEA Grapalat" w:hAnsi="GHEA Grapalat"/>
          <w:sz w:val="20"/>
          <w:lang w:val="hy-AM"/>
        </w:rPr>
        <w:tab/>
        <w:t>2.1.7.1 Վաճառողի կողմից պայմանագիրը խախտելն էական է համարվում, եթե`</w:t>
      </w:r>
    </w:p>
    <w:p w:rsidR="00024088" w:rsidRPr="00DE1E5A" w:rsidRDefault="00024088" w:rsidP="00024088">
      <w:pPr>
        <w:tabs>
          <w:tab w:val="left" w:pos="720"/>
        </w:tabs>
        <w:ind w:firstLine="709"/>
        <w:jc w:val="both"/>
        <w:rPr>
          <w:rFonts w:ascii="GHEA Grapalat" w:hAnsi="GHEA Grapalat"/>
          <w:sz w:val="20"/>
          <w:lang w:val="hy-AM"/>
        </w:rPr>
      </w:pPr>
      <w:r w:rsidRPr="00DE1E5A">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24088" w:rsidRPr="00DE1E5A" w:rsidRDefault="00024088" w:rsidP="00024088">
      <w:pPr>
        <w:tabs>
          <w:tab w:val="left" w:pos="720"/>
        </w:tabs>
        <w:ind w:firstLine="709"/>
        <w:jc w:val="both"/>
        <w:rPr>
          <w:rFonts w:ascii="GHEA Grapalat" w:hAnsi="GHEA Grapalat"/>
          <w:sz w:val="20"/>
          <w:lang w:val="hy-AM"/>
        </w:rPr>
      </w:pPr>
      <w:r w:rsidRPr="00DE1E5A">
        <w:rPr>
          <w:rFonts w:ascii="GHEA Grapalat" w:hAnsi="GHEA Grapalat"/>
          <w:sz w:val="20"/>
          <w:lang w:val="hy-AM"/>
        </w:rPr>
        <w:tab/>
        <w:t xml:space="preserve">բ) ապրանքի մատակարարման ժամկետները խախտվել են </w:t>
      </w:r>
      <w:r w:rsidRPr="00DE1E5A">
        <w:rPr>
          <w:rFonts w:ascii="GHEA Grapalat" w:hAnsi="GHEA Grapalat"/>
          <w:sz w:val="20"/>
          <w:u w:val="single"/>
          <w:lang w:val="hy-AM"/>
        </w:rPr>
        <w:t xml:space="preserve">        </w:t>
      </w:r>
      <w:r w:rsidRPr="00DE1E5A">
        <w:rPr>
          <w:rFonts w:ascii="GHEA Grapalat" w:hAnsi="GHEA Grapalat"/>
          <w:sz w:val="20"/>
          <w:lang w:val="hy-AM"/>
        </w:rPr>
        <w:t xml:space="preserve"> օրից ավելի,</w:t>
      </w:r>
    </w:p>
    <w:p w:rsidR="00024088" w:rsidRPr="00DE1E5A" w:rsidRDefault="00024088" w:rsidP="00024088">
      <w:pPr>
        <w:tabs>
          <w:tab w:val="left" w:pos="720"/>
        </w:tabs>
        <w:ind w:firstLine="709"/>
        <w:jc w:val="both"/>
        <w:rPr>
          <w:rFonts w:ascii="GHEA Grapalat" w:hAnsi="GHEA Grapalat"/>
          <w:sz w:val="20"/>
          <w:lang w:val="hy-AM"/>
        </w:rPr>
      </w:pPr>
      <w:r w:rsidRPr="00DE1E5A">
        <w:rPr>
          <w:rFonts w:ascii="GHEA Grapalat" w:hAnsi="GHEA Grapalat"/>
          <w:sz w:val="20"/>
          <w:lang w:val="hy-AM"/>
        </w:rPr>
        <w:t>2.1.8 Զննել ապրանքը և հայտնաբերված թերությունների մասին անհապաղ տեղեկացնել Վաճառողին։</w:t>
      </w:r>
    </w:p>
    <w:p w:rsidR="00024088" w:rsidRPr="00DE1E5A" w:rsidRDefault="00024088" w:rsidP="00024088">
      <w:pPr>
        <w:tabs>
          <w:tab w:val="left" w:pos="720"/>
        </w:tabs>
        <w:ind w:firstLine="709"/>
        <w:jc w:val="both"/>
        <w:rPr>
          <w:rFonts w:ascii="GHEA Grapalat" w:hAnsi="GHEA Grapalat"/>
          <w:sz w:val="12"/>
          <w:szCs w:val="12"/>
          <w:lang w:val="hy-AM"/>
        </w:rPr>
      </w:pPr>
    </w:p>
    <w:p w:rsidR="00024088" w:rsidRPr="00DE1E5A" w:rsidRDefault="00024088" w:rsidP="00024088">
      <w:pPr>
        <w:ind w:firstLine="709"/>
        <w:jc w:val="both"/>
        <w:rPr>
          <w:rFonts w:ascii="GHEA Grapalat" w:hAnsi="GHEA Grapalat"/>
          <w:b/>
          <w:sz w:val="20"/>
          <w:lang w:val="hy-AM"/>
        </w:rPr>
      </w:pPr>
      <w:r w:rsidRPr="00DE1E5A">
        <w:rPr>
          <w:rFonts w:ascii="GHEA Grapalat" w:hAnsi="GHEA Grapalat"/>
          <w:b/>
          <w:sz w:val="20"/>
          <w:lang w:val="hy-AM"/>
        </w:rPr>
        <w:t>2.2 Գնորդը պարտավոր է`</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lastRenderedPageBreak/>
        <w:t>2.2.1 Կատարել պայմանագրին համապատասխան մատակարարված ապրանքի ընդունումն ապահովող բոլոր անհրաժեշտ գործողությունները: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both"/>
        <w:rPr>
          <w:rFonts w:ascii="GHEA Grapalat" w:hAnsi="GHEA Grapalat"/>
          <w:b/>
          <w:sz w:val="20"/>
          <w:lang w:val="hy-AM"/>
        </w:rPr>
      </w:pPr>
      <w:r w:rsidRPr="00DE1E5A">
        <w:rPr>
          <w:rFonts w:ascii="GHEA Grapalat" w:hAnsi="GHEA Grapalat"/>
          <w:b/>
          <w:sz w:val="20"/>
          <w:lang w:val="hy-AM"/>
        </w:rPr>
        <w:t>2.3 Վաճառողն իրավունք ունի`</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2.3.1 Գնորդից պահանջել ընդունելու պայմանագրով նախատեսված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r w:rsidRPr="00DE1E5A">
        <w:rPr>
          <w:rFonts w:ascii="GHEA Grapalat" w:hAnsi="GHEA Grapalat"/>
          <w:sz w:val="20"/>
          <w:lang w:val="hy-AM"/>
        </w:rPr>
        <w:t xml:space="preserve"> մատակարարված ապրանքը: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2.3.2 Գնորդից պահանջել վճարելու պայմանագրով նախատեսված </w:t>
      </w:r>
      <w:r w:rsidRPr="00DE1E5A">
        <w:rPr>
          <w:rFonts w:ascii="GHEA Grapalat" w:hAnsi="GHEA Grapalat" w:cs="Sylfaen"/>
          <w:sz w:val="20"/>
          <w:lang w:val="hy-AM"/>
        </w:rPr>
        <w:t>կար</w:t>
      </w:r>
      <w:r w:rsidRPr="00DE1E5A">
        <w:rPr>
          <w:rFonts w:ascii="GHEA Grapalat" w:hAnsi="GHEA Grapalat" w:cs="Times Armenian"/>
          <w:sz w:val="20"/>
          <w:lang w:val="hy-AM"/>
        </w:rPr>
        <w:t>գ</w:t>
      </w:r>
      <w:r w:rsidRPr="00DE1E5A">
        <w:rPr>
          <w:rFonts w:ascii="GHEA Grapalat" w:hAnsi="GHEA Grapalat" w:cs="Sylfaen"/>
          <w:sz w:val="20"/>
          <w:lang w:val="hy-AM"/>
        </w:rPr>
        <w:t>ով</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r w:rsidRPr="00DE1E5A">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2.3.3 Միակողմանի լուծել պայմանագիրը (լրիվ կամ մասնակի), եթե Գնորդն էականորեն խախտել է պայմանագիրը: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2.3.4 Գնորդի համաձայնությամբ վաղաժամկետ մատակարարել ապրանքը։ </w:t>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both"/>
        <w:rPr>
          <w:rFonts w:ascii="GHEA Grapalat" w:hAnsi="GHEA Grapalat"/>
          <w:b/>
          <w:sz w:val="20"/>
          <w:lang w:val="hy-AM"/>
        </w:rPr>
      </w:pPr>
      <w:r w:rsidRPr="00DE1E5A">
        <w:rPr>
          <w:rFonts w:ascii="GHEA Grapalat" w:hAnsi="GHEA Grapalat"/>
          <w:b/>
          <w:sz w:val="20"/>
          <w:lang w:val="hy-AM"/>
        </w:rPr>
        <w:t>2.4 Վաճառողը պարտավոր է`</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2.4.1 Գնորդին հանձնել ապրանքը` պայմանագրով նախատեսված կարգով, </w:t>
      </w:r>
      <w:r w:rsidRPr="00DE1E5A">
        <w:rPr>
          <w:rFonts w:ascii="GHEA Grapalat" w:hAnsi="GHEA Grapalat" w:cs="Sylfaen"/>
          <w:sz w:val="20"/>
          <w:lang w:val="hy-AM"/>
        </w:rPr>
        <w:t>ծավալներով,</w:t>
      </w:r>
      <w:r w:rsidRPr="00DE1E5A">
        <w:rPr>
          <w:rFonts w:ascii="GHEA Grapalat" w:hAnsi="GHEA Grapalat" w:cs="Times Armenian"/>
          <w:sz w:val="20"/>
          <w:lang w:val="hy-AM"/>
        </w:rPr>
        <w:t xml:space="preserve"> ժամկետներում և հասցեով:</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2.4.3 Գնորդին հանձնել երրորդ անձանց իրավունքներից ազատ ապրանք:</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lastRenderedPageBreak/>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2.4.9 Գնորդին հանձնել ապրանքի պատկանելիքները և համապատասխան փաստաթղթերը։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24088" w:rsidRPr="00DE1E5A" w:rsidRDefault="00024088" w:rsidP="00024088">
      <w:pPr>
        <w:ind w:firstLine="709"/>
        <w:jc w:val="both"/>
        <w:rPr>
          <w:rFonts w:ascii="GHEA Grapalat" w:hAnsi="GHEA Grapalat"/>
          <w:lang w:val="hy-AM"/>
        </w:rPr>
      </w:pPr>
    </w:p>
    <w:p w:rsidR="00024088" w:rsidRPr="00DE1E5A" w:rsidRDefault="00024088" w:rsidP="00024088">
      <w:pPr>
        <w:ind w:firstLine="709"/>
        <w:jc w:val="center"/>
        <w:rPr>
          <w:rFonts w:ascii="GHEA Grapalat" w:hAnsi="GHEA Grapalat"/>
          <w:b/>
          <w:sz w:val="20"/>
          <w:lang w:val="hy-AM"/>
        </w:rPr>
      </w:pPr>
      <w:r w:rsidRPr="00DE1E5A">
        <w:rPr>
          <w:rFonts w:ascii="GHEA Grapalat" w:hAnsi="GHEA Grapalat"/>
          <w:b/>
          <w:sz w:val="20"/>
          <w:lang w:val="hy-AM"/>
        </w:rPr>
        <w:t>3. ՊԱՅՄԱՆԱԳՐԻ ԳԻՆԸ ԵՎ ՎՃԱՐՄԱՆ ԿԱՐԳԸ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3.1  Պայմանագրի գինը կազմում է ________________ ՀՀ դրամ, ներառյալ ԱԱՀ-ն</w:t>
      </w:r>
      <w:r w:rsidRPr="002152AB">
        <w:rPr>
          <w:rFonts w:ascii="GHEA Grapalat" w:hAnsi="GHEA Grapalat"/>
          <w:sz w:val="20"/>
          <w:lang w:val="hy-AM"/>
        </w:rPr>
        <w:t>:</w:t>
      </w:r>
      <w:r w:rsidRPr="002152AB">
        <w:rPr>
          <w:rFonts w:ascii="GHEA Grapalat" w:hAnsi="GHEA Grapalat"/>
          <w:sz w:val="20"/>
          <w:vertAlign w:val="superscript"/>
          <w:lang w:val="hy-AM"/>
        </w:rPr>
        <w:t>17</w:t>
      </w:r>
      <w:r w:rsidRPr="00917496">
        <w:rPr>
          <w:rStyle w:val="af6"/>
          <w:rFonts w:ascii="GHEA Grapalat" w:hAnsi="GHEA Grapalat"/>
          <w:color w:val="FFFFFF"/>
          <w:sz w:val="20"/>
          <w:lang w:val="hy-AM"/>
        </w:rPr>
        <w:footnoteReference w:id="13"/>
      </w:r>
      <w:r w:rsidRPr="00DE1E5A">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24088" w:rsidRPr="00DE1E5A" w:rsidRDefault="00024088" w:rsidP="00024088">
      <w:pPr>
        <w:ind w:firstLine="720"/>
        <w:jc w:val="both"/>
        <w:rPr>
          <w:rFonts w:ascii="GHEA Grapalat" w:hAnsi="GHEA Grapalat" w:cs="Sylfaen"/>
          <w:sz w:val="20"/>
          <w:lang w:val="hy-AM"/>
        </w:rPr>
      </w:pPr>
      <w:r w:rsidRPr="00DE1E5A">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cs="Sylfaen"/>
          <w:sz w:val="20"/>
          <w:lang w:val="hy-AM"/>
        </w:rPr>
        <w:t>3.2 Պայմանա</w:t>
      </w:r>
      <w:r w:rsidRPr="00DE1E5A">
        <w:rPr>
          <w:rFonts w:ascii="GHEA Grapalat" w:hAnsi="GHEA Grapalat" w:cs="Times Armenian"/>
          <w:sz w:val="20"/>
          <w:lang w:val="hy-AM"/>
        </w:rPr>
        <w:t>գ</w:t>
      </w:r>
      <w:r w:rsidRPr="00DE1E5A">
        <w:rPr>
          <w:rFonts w:ascii="GHEA Grapalat" w:hAnsi="GHEA Grapalat" w:cs="Sylfaen"/>
          <w:sz w:val="20"/>
          <w:lang w:val="hy-AM"/>
        </w:rPr>
        <w:t>րի</w:t>
      </w:r>
      <w:r w:rsidRPr="00DE1E5A">
        <w:rPr>
          <w:rFonts w:ascii="GHEA Grapalat" w:hAnsi="GHEA Grapalat" w:cs="Times Armenian"/>
          <w:sz w:val="20"/>
          <w:lang w:val="hy-AM"/>
        </w:rPr>
        <w:t xml:space="preserve"> գ</w:t>
      </w:r>
      <w:r w:rsidRPr="00DE1E5A">
        <w:rPr>
          <w:rFonts w:ascii="GHEA Grapalat" w:hAnsi="GHEA Grapalat" w:cs="Sylfaen"/>
          <w:sz w:val="20"/>
          <w:lang w:val="hy-AM"/>
        </w:rPr>
        <w:t>նից</w:t>
      </w:r>
      <w:r w:rsidRPr="00DE1E5A">
        <w:rPr>
          <w:rFonts w:ascii="GHEA Grapalat" w:hAnsi="GHEA Grapalat" w:cs="Times Armenian"/>
          <w:sz w:val="20"/>
          <w:lang w:val="hy-AM"/>
        </w:rPr>
        <w:t xml:space="preserve">` մինչև </w:t>
      </w:r>
      <w:r w:rsidRPr="00DE1E5A">
        <w:rPr>
          <w:rFonts w:ascii="GHEA Grapalat" w:hAnsi="GHEA Grapalat" w:cs="Times Armenian"/>
          <w:sz w:val="20"/>
          <w:u w:val="single"/>
          <w:lang w:val="hy-AM"/>
        </w:rPr>
        <w:t xml:space="preserve">             </w:t>
      </w:r>
      <w:r w:rsidRPr="00DE1E5A">
        <w:rPr>
          <w:rFonts w:ascii="GHEA Grapalat" w:hAnsi="GHEA Grapalat" w:cs="Times Armenian"/>
          <w:sz w:val="20"/>
          <w:lang w:val="hy-AM"/>
        </w:rPr>
        <w:t xml:space="preserve"> </w:t>
      </w:r>
      <w:r w:rsidRPr="00DE1E5A">
        <w:rPr>
          <w:rFonts w:ascii="GHEA Grapalat" w:hAnsi="GHEA Grapalat" w:cs="Sylfaen"/>
          <w:sz w:val="20"/>
          <w:lang w:val="hy-AM"/>
        </w:rPr>
        <w:t>ՀՀ</w:t>
      </w:r>
      <w:r w:rsidRPr="00DE1E5A">
        <w:rPr>
          <w:rFonts w:ascii="GHEA Grapalat" w:hAnsi="GHEA Grapalat" w:cs="Times Armenian"/>
          <w:sz w:val="20"/>
          <w:lang w:val="hy-AM"/>
        </w:rPr>
        <w:t xml:space="preserve"> </w:t>
      </w:r>
      <w:r w:rsidRPr="00DE1E5A">
        <w:rPr>
          <w:rFonts w:ascii="GHEA Grapalat" w:hAnsi="GHEA Grapalat" w:cs="Sylfaen"/>
          <w:sz w:val="20"/>
          <w:lang w:val="hy-AM"/>
        </w:rPr>
        <w:t>դրամը</w:t>
      </w:r>
      <w:r w:rsidRPr="00DE1E5A">
        <w:rPr>
          <w:rFonts w:ascii="GHEA Grapalat" w:hAnsi="GHEA Grapalat" w:cs="Times Armenian"/>
          <w:sz w:val="20"/>
          <w:lang w:val="hy-AM"/>
        </w:rPr>
        <w:t xml:space="preserve">, </w:t>
      </w:r>
      <w:r w:rsidRPr="00DE1E5A">
        <w:rPr>
          <w:rFonts w:ascii="GHEA Grapalat" w:hAnsi="GHEA Grapalat" w:cs="Sylfaen"/>
          <w:sz w:val="20"/>
          <w:lang w:val="hy-AM"/>
        </w:rPr>
        <w:t>Գնորդը</w:t>
      </w:r>
      <w:r w:rsidRPr="00DE1E5A">
        <w:rPr>
          <w:rFonts w:ascii="GHEA Grapalat" w:hAnsi="GHEA Grapalat" w:cs="Times Armenian"/>
          <w:sz w:val="20"/>
          <w:lang w:val="hy-AM"/>
        </w:rPr>
        <w:t xml:space="preserve"> </w:t>
      </w:r>
      <w:r w:rsidRPr="00DE1E5A">
        <w:rPr>
          <w:rFonts w:ascii="GHEA Grapalat" w:hAnsi="GHEA Grapalat" w:cs="Sylfaen"/>
          <w:sz w:val="20"/>
          <w:lang w:val="hy-AM"/>
        </w:rPr>
        <w:t>փոխանցում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Վաճառողի </w:t>
      </w:r>
      <w:r w:rsidRPr="00DE1E5A">
        <w:rPr>
          <w:rFonts w:ascii="GHEA Grapalat" w:hAnsi="GHEA Grapalat" w:cs="Sylfaen"/>
          <w:sz w:val="20"/>
          <w:lang w:val="hy-AM"/>
        </w:rPr>
        <w:t>բանկային</w:t>
      </w:r>
      <w:r w:rsidRPr="00DE1E5A">
        <w:rPr>
          <w:rFonts w:ascii="GHEA Grapalat" w:hAnsi="GHEA Grapalat" w:cs="Times Armenian"/>
          <w:sz w:val="20"/>
          <w:lang w:val="hy-AM"/>
        </w:rPr>
        <w:t xml:space="preserve"> </w:t>
      </w:r>
      <w:r w:rsidRPr="00DE1E5A">
        <w:rPr>
          <w:rFonts w:ascii="GHEA Grapalat" w:hAnsi="GHEA Grapalat" w:cs="Sylfaen"/>
          <w:sz w:val="20"/>
          <w:lang w:val="hy-AM"/>
        </w:rPr>
        <w:t>հաշվին</w:t>
      </w:r>
      <w:r w:rsidRPr="00DE1E5A">
        <w:rPr>
          <w:rFonts w:ascii="GHEA Grapalat" w:hAnsi="GHEA Grapalat" w:cs="Times Armenian"/>
          <w:sz w:val="20"/>
          <w:lang w:val="hy-AM"/>
        </w:rPr>
        <w:t xml:space="preserve">` </w:t>
      </w:r>
      <w:r w:rsidRPr="00DE1E5A">
        <w:rPr>
          <w:rFonts w:ascii="GHEA Grapalat" w:hAnsi="GHEA Grapalat" w:cs="Sylfaen"/>
          <w:sz w:val="20"/>
          <w:lang w:val="hy-AM"/>
        </w:rPr>
        <w:t>որպես</w:t>
      </w:r>
      <w:r w:rsidRPr="00DE1E5A">
        <w:rPr>
          <w:rFonts w:ascii="GHEA Grapalat" w:hAnsi="GHEA Grapalat" w:cs="Times Armenian"/>
          <w:sz w:val="20"/>
          <w:lang w:val="hy-AM"/>
        </w:rPr>
        <w:t xml:space="preserve"> </w:t>
      </w:r>
      <w:r w:rsidRPr="00DE1E5A">
        <w:rPr>
          <w:rFonts w:ascii="GHEA Grapalat" w:hAnsi="GHEA Grapalat" w:cs="Sylfaen"/>
          <w:sz w:val="20"/>
          <w:lang w:val="hy-AM"/>
        </w:rPr>
        <w:t>կանխավճար։ Կանխավճարի</w:t>
      </w:r>
      <w:r w:rsidRPr="00DE1E5A">
        <w:rPr>
          <w:rFonts w:ascii="GHEA Grapalat" w:hAnsi="GHEA Grapalat" w:cs="Times Armenian"/>
          <w:sz w:val="20"/>
          <w:lang w:val="hy-AM"/>
        </w:rPr>
        <w:t xml:space="preserve"> </w:t>
      </w:r>
      <w:r w:rsidRPr="00DE1E5A">
        <w:rPr>
          <w:rFonts w:ascii="GHEA Grapalat" w:hAnsi="GHEA Grapalat" w:cs="Sylfaen"/>
          <w:sz w:val="20"/>
          <w:lang w:val="hy-AM"/>
        </w:rPr>
        <w:t>մարումն</w:t>
      </w:r>
      <w:r w:rsidRPr="00DE1E5A">
        <w:rPr>
          <w:rFonts w:ascii="GHEA Grapalat" w:hAnsi="GHEA Grapalat" w:cs="Times Armenian"/>
          <w:sz w:val="20"/>
          <w:lang w:val="hy-AM"/>
        </w:rPr>
        <w:t xml:space="preserve"> </w:t>
      </w:r>
      <w:r w:rsidRPr="00DE1E5A">
        <w:rPr>
          <w:rFonts w:ascii="GHEA Grapalat" w:hAnsi="GHEA Grapalat" w:cs="Sylfaen"/>
          <w:sz w:val="20"/>
          <w:lang w:val="hy-AM"/>
        </w:rPr>
        <w:t>իրականացվում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sz w:val="20"/>
          <w:lang w:val="hy-AM"/>
        </w:rPr>
        <w:t xml:space="preserve">հանձնման-ընդունման </w:t>
      </w:r>
      <w:r w:rsidRPr="00DE1E5A">
        <w:rPr>
          <w:rFonts w:ascii="GHEA Grapalat" w:hAnsi="GHEA Grapalat" w:cs="Sylfaen"/>
          <w:sz w:val="20"/>
          <w:lang w:val="hy-AM"/>
        </w:rPr>
        <w:t>արձանագրությունների</w:t>
      </w:r>
      <w:r w:rsidRPr="00DE1E5A">
        <w:rPr>
          <w:rFonts w:ascii="GHEA Grapalat" w:hAnsi="GHEA Grapalat" w:cs="Times Armenian"/>
          <w:sz w:val="20"/>
          <w:lang w:val="hy-AM"/>
        </w:rPr>
        <w:t xml:space="preserve"> </w:t>
      </w:r>
      <w:r w:rsidRPr="00DE1E5A">
        <w:rPr>
          <w:rFonts w:ascii="GHEA Grapalat" w:hAnsi="GHEA Grapalat" w:cs="Sylfaen"/>
          <w:sz w:val="20"/>
          <w:lang w:val="hy-AM"/>
        </w:rPr>
        <w:t>հիման</w:t>
      </w:r>
      <w:r w:rsidRPr="00DE1E5A">
        <w:rPr>
          <w:rFonts w:ascii="GHEA Grapalat" w:hAnsi="GHEA Grapalat" w:cs="Times Armenian"/>
          <w:sz w:val="20"/>
          <w:lang w:val="hy-AM"/>
        </w:rPr>
        <w:t xml:space="preserve"> </w:t>
      </w:r>
      <w:r w:rsidRPr="00DE1E5A">
        <w:rPr>
          <w:rFonts w:ascii="GHEA Grapalat" w:hAnsi="GHEA Grapalat" w:cs="Sylfaen"/>
          <w:sz w:val="20"/>
          <w:lang w:val="hy-AM"/>
        </w:rPr>
        <w:t>վրա</w:t>
      </w:r>
      <w:r w:rsidRPr="00DE1E5A">
        <w:rPr>
          <w:rFonts w:ascii="GHEA Grapalat" w:hAnsi="GHEA Grapalat" w:cs="Times Armenian"/>
          <w:sz w:val="20"/>
          <w:lang w:val="hy-AM"/>
        </w:rPr>
        <w:t xml:space="preserve"> </w:t>
      </w:r>
      <w:r w:rsidRPr="00DE1E5A">
        <w:rPr>
          <w:rFonts w:ascii="GHEA Grapalat" w:hAnsi="GHEA Grapalat" w:cs="Sylfaen"/>
          <w:sz w:val="20"/>
          <w:lang w:val="hy-AM"/>
        </w:rPr>
        <w:t>կատարվող</w:t>
      </w:r>
      <w:r w:rsidRPr="00DE1E5A">
        <w:rPr>
          <w:rFonts w:ascii="GHEA Grapalat" w:hAnsi="GHEA Grapalat" w:cs="Times Armenian"/>
          <w:sz w:val="20"/>
          <w:lang w:val="hy-AM"/>
        </w:rPr>
        <w:t xml:space="preserve"> </w:t>
      </w:r>
      <w:r w:rsidRPr="00DE1E5A">
        <w:rPr>
          <w:rFonts w:ascii="GHEA Grapalat" w:hAnsi="GHEA Grapalat" w:cs="Sylfaen"/>
          <w:sz w:val="20"/>
          <w:lang w:val="hy-AM"/>
        </w:rPr>
        <w:t>վճարումներից</w:t>
      </w:r>
      <w:r w:rsidRPr="00DE1E5A">
        <w:rPr>
          <w:rFonts w:ascii="GHEA Grapalat" w:hAnsi="GHEA Grapalat" w:cs="Times Armenian"/>
          <w:sz w:val="20"/>
          <w:lang w:val="hy-AM"/>
        </w:rPr>
        <w:t xml:space="preserve"> </w:t>
      </w:r>
      <w:r w:rsidRPr="00DE1E5A">
        <w:rPr>
          <w:rFonts w:ascii="GHEA Grapalat" w:hAnsi="GHEA Grapalat" w:cs="Sylfaen"/>
          <w:sz w:val="20"/>
          <w:lang w:val="hy-AM"/>
        </w:rPr>
        <w:t>նվազեցումներ</w:t>
      </w:r>
      <w:r w:rsidRPr="00DE1E5A">
        <w:rPr>
          <w:rFonts w:ascii="GHEA Grapalat" w:hAnsi="GHEA Grapalat" w:cs="Times Armenian"/>
          <w:sz w:val="20"/>
          <w:lang w:val="hy-AM"/>
        </w:rPr>
        <w:t xml:space="preserve"> (</w:t>
      </w:r>
      <w:r w:rsidRPr="00DE1E5A">
        <w:rPr>
          <w:rFonts w:ascii="GHEA Grapalat" w:hAnsi="GHEA Grapalat" w:cs="Sylfaen"/>
          <w:sz w:val="20"/>
          <w:lang w:val="hy-AM"/>
        </w:rPr>
        <w:t>պահումներ</w:t>
      </w:r>
      <w:r w:rsidRPr="00DE1E5A">
        <w:rPr>
          <w:rFonts w:ascii="GHEA Grapalat" w:hAnsi="GHEA Grapalat" w:cs="Times Armenian"/>
          <w:sz w:val="20"/>
          <w:lang w:val="hy-AM"/>
        </w:rPr>
        <w:t xml:space="preserve">) </w:t>
      </w:r>
      <w:r w:rsidRPr="00DE1E5A">
        <w:rPr>
          <w:rFonts w:ascii="GHEA Grapalat" w:hAnsi="GHEA Grapalat" w:cs="Sylfaen"/>
          <w:sz w:val="20"/>
          <w:lang w:val="hy-AM"/>
        </w:rPr>
        <w:t>կատարելու</w:t>
      </w:r>
      <w:r w:rsidRPr="00DE1E5A">
        <w:rPr>
          <w:rFonts w:ascii="GHEA Grapalat" w:hAnsi="GHEA Grapalat" w:cs="Times Armenian"/>
          <w:sz w:val="20"/>
          <w:lang w:val="hy-AM"/>
        </w:rPr>
        <w:t xml:space="preserve"> </w:t>
      </w:r>
      <w:r w:rsidRPr="00DE1E5A">
        <w:rPr>
          <w:rFonts w:ascii="GHEA Grapalat" w:hAnsi="GHEA Grapalat" w:cs="Sylfaen"/>
          <w:sz w:val="20"/>
          <w:lang w:val="hy-AM"/>
        </w:rPr>
        <w:t>ձևով</w:t>
      </w:r>
      <w:r w:rsidRPr="00DE1E5A">
        <w:rPr>
          <w:rFonts w:ascii="GHEA Grapalat" w:hAnsi="GHEA Grapalat" w:cs="Times Armenian"/>
          <w:sz w:val="20"/>
          <w:lang w:val="hy-AM"/>
        </w:rPr>
        <w:t xml:space="preserve">։ </w:t>
      </w:r>
      <w:r w:rsidRPr="00DE1E5A">
        <w:rPr>
          <w:rFonts w:ascii="GHEA Grapalat" w:hAnsi="GHEA Grapalat" w:cs="Sylfaen"/>
          <w:sz w:val="20"/>
          <w:lang w:val="hy-AM"/>
        </w:rPr>
        <w:t>Յուրաքանչյուր</w:t>
      </w:r>
      <w:r w:rsidRPr="00DE1E5A">
        <w:rPr>
          <w:rFonts w:ascii="GHEA Grapalat" w:hAnsi="GHEA Grapalat" w:cs="Times Armenian"/>
          <w:sz w:val="20"/>
          <w:lang w:val="hy-AM"/>
        </w:rPr>
        <w:t xml:space="preserve"> </w:t>
      </w:r>
      <w:r w:rsidRPr="00DE1E5A">
        <w:rPr>
          <w:rFonts w:ascii="GHEA Grapalat" w:hAnsi="GHEA Grapalat" w:cs="Sylfaen"/>
          <w:sz w:val="20"/>
          <w:lang w:val="hy-AM"/>
        </w:rPr>
        <w:t>դեպքում</w:t>
      </w:r>
      <w:r w:rsidRPr="00DE1E5A">
        <w:rPr>
          <w:rFonts w:ascii="GHEA Grapalat" w:hAnsi="GHEA Grapalat" w:cs="Times Armenian"/>
          <w:sz w:val="20"/>
          <w:lang w:val="hy-AM"/>
        </w:rPr>
        <w:t xml:space="preserve"> </w:t>
      </w:r>
      <w:r w:rsidRPr="00DE1E5A">
        <w:rPr>
          <w:rFonts w:ascii="GHEA Grapalat" w:hAnsi="GHEA Grapalat" w:cs="Sylfaen"/>
          <w:sz w:val="20"/>
          <w:lang w:val="hy-AM"/>
        </w:rPr>
        <w:t>նվազեցվող</w:t>
      </w:r>
      <w:r w:rsidRPr="00DE1E5A">
        <w:rPr>
          <w:rFonts w:ascii="GHEA Grapalat" w:hAnsi="GHEA Grapalat" w:cs="Times Armenian"/>
          <w:sz w:val="20"/>
          <w:lang w:val="hy-AM"/>
        </w:rPr>
        <w:t xml:space="preserve"> (</w:t>
      </w:r>
      <w:r w:rsidRPr="00DE1E5A">
        <w:rPr>
          <w:rFonts w:ascii="GHEA Grapalat" w:hAnsi="GHEA Grapalat" w:cs="Sylfaen"/>
          <w:sz w:val="20"/>
          <w:lang w:val="hy-AM"/>
        </w:rPr>
        <w:t>կանխավճարի</w:t>
      </w:r>
      <w:r w:rsidRPr="00DE1E5A">
        <w:rPr>
          <w:rFonts w:ascii="GHEA Grapalat" w:hAnsi="GHEA Grapalat" w:cs="Times Armenian"/>
          <w:sz w:val="20"/>
          <w:lang w:val="hy-AM"/>
        </w:rPr>
        <w:t xml:space="preserve"> </w:t>
      </w:r>
      <w:r w:rsidRPr="00DE1E5A">
        <w:rPr>
          <w:rFonts w:ascii="GHEA Grapalat" w:hAnsi="GHEA Grapalat" w:cs="Sylfaen"/>
          <w:sz w:val="20"/>
          <w:lang w:val="hy-AM"/>
        </w:rPr>
        <w:t>մարվող</w:t>
      </w:r>
      <w:r w:rsidRPr="00DE1E5A">
        <w:rPr>
          <w:rFonts w:ascii="GHEA Grapalat" w:hAnsi="GHEA Grapalat" w:cs="Times Armenian"/>
          <w:sz w:val="20"/>
          <w:lang w:val="hy-AM"/>
        </w:rPr>
        <w:t xml:space="preserve">) </w:t>
      </w:r>
      <w:r w:rsidRPr="00DE1E5A">
        <w:rPr>
          <w:rFonts w:ascii="GHEA Grapalat" w:hAnsi="GHEA Grapalat" w:cs="Sylfaen"/>
          <w:sz w:val="20"/>
          <w:lang w:val="hy-AM"/>
        </w:rPr>
        <w:t>գումարի</w:t>
      </w:r>
      <w:r w:rsidRPr="00DE1E5A">
        <w:rPr>
          <w:rFonts w:ascii="GHEA Grapalat" w:hAnsi="GHEA Grapalat" w:cs="Times Armenian"/>
          <w:sz w:val="20"/>
          <w:lang w:val="hy-AM"/>
        </w:rPr>
        <w:t xml:space="preserve"> </w:t>
      </w:r>
      <w:r w:rsidRPr="00DE1E5A">
        <w:rPr>
          <w:rFonts w:ascii="GHEA Grapalat" w:hAnsi="GHEA Grapalat" w:cs="Sylfaen"/>
          <w:sz w:val="20"/>
          <w:lang w:val="hy-AM"/>
        </w:rPr>
        <w:t>չափը</w:t>
      </w:r>
      <w:r w:rsidRPr="00DE1E5A">
        <w:rPr>
          <w:rFonts w:ascii="GHEA Grapalat" w:hAnsi="GHEA Grapalat" w:cs="Times Armenian"/>
          <w:sz w:val="20"/>
          <w:lang w:val="hy-AM"/>
        </w:rPr>
        <w:t xml:space="preserve"> </w:t>
      </w:r>
      <w:r w:rsidRPr="00DE1E5A">
        <w:rPr>
          <w:rFonts w:ascii="GHEA Grapalat" w:hAnsi="GHEA Grapalat" w:cs="Sylfaen"/>
          <w:sz w:val="20"/>
          <w:lang w:val="hy-AM"/>
        </w:rPr>
        <w:t>որոշվում</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պ</w:t>
      </w:r>
      <w:r w:rsidRPr="00DE1E5A">
        <w:rPr>
          <w:rFonts w:ascii="GHEA Grapalat" w:hAnsi="GHEA Grapalat" w:cs="Sylfaen"/>
          <w:sz w:val="20"/>
          <w:lang w:val="hy-AM"/>
        </w:rPr>
        <w:t>այմանագրի</w:t>
      </w:r>
      <w:r w:rsidRPr="00DE1E5A">
        <w:rPr>
          <w:rFonts w:ascii="GHEA Grapalat" w:hAnsi="GHEA Grapalat" w:cs="Times Armenian"/>
          <w:sz w:val="20"/>
          <w:lang w:val="hy-AM"/>
        </w:rPr>
        <w:t xml:space="preserve"> </w:t>
      </w:r>
      <w:r w:rsidRPr="00DE1E5A">
        <w:rPr>
          <w:rFonts w:ascii="GHEA Grapalat" w:hAnsi="GHEA Grapalat" w:cs="Sylfaen"/>
          <w:sz w:val="20"/>
          <w:lang w:val="hy-AM"/>
        </w:rPr>
        <w:t>գնի</w:t>
      </w:r>
      <w:r w:rsidRPr="00DE1E5A">
        <w:rPr>
          <w:rFonts w:ascii="GHEA Grapalat" w:hAnsi="GHEA Grapalat" w:cs="Times Armenian"/>
          <w:sz w:val="20"/>
          <w:lang w:val="hy-AM"/>
        </w:rPr>
        <w:t xml:space="preserve"> </w:t>
      </w:r>
      <w:r w:rsidRPr="00DE1E5A">
        <w:rPr>
          <w:rFonts w:ascii="GHEA Grapalat" w:hAnsi="GHEA Grapalat" w:cs="Sylfaen"/>
          <w:sz w:val="20"/>
          <w:lang w:val="hy-AM"/>
        </w:rPr>
        <w:t>նկատմամբ</w:t>
      </w:r>
      <w:r w:rsidRPr="00DE1E5A">
        <w:rPr>
          <w:rFonts w:ascii="GHEA Grapalat" w:hAnsi="GHEA Grapalat" w:cs="Times Armenian"/>
          <w:sz w:val="20"/>
          <w:lang w:val="hy-AM"/>
        </w:rPr>
        <w:t xml:space="preserve"> </w:t>
      </w:r>
      <w:r w:rsidRPr="00DE1E5A">
        <w:rPr>
          <w:rFonts w:ascii="GHEA Grapalat" w:hAnsi="GHEA Grapalat" w:cs="Sylfaen"/>
          <w:sz w:val="20"/>
          <w:lang w:val="hy-AM"/>
        </w:rPr>
        <w:t>վճարվող</w:t>
      </w:r>
      <w:r w:rsidRPr="00DE1E5A">
        <w:rPr>
          <w:rFonts w:ascii="GHEA Grapalat" w:hAnsi="GHEA Grapalat" w:cs="Times Armenian"/>
          <w:sz w:val="20"/>
          <w:lang w:val="hy-AM"/>
        </w:rPr>
        <w:t xml:space="preserve"> </w:t>
      </w:r>
      <w:r w:rsidRPr="00DE1E5A">
        <w:rPr>
          <w:rFonts w:ascii="GHEA Grapalat" w:hAnsi="GHEA Grapalat" w:cs="Sylfaen"/>
          <w:sz w:val="20"/>
          <w:lang w:val="hy-AM"/>
        </w:rPr>
        <w:t>գումարի</w:t>
      </w:r>
      <w:r w:rsidRPr="00DE1E5A">
        <w:rPr>
          <w:rFonts w:ascii="GHEA Grapalat" w:hAnsi="GHEA Grapalat" w:cs="Times Armenian"/>
          <w:sz w:val="20"/>
          <w:lang w:val="hy-AM"/>
        </w:rPr>
        <w:t xml:space="preserve"> </w:t>
      </w:r>
      <w:r w:rsidRPr="00DE1E5A">
        <w:rPr>
          <w:rFonts w:ascii="GHEA Grapalat" w:hAnsi="GHEA Grapalat" w:cs="Sylfaen"/>
          <w:sz w:val="20"/>
          <w:lang w:val="hy-AM"/>
        </w:rPr>
        <w:t>համամասնությամբ</w:t>
      </w:r>
      <w:r w:rsidRPr="00024088">
        <w:rPr>
          <w:rFonts w:ascii="GHEA Grapalat" w:hAnsi="GHEA Grapalat" w:cs="Sylfaen"/>
          <w:sz w:val="20"/>
          <w:lang w:val="hy-AM"/>
        </w:rPr>
        <w:t>:</w:t>
      </w:r>
      <w:r w:rsidRPr="00024088">
        <w:rPr>
          <w:rFonts w:ascii="GHEA Grapalat" w:hAnsi="GHEA Grapalat" w:cs="Sylfaen"/>
          <w:sz w:val="20"/>
          <w:vertAlign w:val="superscript"/>
          <w:lang w:val="hy-AM"/>
        </w:rPr>
        <w:t>18</w:t>
      </w:r>
      <w:r w:rsidRPr="00917496">
        <w:rPr>
          <w:rStyle w:val="af6"/>
          <w:rFonts w:ascii="GHEA Grapalat" w:hAnsi="GHEA Grapalat" w:cs="Sylfaen"/>
          <w:color w:val="FFFFFF"/>
          <w:sz w:val="20"/>
          <w:lang w:val="hy-AM"/>
        </w:rPr>
        <w:footnoteReference w:id="14"/>
      </w:r>
      <w:r w:rsidRPr="00DE1E5A">
        <w:rPr>
          <w:rFonts w:ascii="GHEA Grapalat" w:hAnsi="GHEA Grapalat"/>
          <w:sz w:val="20"/>
          <w:lang w:val="hy-AM"/>
        </w:rPr>
        <w:t xml:space="preserve">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Pr="00024088">
        <w:rPr>
          <w:rFonts w:ascii="GHEA Grapalat" w:hAnsi="GHEA Grapalat"/>
          <w:sz w:val="20"/>
          <w:lang w:val="hy-AM"/>
        </w:rPr>
        <w:t>30</w:t>
      </w:r>
      <w:r w:rsidRPr="00DE1E5A">
        <w:rPr>
          <w:rFonts w:ascii="GHEA Grapalat" w:hAnsi="GHEA Grapalat"/>
          <w:sz w:val="20"/>
          <w:lang w:val="hy-AM"/>
        </w:rPr>
        <w:t xml:space="preserve">-ը: </w:t>
      </w:r>
    </w:p>
    <w:p w:rsidR="00024088" w:rsidRPr="00DE1E5A" w:rsidRDefault="00024088" w:rsidP="00024088">
      <w:pPr>
        <w:ind w:firstLine="720"/>
        <w:jc w:val="both"/>
        <w:rPr>
          <w:rFonts w:ascii="GHEA Grapalat" w:hAnsi="GHEA Grapalat" w:cs="Sylfaen"/>
          <w:i/>
          <w:sz w:val="20"/>
          <w:u w:val="single"/>
          <w:lang w:val="hy-AM"/>
        </w:rPr>
      </w:pPr>
    </w:p>
    <w:p w:rsidR="00024088" w:rsidRPr="00DE1E5A" w:rsidRDefault="00024088" w:rsidP="00024088">
      <w:pPr>
        <w:ind w:firstLine="709"/>
        <w:jc w:val="center"/>
        <w:rPr>
          <w:rFonts w:ascii="GHEA Grapalat" w:hAnsi="GHEA Grapalat"/>
          <w:b/>
          <w:sz w:val="20"/>
          <w:lang w:val="hy-AM"/>
        </w:rPr>
      </w:pPr>
      <w:r w:rsidRPr="00DE1E5A">
        <w:rPr>
          <w:rFonts w:ascii="GHEA Grapalat" w:hAnsi="GHEA Grapalat"/>
          <w:b/>
          <w:sz w:val="20"/>
          <w:lang w:val="hy-AM"/>
        </w:rPr>
        <w:t>4. ԱՊՐԱՆՔԻ ՈՐԱԿԸ ԵՎ ԵՐԱՇԽԻՔԸ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024088" w:rsidRPr="00DE1E5A" w:rsidRDefault="00024088" w:rsidP="00024088">
      <w:pPr>
        <w:ind w:firstLine="702"/>
        <w:jc w:val="both"/>
        <w:rPr>
          <w:rFonts w:ascii="GHEA Grapalat" w:hAnsi="GHEA Grapalat" w:cs="Sylfaen"/>
          <w:sz w:val="20"/>
          <w:lang w:val="pt-BR"/>
        </w:rPr>
      </w:pPr>
      <w:r w:rsidRPr="00DE1E5A">
        <w:rPr>
          <w:rFonts w:ascii="GHEA Grapalat" w:hAnsi="GHEA Grapalat" w:cs="Times Armenian"/>
          <w:sz w:val="20"/>
          <w:lang w:val="pt-BR"/>
        </w:rPr>
        <w:t xml:space="preserve">4.2 </w:t>
      </w:r>
      <w:r w:rsidRPr="00DE1E5A">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E1E5A">
        <w:rPr>
          <w:rFonts w:ascii="GHEA Grapalat" w:hAnsi="GHEA Grapalat" w:cs="Sylfaen"/>
          <w:sz w:val="20"/>
          <w:u w:val="single"/>
          <w:lang w:val="pt-BR"/>
        </w:rPr>
        <w:t xml:space="preserve">            </w:t>
      </w:r>
      <w:r w:rsidRPr="00DE1E5A">
        <w:rPr>
          <w:rFonts w:ascii="GHEA Grapalat" w:hAnsi="GHEA Grapalat" w:cs="Sylfaen"/>
          <w:sz w:val="20"/>
          <w:lang w:val="pt-BR"/>
        </w:rPr>
        <w:t xml:space="preserve"> օրացուցային օրը:  Եթե </w:t>
      </w:r>
      <w:r w:rsidRPr="00DE1E5A">
        <w:rPr>
          <w:rFonts w:ascii="GHEA Grapalat" w:hAnsi="GHEA Grapalat" w:cs="Sylfaen"/>
          <w:sz w:val="20"/>
          <w:lang w:val="pt-BR"/>
        </w:rPr>
        <w:lastRenderedPageBreak/>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lang w:val="pt-BR"/>
        </w:rPr>
        <w:t>:</w:t>
      </w:r>
      <w:r>
        <w:rPr>
          <w:rFonts w:ascii="GHEA Grapalat" w:hAnsi="GHEA Grapalat" w:cs="Sylfaen"/>
          <w:sz w:val="20"/>
          <w:vertAlign w:val="superscript"/>
          <w:lang w:val="pt-BR"/>
        </w:rPr>
        <w:t>19</w:t>
      </w:r>
      <w:r w:rsidRPr="00917496">
        <w:rPr>
          <w:rStyle w:val="af6"/>
          <w:rFonts w:ascii="GHEA Grapalat" w:hAnsi="GHEA Grapalat" w:cs="Sylfaen"/>
          <w:color w:val="FFFFFF"/>
          <w:sz w:val="20"/>
          <w:lang w:val="pt-BR"/>
        </w:rPr>
        <w:footnoteReference w:id="15"/>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center"/>
        <w:rPr>
          <w:rFonts w:ascii="GHEA Grapalat" w:hAnsi="GHEA Grapalat"/>
          <w:b/>
          <w:sz w:val="20"/>
          <w:lang w:val="hy-AM"/>
        </w:rPr>
      </w:pPr>
      <w:r w:rsidRPr="00DE1E5A">
        <w:rPr>
          <w:rFonts w:ascii="GHEA Grapalat" w:hAnsi="GHEA Grapalat"/>
          <w:b/>
          <w:sz w:val="20"/>
          <w:lang w:val="hy-AM"/>
        </w:rPr>
        <w:t>5. ԱՊՐԱՆՔԻ ՀԱՆՁՆՈՒՄԸ ԵՎ ԸՆԴՈՒՆՈՒՄԸ</w:t>
      </w:r>
    </w:p>
    <w:p w:rsidR="00024088" w:rsidRPr="00595447" w:rsidRDefault="00024088" w:rsidP="00024088">
      <w:pPr>
        <w:ind w:firstLine="720"/>
        <w:jc w:val="both"/>
        <w:rPr>
          <w:rFonts w:ascii="GHEA Grapalat" w:hAnsi="GHEA Grapalat" w:cs="Sylfaen"/>
          <w:sz w:val="20"/>
          <w:lang w:val="hy-AM"/>
        </w:rPr>
      </w:pPr>
      <w:r w:rsidRPr="00595447">
        <w:rPr>
          <w:rFonts w:ascii="GHEA Grapalat" w:hAnsi="GHEA Grapalat"/>
          <w:sz w:val="20"/>
          <w:lang w:val="hy-AM"/>
        </w:rPr>
        <w:t xml:space="preserve">5.1 Մատակարարված ապրանքն </w:t>
      </w:r>
      <w:r w:rsidRPr="00595447">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024088" w:rsidRPr="00595447" w:rsidRDefault="00024088" w:rsidP="00024088">
      <w:pPr>
        <w:ind w:firstLine="720"/>
        <w:jc w:val="both"/>
        <w:rPr>
          <w:rFonts w:ascii="GHEA Grapalat" w:hAnsi="GHEA Grapalat" w:cs="Sylfaen"/>
          <w:sz w:val="20"/>
          <w:szCs w:val="20"/>
          <w:lang w:val="hy-AM"/>
        </w:rPr>
      </w:pPr>
      <w:r w:rsidRPr="00595447">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595447">
        <w:rPr>
          <w:rFonts w:ascii="GHEA Grapalat" w:hAnsi="GHEA Grapalat" w:cs="Sylfaen"/>
          <w:sz w:val="20"/>
          <w:lang w:val="hy-AM"/>
        </w:rPr>
        <w:t>_______ օրինակ</w:t>
      </w:r>
      <w:r w:rsidRPr="00595447">
        <w:rPr>
          <w:rFonts w:ascii="GHEA Grapalat" w:hAnsi="GHEA Grapalat" w:cs="Sylfaen"/>
          <w:sz w:val="20"/>
          <w:szCs w:val="20"/>
          <w:lang w:val="hy-AM"/>
        </w:rPr>
        <w:t xml:space="preserve"> (հավելված N 3): </w:t>
      </w:r>
    </w:p>
    <w:p w:rsidR="00024088" w:rsidRPr="00595447" w:rsidRDefault="00024088" w:rsidP="00024088">
      <w:pPr>
        <w:ind w:firstLine="720"/>
        <w:jc w:val="both"/>
        <w:rPr>
          <w:rFonts w:ascii="GHEA Grapalat" w:hAnsi="GHEA Grapalat" w:cs="Sylfaen"/>
          <w:sz w:val="20"/>
          <w:lang w:val="hy-AM"/>
        </w:rPr>
      </w:pPr>
      <w:r w:rsidRPr="00595447">
        <w:rPr>
          <w:rFonts w:ascii="GHEA Grapalat" w:hAnsi="GHEA Grapalat" w:cs="Sylfaen"/>
          <w:sz w:val="20"/>
          <w:lang w:val="hy-AM"/>
        </w:rPr>
        <w:t xml:space="preserve">5.2 Հանձնման-ընդունման արձանագրությունը ստորագրվում է, եթե </w:t>
      </w:r>
      <w:r w:rsidRPr="00595447">
        <w:rPr>
          <w:rFonts w:ascii="GHEA Grapalat" w:hAnsi="GHEA Grapalat"/>
          <w:sz w:val="20"/>
          <w:lang w:val="pt-BR"/>
        </w:rPr>
        <w:t xml:space="preserve">մատակարարված ապրանքը </w:t>
      </w:r>
      <w:r w:rsidRPr="00595447">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024088" w:rsidRPr="00595447" w:rsidRDefault="00024088" w:rsidP="00024088">
      <w:pPr>
        <w:ind w:firstLine="720"/>
        <w:jc w:val="both"/>
        <w:rPr>
          <w:rFonts w:ascii="GHEA Grapalat" w:hAnsi="GHEA Grapalat" w:cs="Sylfaen"/>
          <w:sz w:val="20"/>
          <w:lang w:val="hy-AM"/>
        </w:rPr>
      </w:pPr>
      <w:r w:rsidRPr="00595447">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024088" w:rsidRPr="00595447" w:rsidRDefault="00024088" w:rsidP="00024088">
      <w:pPr>
        <w:ind w:firstLine="720"/>
        <w:jc w:val="both"/>
        <w:rPr>
          <w:rFonts w:ascii="GHEA Grapalat" w:hAnsi="GHEA Grapalat" w:cs="Sylfaen"/>
          <w:sz w:val="20"/>
          <w:lang w:val="hy-AM"/>
        </w:rPr>
      </w:pPr>
      <w:r w:rsidRPr="00595447">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024088" w:rsidRPr="00595447" w:rsidRDefault="00024088" w:rsidP="00024088">
      <w:pPr>
        <w:ind w:firstLine="709"/>
        <w:jc w:val="both"/>
        <w:rPr>
          <w:rFonts w:ascii="GHEA Grapalat" w:hAnsi="GHEA Grapalat"/>
          <w:sz w:val="20"/>
          <w:lang w:val="hy-AM"/>
        </w:rPr>
      </w:pPr>
      <w:r w:rsidRPr="00595447">
        <w:rPr>
          <w:rFonts w:ascii="GHEA Grapalat" w:hAnsi="GHEA Grapalat"/>
          <w:sz w:val="20"/>
          <w:lang w:val="hy-AM"/>
        </w:rPr>
        <w:t xml:space="preserve">5.3 Գնորդը հանձնման-ընդունման արձանագրությունը ստանալու </w:t>
      </w:r>
      <w:r w:rsidRPr="00595447">
        <w:rPr>
          <w:rFonts w:ascii="GHEA Grapalat" w:hAnsi="GHEA Grapalat" w:cs="Sylfaen"/>
          <w:sz w:val="20"/>
          <w:szCs w:val="20"/>
          <w:lang w:val="hy-AM"/>
        </w:rPr>
        <w:t xml:space="preserve">օրվան հաջորդող աշխատանքային օրվանից հաշված </w:t>
      </w:r>
      <w:r w:rsidRPr="00595447">
        <w:rPr>
          <w:rFonts w:ascii="GHEA Grapalat" w:hAnsi="GHEA Grapalat" w:cs="Sylfaen"/>
          <w:sz w:val="20"/>
          <w:szCs w:val="20"/>
          <w:u w:val="single"/>
          <w:lang w:val="hy-AM"/>
        </w:rPr>
        <w:t xml:space="preserve">     </w:t>
      </w:r>
      <w:r w:rsidRPr="00595447">
        <w:rPr>
          <w:rFonts w:ascii="GHEA Grapalat" w:hAnsi="GHEA Grapalat" w:cs="Sylfaen"/>
          <w:sz w:val="20"/>
          <w:szCs w:val="20"/>
          <w:lang w:val="hy-AM"/>
        </w:rPr>
        <w:t xml:space="preserve"> աշխատանքային օրվա ընթացքում </w:t>
      </w:r>
      <w:r w:rsidRPr="00595447">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024088" w:rsidRPr="00595447" w:rsidRDefault="00024088" w:rsidP="00024088">
      <w:pPr>
        <w:ind w:firstLine="720"/>
        <w:jc w:val="both"/>
        <w:rPr>
          <w:rFonts w:ascii="GHEA Grapalat" w:hAnsi="GHEA Grapalat" w:cs="Sylfaen"/>
          <w:sz w:val="20"/>
          <w:lang w:val="hy-AM"/>
        </w:rPr>
      </w:pPr>
      <w:r w:rsidRPr="00595447">
        <w:rPr>
          <w:rFonts w:ascii="GHEA Grapalat" w:hAnsi="GHEA Grapalat"/>
          <w:sz w:val="20"/>
          <w:lang w:val="hy-AM"/>
        </w:rPr>
        <w:t xml:space="preserve">5.4 </w:t>
      </w:r>
      <w:r w:rsidRPr="00595447">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595447">
        <w:rPr>
          <w:rFonts w:ascii="GHEA Grapalat" w:hAnsi="GHEA Grapalat" w:cs="Sylfaen"/>
          <w:sz w:val="20"/>
          <w:lang w:val="hy-AM"/>
        </w:rPr>
        <w:softHyphen/>
        <w:t>ված վերջնաժամկետին հաջորդող աշխատանքային օրը Գնորդը Վաճառողին է տրամադրում իր կողմից հաստատված հանձնման-ընդունման արձանա</w:t>
      </w:r>
      <w:r w:rsidRPr="00595447">
        <w:rPr>
          <w:rFonts w:ascii="GHEA Grapalat" w:hAnsi="GHEA Grapalat" w:cs="Sylfaen"/>
          <w:sz w:val="20"/>
          <w:lang w:val="hy-AM"/>
        </w:rPr>
        <w:softHyphen/>
        <w:t xml:space="preserve">գրությունը: </w:t>
      </w:r>
    </w:p>
    <w:p w:rsidR="00024088" w:rsidRPr="00DE1E5A" w:rsidRDefault="00024088" w:rsidP="00024088">
      <w:pPr>
        <w:ind w:firstLine="720"/>
        <w:jc w:val="both"/>
        <w:rPr>
          <w:rFonts w:ascii="GHEA Grapalat" w:hAnsi="GHEA Grapalat" w:cs="Sylfaen"/>
          <w:sz w:val="20"/>
          <w:lang w:val="hy-AM"/>
        </w:rPr>
      </w:pPr>
    </w:p>
    <w:p w:rsidR="00024088" w:rsidRPr="00DE1E5A" w:rsidRDefault="00024088" w:rsidP="00024088">
      <w:pPr>
        <w:ind w:firstLine="709"/>
        <w:jc w:val="center"/>
        <w:rPr>
          <w:rFonts w:ascii="GHEA Grapalat" w:hAnsi="GHEA Grapalat"/>
          <w:b/>
          <w:sz w:val="20"/>
          <w:lang w:val="hy-AM"/>
        </w:rPr>
      </w:pPr>
      <w:r w:rsidRPr="00DE1E5A">
        <w:rPr>
          <w:rFonts w:ascii="GHEA Grapalat" w:hAnsi="GHEA Grapalat"/>
          <w:b/>
          <w:sz w:val="20"/>
          <w:lang w:val="hy-AM"/>
        </w:rPr>
        <w:t>6. ԿՈՂՄԵՐԻ ՊԱՏԱՍԽԱՆԱՏՎՈՒԹՅՈՒՆԸ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024088" w:rsidRPr="002152AB"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Pr="002152AB">
        <w:rPr>
          <w:rFonts w:ascii="GHEA Grapalat" w:hAnsi="GHEA Grapalat"/>
          <w:sz w:val="20"/>
          <w:lang w:val="hy-AM"/>
        </w:rPr>
        <w:t xml:space="preserve">աշխատանքային </w:t>
      </w:r>
      <w:r w:rsidRPr="00DE1E5A">
        <w:rPr>
          <w:rFonts w:ascii="GHEA Grapalat" w:hAnsi="GHEA Grapalat"/>
          <w:sz w:val="20"/>
          <w:lang w:val="hy-AM"/>
        </w:rPr>
        <w:t xml:space="preserve">օրվա համար գանձվում է տույժ` մատակարարման ենթակա, սակայն չմատակարարված ապրանքի գնի 0,05 </w:t>
      </w:r>
      <w:r w:rsidRPr="00DE1E5A">
        <w:rPr>
          <w:rFonts w:ascii="GHEA Grapalat" w:hAnsi="GHEA Grapalat" w:cs="Sylfaen"/>
          <w:sz w:val="20"/>
          <w:lang w:val="hy-AM"/>
        </w:rPr>
        <w:t>(զրո ամբողջ հինգ հարյուրերրորդական) տոկոսի</w:t>
      </w:r>
      <w:r w:rsidRPr="00DE1E5A">
        <w:rPr>
          <w:rFonts w:ascii="GHEA Grapalat" w:hAnsi="GHEA Grapalat"/>
          <w:sz w:val="20"/>
          <w:lang w:val="hy-AM"/>
        </w:rPr>
        <w:t xml:space="preserve">  չափով։</w:t>
      </w:r>
      <w:ins w:id="39" w:author="Sergey Shahnazaryan" w:date="2019-05-20T14:59:00Z">
        <w:r w:rsidRPr="002152AB">
          <w:rPr>
            <w:rFonts w:ascii="GHEA Grapalat" w:hAnsi="GHEA Grapalat"/>
            <w:sz w:val="20"/>
            <w:lang w:val="hy-AM"/>
          </w:rPr>
          <w:t xml:space="preserve"> </w:t>
        </w:r>
      </w:ins>
    </w:p>
    <w:p w:rsidR="00024088" w:rsidRPr="002152AB" w:rsidRDefault="00024088" w:rsidP="00024088">
      <w:pPr>
        <w:ind w:firstLine="709"/>
        <w:jc w:val="both"/>
        <w:rPr>
          <w:rFonts w:ascii="GHEA Grapalat" w:hAnsi="GHEA Grapalat"/>
          <w:sz w:val="20"/>
          <w:lang w:val="hy-AM"/>
        </w:rPr>
      </w:pPr>
      <w:r w:rsidRPr="00DE1E5A">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E1E5A">
        <w:rPr>
          <w:rFonts w:ascii="GHEA Grapalat" w:hAnsi="GHEA Grapalat" w:cs="Sylfaen"/>
          <w:sz w:val="20"/>
          <w:lang w:val="hy-AM"/>
        </w:rPr>
        <w:t>(զրո ամբողջ հինգ տասնորդական) տոկոսի</w:t>
      </w:r>
      <w:r w:rsidRPr="00DE1E5A" w:rsidDel="009B7E9C">
        <w:rPr>
          <w:rFonts w:ascii="GHEA Grapalat" w:hAnsi="GHEA Grapalat"/>
          <w:sz w:val="20"/>
          <w:lang w:val="hy-AM"/>
        </w:rPr>
        <w:t xml:space="preserve"> </w:t>
      </w:r>
      <w:r w:rsidRPr="00DE1E5A">
        <w:rPr>
          <w:rFonts w:ascii="GHEA Grapalat" w:hAnsi="GHEA Grapalat"/>
          <w:sz w:val="20"/>
          <w:lang w:val="hy-AM"/>
        </w:rPr>
        <w:t xml:space="preserve"> չափով</w:t>
      </w:r>
      <w:r w:rsidRPr="002152AB">
        <w:rPr>
          <w:rFonts w:ascii="GHEA Grapalat" w:hAnsi="GHEA Grapalat"/>
          <w:sz w:val="20"/>
          <w:lang w:val="hy-AM"/>
        </w:rPr>
        <w:t>:</w:t>
      </w:r>
      <w:r w:rsidRPr="002152AB">
        <w:rPr>
          <w:rFonts w:ascii="GHEA Grapalat" w:hAnsi="GHEA Grapalat"/>
          <w:sz w:val="20"/>
          <w:vertAlign w:val="superscript"/>
          <w:lang w:val="hy-AM"/>
        </w:rPr>
        <w:t>20</w:t>
      </w:r>
      <w:r w:rsidRPr="00917496">
        <w:rPr>
          <w:rStyle w:val="af6"/>
          <w:rFonts w:ascii="GHEA Grapalat" w:hAnsi="GHEA Grapalat"/>
          <w:color w:val="FFFFFF"/>
          <w:sz w:val="20"/>
          <w:lang w:val="hy-AM"/>
        </w:rPr>
        <w:footnoteReference w:id="16"/>
      </w:r>
      <w:r w:rsidRPr="002152AB">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Pr="002152AB">
        <w:rPr>
          <w:rFonts w:ascii="GHEA Grapalat" w:hAnsi="GHEA Grapalat"/>
          <w:sz w:val="20"/>
          <w:lang w:val="hy-AM"/>
        </w:rPr>
        <w:t xml:space="preserve">աշխատանքային </w:t>
      </w:r>
      <w:r w:rsidRPr="00DE1E5A">
        <w:rPr>
          <w:rFonts w:ascii="GHEA Grapalat" w:hAnsi="GHEA Grapalat"/>
          <w:sz w:val="20"/>
          <w:lang w:val="hy-AM"/>
        </w:rPr>
        <w:t xml:space="preserve">օրվա համար հաշվարկվում է տույժ` վճարման ենթակա, սակայն չվճարված գումարի 0,05 </w:t>
      </w:r>
      <w:r w:rsidRPr="00DE1E5A">
        <w:rPr>
          <w:rFonts w:ascii="GHEA Grapalat" w:hAnsi="GHEA Grapalat" w:cs="Sylfaen"/>
          <w:sz w:val="20"/>
          <w:lang w:val="hy-AM"/>
        </w:rPr>
        <w:t>(զրո ամբողջ հինգ հարյուրերրորդական) տոկոսի</w:t>
      </w:r>
      <w:r w:rsidRPr="00DE1E5A">
        <w:rPr>
          <w:rFonts w:ascii="GHEA Grapalat" w:hAnsi="GHEA Grapalat"/>
          <w:sz w:val="20"/>
          <w:lang w:val="hy-AM"/>
        </w:rPr>
        <w:t xml:space="preserve">  չափով։</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center"/>
        <w:rPr>
          <w:rFonts w:ascii="GHEA Grapalat" w:hAnsi="GHEA Grapalat"/>
          <w:b/>
          <w:sz w:val="20"/>
          <w:lang w:val="hy-AM"/>
        </w:rPr>
      </w:pPr>
      <w:r w:rsidRPr="00DE1E5A">
        <w:rPr>
          <w:rFonts w:ascii="GHEA Grapalat" w:hAnsi="GHEA Grapalat"/>
          <w:b/>
          <w:sz w:val="20"/>
          <w:lang w:val="hy-AM"/>
        </w:rPr>
        <w:t>7. ԱՆՀԱՂԹԱՀԱՐԵԼԻ ՈՒԺԻ ԱԶԴԵՑՈՒԹՅՈՒՆԸ (ՖՈՐՍ-ՄԱԺՈՐ)</w:t>
      </w:r>
    </w:p>
    <w:p w:rsidR="00024088" w:rsidRPr="00DE1E5A" w:rsidRDefault="00024088" w:rsidP="00024088">
      <w:pPr>
        <w:ind w:firstLine="709"/>
        <w:jc w:val="center"/>
        <w:rPr>
          <w:rFonts w:ascii="GHEA Grapalat" w:hAnsi="GHEA Grapalat"/>
          <w:b/>
          <w:sz w:val="20"/>
          <w:lang w:val="hy-AM"/>
        </w:rPr>
      </w:pP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center"/>
        <w:rPr>
          <w:rFonts w:ascii="GHEA Grapalat" w:hAnsi="GHEA Grapalat"/>
          <w:b/>
          <w:sz w:val="20"/>
          <w:lang w:val="hy-AM"/>
        </w:rPr>
      </w:pPr>
      <w:r w:rsidRPr="00DE1E5A">
        <w:rPr>
          <w:rFonts w:ascii="GHEA Grapalat" w:hAnsi="GHEA Grapalat"/>
          <w:b/>
          <w:sz w:val="20"/>
          <w:lang w:val="hy-AM"/>
        </w:rPr>
        <w:t>8. ԱՅԼ ՊԱՅՄԱՆՆԵՐ</w:t>
      </w:r>
    </w:p>
    <w:p w:rsidR="00024088" w:rsidRPr="00DE1E5A" w:rsidRDefault="00024088" w:rsidP="00024088">
      <w:pPr>
        <w:ind w:firstLine="709"/>
        <w:jc w:val="center"/>
        <w:rPr>
          <w:rFonts w:ascii="GHEA Grapalat" w:hAnsi="GHEA Grapalat"/>
          <w:b/>
          <w:sz w:val="20"/>
          <w:lang w:val="hy-AM"/>
        </w:rPr>
      </w:pPr>
    </w:p>
    <w:p w:rsidR="00024088" w:rsidRPr="00DE1E5A" w:rsidRDefault="00024088" w:rsidP="00024088">
      <w:pPr>
        <w:tabs>
          <w:tab w:val="left" w:pos="1276"/>
        </w:tabs>
        <w:ind w:firstLine="720"/>
        <w:jc w:val="both"/>
        <w:rPr>
          <w:rFonts w:ascii="GHEA Grapalat" w:hAnsi="GHEA Grapalat" w:cs="Times Armenian"/>
          <w:sz w:val="20"/>
          <w:lang w:val="hy-AM"/>
        </w:rPr>
      </w:pPr>
      <w:r w:rsidRPr="00DE1E5A">
        <w:rPr>
          <w:rFonts w:ascii="GHEA Grapalat" w:hAnsi="GHEA Grapalat"/>
          <w:sz w:val="20"/>
          <w:lang w:val="hy-AM"/>
        </w:rPr>
        <w:t xml:space="preserve">8.1 </w:t>
      </w:r>
      <w:r w:rsidRPr="00DE1E5A">
        <w:rPr>
          <w:rFonts w:ascii="GHEA Grapalat" w:hAnsi="GHEA Grapalat" w:cs="Sylfaen"/>
          <w:sz w:val="20"/>
          <w:lang w:val="hy-AM"/>
        </w:rPr>
        <w:t>Պայմանագիրն</w:t>
      </w:r>
      <w:r w:rsidRPr="00DE1E5A">
        <w:rPr>
          <w:rFonts w:ascii="GHEA Grapalat" w:hAnsi="GHEA Grapalat" w:cs="Times Armenian"/>
          <w:sz w:val="20"/>
          <w:lang w:val="hy-AM"/>
        </w:rPr>
        <w:t xml:space="preserve"> </w:t>
      </w:r>
      <w:r w:rsidRPr="00DE1E5A">
        <w:rPr>
          <w:rFonts w:ascii="GHEA Grapalat" w:hAnsi="GHEA Grapalat" w:cs="Sylfaen"/>
          <w:sz w:val="20"/>
          <w:lang w:val="hy-AM"/>
        </w:rPr>
        <w:t>ուժի</w:t>
      </w:r>
      <w:r w:rsidRPr="00DE1E5A">
        <w:rPr>
          <w:rFonts w:ascii="GHEA Grapalat" w:hAnsi="GHEA Grapalat" w:cs="Times Armenian"/>
          <w:sz w:val="20"/>
          <w:lang w:val="hy-AM"/>
        </w:rPr>
        <w:t xml:space="preserve"> </w:t>
      </w:r>
      <w:r w:rsidRPr="00DE1E5A">
        <w:rPr>
          <w:rFonts w:ascii="GHEA Grapalat" w:hAnsi="GHEA Grapalat" w:cs="Sylfaen"/>
          <w:sz w:val="20"/>
          <w:lang w:val="hy-AM"/>
        </w:rPr>
        <w:t>մեջ</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մտնում</w:t>
      </w:r>
      <w:r w:rsidRPr="00DE1E5A">
        <w:rPr>
          <w:rFonts w:ascii="GHEA Grapalat" w:hAnsi="GHEA Grapalat" w:cs="Times Armenian"/>
          <w:sz w:val="20"/>
          <w:lang w:val="hy-AM"/>
        </w:rPr>
        <w:t xml:space="preserve"> </w:t>
      </w:r>
      <w:r w:rsidRPr="00DE1E5A">
        <w:rPr>
          <w:rFonts w:ascii="GHEA Grapalat" w:hAnsi="GHEA Grapalat" w:cs="Sylfaen"/>
          <w:sz w:val="20"/>
          <w:lang w:val="hy-AM"/>
        </w:rPr>
        <w:t>Կողմերի</w:t>
      </w:r>
      <w:r w:rsidRPr="00DE1E5A">
        <w:rPr>
          <w:rFonts w:ascii="GHEA Grapalat" w:hAnsi="GHEA Grapalat" w:cs="Times Armenian"/>
          <w:sz w:val="20"/>
          <w:lang w:val="hy-AM"/>
        </w:rPr>
        <w:t xml:space="preserve"> </w:t>
      </w:r>
      <w:r w:rsidRPr="00DE1E5A">
        <w:rPr>
          <w:rFonts w:ascii="GHEA Grapalat" w:hAnsi="GHEA Grapalat" w:cs="Sylfaen"/>
          <w:sz w:val="20"/>
          <w:lang w:val="hy-AM"/>
        </w:rPr>
        <w:t>ստորագրման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պահից և գործում է մինչև</w:t>
      </w:r>
      <w:r w:rsidRPr="00DE1E5A">
        <w:rPr>
          <w:rFonts w:ascii="GHEA Grapalat" w:hAnsi="GHEA Grapalat" w:cs="Times Armenian"/>
          <w:sz w:val="20"/>
          <w:lang w:val="hy-AM"/>
        </w:rPr>
        <w:t xml:space="preserve"> </w:t>
      </w:r>
      <w:r w:rsidRPr="00DE1E5A">
        <w:rPr>
          <w:rFonts w:ascii="GHEA Grapalat" w:hAnsi="GHEA Grapalat" w:cs="Sylfaen"/>
          <w:sz w:val="20"/>
          <w:lang w:val="hy-AM"/>
        </w:rPr>
        <w:t>կողմերի` պայմանագրով</w:t>
      </w:r>
      <w:r w:rsidRPr="00DE1E5A">
        <w:rPr>
          <w:rFonts w:ascii="GHEA Grapalat" w:hAnsi="GHEA Grapalat" w:cs="Times Armenian"/>
          <w:sz w:val="20"/>
          <w:lang w:val="hy-AM"/>
        </w:rPr>
        <w:t xml:space="preserve"> </w:t>
      </w:r>
      <w:r w:rsidRPr="00DE1E5A">
        <w:rPr>
          <w:rFonts w:ascii="GHEA Grapalat" w:hAnsi="GHEA Grapalat" w:cs="Sylfaen"/>
          <w:sz w:val="20"/>
          <w:lang w:val="hy-AM"/>
        </w:rPr>
        <w:t>ստանձնած</w:t>
      </w:r>
      <w:r w:rsidRPr="00DE1E5A">
        <w:rPr>
          <w:rFonts w:ascii="GHEA Grapalat" w:hAnsi="GHEA Grapalat" w:cs="Times Armenian"/>
          <w:sz w:val="20"/>
          <w:lang w:val="hy-AM"/>
        </w:rPr>
        <w:t xml:space="preserve"> </w:t>
      </w:r>
      <w:r w:rsidRPr="00DE1E5A">
        <w:rPr>
          <w:rFonts w:ascii="GHEA Grapalat" w:hAnsi="GHEA Grapalat" w:cs="Sylfaen"/>
          <w:sz w:val="20"/>
          <w:lang w:val="hy-AM"/>
        </w:rPr>
        <w:t>պարտավորությունների</w:t>
      </w:r>
      <w:r w:rsidRPr="00DE1E5A">
        <w:rPr>
          <w:rFonts w:ascii="GHEA Grapalat" w:hAnsi="GHEA Grapalat" w:cs="Times Armenian"/>
          <w:sz w:val="20"/>
          <w:lang w:val="hy-AM"/>
        </w:rPr>
        <w:t xml:space="preserve"> </w:t>
      </w:r>
      <w:r w:rsidRPr="00DE1E5A">
        <w:rPr>
          <w:rFonts w:ascii="GHEA Grapalat" w:hAnsi="GHEA Grapalat" w:cs="Sylfaen"/>
          <w:sz w:val="20"/>
          <w:lang w:val="hy-AM"/>
        </w:rPr>
        <w:t>ողջ</w:t>
      </w:r>
      <w:r w:rsidRPr="00DE1E5A">
        <w:rPr>
          <w:rFonts w:ascii="GHEA Grapalat" w:hAnsi="GHEA Grapalat" w:cs="Times Armenian"/>
          <w:sz w:val="20"/>
          <w:lang w:val="hy-AM"/>
        </w:rPr>
        <w:t xml:space="preserve"> </w:t>
      </w:r>
      <w:r w:rsidRPr="00DE1E5A">
        <w:rPr>
          <w:rFonts w:ascii="GHEA Grapalat" w:hAnsi="GHEA Grapalat" w:cs="Sylfaen"/>
          <w:sz w:val="20"/>
          <w:lang w:val="hy-AM"/>
        </w:rPr>
        <w:t>ծավալով</w:t>
      </w:r>
      <w:r w:rsidRPr="00DE1E5A">
        <w:rPr>
          <w:rFonts w:ascii="GHEA Grapalat" w:hAnsi="GHEA Grapalat" w:cs="Times Armenian"/>
          <w:sz w:val="20"/>
          <w:lang w:val="hy-AM"/>
        </w:rPr>
        <w:t xml:space="preserve"> </w:t>
      </w:r>
      <w:r w:rsidRPr="00DE1E5A">
        <w:rPr>
          <w:rFonts w:ascii="GHEA Grapalat" w:hAnsi="GHEA Grapalat" w:cs="Sylfaen"/>
          <w:sz w:val="20"/>
          <w:lang w:val="hy-AM"/>
        </w:rPr>
        <w:t>կատարումը</w:t>
      </w:r>
      <w:r w:rsidRPr="00DE1E5A">
        <w:rPr>
          <w:rFonts w:ascii="GHEA Grapalat" w:hAnsi="GHEA Grapalat" w:cs="Times Armenian"/>
          <w:sz w:val="20"/>
          <w:lang w:val="hy-AM"/>
        </w:rPr>
        <w:t xml:space="preserve">։ </w:t>
      </w:r>
    </w:p>
    <w:p w:rsidR="00024088" w:rsidRPr="00DE1E5A" w:rsidRDefault="00024088" w:rsidP="00024088">
      <w:pPr>
        <w:tabs>
          <w:tab w:val="left" w:pos="1276"/>
        </w:tabs>
        <w:ind w:firstLine="720"/>
        <w:jc w:val="both"/>
        <w:rPr>
          <w:rFonts w:ascii="GHEA Grapalat" w:hAnsi="GHEA Grapalat" w:cs="Sylfaen"/>
          <w:sz w:val="20"/>
          <w:lang w:val="hy-AM"/>
        </w:rPr>
      </w:pPr>
      <w:r w:rsidRPr="00DE1E5A">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52AB">
        <w:rPr>
          <w:rFonts w:ascii="GHEA Grapalat" w:hAnsi="GHEA Grapalat" w:cs="Sylfaen"/>
          <w:sz w:val="20"/>
          <w:lang w:val="hy-AM"/>
        </w:rPr>
        <w:t>:</w:t>
      </w:r>
      <w:r w:rsidRPr="002152AB">
        <w:rPr>
          <w:rFonts w:ascii="GHEA Grapalat" w:hAnsi="GHEA Grapalat" w:cs="Sylfaen"/>
          <w:sz w:val="20"/>
          <w:vertAlign w:val="superscript"/>
          <w:lang w:val="hy-AM"/>
        </w:rPr>
        <w:t>21</w:t>
      </w:r>
      <w:r w:rsidRPr="00917496">
        <w:rPr>
          <w:rStyle w:val="af6"/>
          <w:rFonts w:ascii="GHEA Grapalat" w:hAnsi="GHEA Grapalat" w:cs="Sylfaen"/>
          <w:color w:val="FFFFFF"/>
          <w:sz w:val="20"/>
          <w:lang w:val="hy-AM"/>
        </w:rPr>
        <w:footnoteReference w:id="17"/>
      </w:r>
    </w:p>
    <w:p w:rsidR="00024088" w:rsidRPr="00DE1E5A" w:rsidRDefault="00024088" w:rsidP="00024088">
      <w:pPr>
        <w:tabs>
          <w:tab w:val="left" w:pos="1276"/>
        </w:tabs>
        <w:ind w:firstLine="720"/>
        <w:jc w:val="both"/>
        <w:rPr>
          <w:rFonts w:ascii="GHEA Grapalat" w:hAnsi="GHEA Grapalat" w:cs="Sylfaen"/>
          <w:sz w:val="20"/>
          <w:lang w:val="hy-AM"/>
        </w:rPr>
      </w:pPr>
      <w:r w:rsidRPr="00DE1E5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24088" w:rsidRPr="00DE1E5A" w:rsidRDefault="00024088" w:rsidP="00024088">
      <w:pPr>
        <w:tabs>
          <w:tab w:val="left" w:pos="1276"/>
        </w:tabs>
        <w:ind w:firstLine="720"/>
        <w:jc w:val="both"/>
        <w:rPr>
          <w:rFonts w:ascii="GHEA Grapalat" w:hAnsi="GHEA Grapalat" w:cs="Sylfaen"/>
          <w:sz w:val="20"/>
          <w:lang w:val="hy-AM"/>
        </w:rPr>
      </w:pPr>
      <w:r w:rsidRPr="00DE1E5A">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024088" w:rsidRPr="00DE1E5A" w:rsidRDefault="00024088" w:rsidP="00024088">
      <w:pPr>
        <w:tabs>
          <w:tab w:val="left" w:pos="1276"/>
        </w:tabs>
        <w:ind w:firstLine="720"/>
        <w:jc w:val="both"/>
        <w:rPr>
          <w:rFonts w:ascii="GHEA Grapalat" w:hAnsi="GHEA Grapalat" w:cs="Sylfaen"/>
          <w:sz w:val="20"/>
          <w:lang w:val="hy-AM"/>
        </w:rPr>
      </w:pPr>
      <w:r w:rsidRPr="00DE1E5A">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24088" w:rsidRPr="00DE1E5A" w:rsidRDefault="00024088" w:rsidP="00024088">
      <w:pPr>
        <w:tabs>
          <w:tab w:val="left" w:pos="1276"/>
        </w:tabs>
        <w:ind w:firstLine="720"/>
        <w:jc w:val="both"/>
        <w:rPr>
          <w:rFonts w:ascii="GHEA Grapalat" w:hAnsi="GHEA Grapalat" w:cs="Sylfaen"/>
          <w:sz w:val="20"/>
          <w:lang w:val="hy-AM"/>
        </w:rPr>
      </w:pPr>
      <w:r w:rsidRPr="00DE1E5A">
        <w:rPr>
          <w:rFonts w:ascii="GHEA Grapalat" w:hAnsi="GHEA Grapalat" w:cs="Sylfaen"/>
          <w:sz w:val="20"/>
          <w:lang w:val="hy-AM"/>
        </w:rPr>
        <w:t>8.5</w:t>
      </w:r>
      <w:r w:rsidRPr="00DE1E5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024088" w:rsidRPr="00DE1E5A" w:rsidRDefault="00024088" w:rsidP="00024088">
      <w:pPr>
        <w:tabs>
          <w:tab w:val="left" w:pos="1276"/>
        </w:tabs>
        <w:ind w:firstLine="720"/>
        <w:jc w:val="both"/>
        <w:rPr>
          <w:rFonts w:ascii="GHEA Grapalat" w:hAnsi="GHEA Grapalat" w:cs="Sylfaen"/>
          <w:sz w:val="20"/>
          <w:lang w:val="hy-AM"/>
        </w:rPr>
      </w:pPr>
      <w:r w:rsidRPr="00DE1E5A">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024088" w:rsidRPr="00DE1E5A" w:rsidRDefault="00024088" w:rsidP="00024088">
      <w:pPr>
        <w:tabs>
          <w:tab w:val="left" w:pos="1276"/>
        </w:tabs>
        <w:ind w:firstLine="720"/>
        <w:jc w:val="both"/>
        <w:rPr>
          <w:rFonts w:ascii="GHEA Grapalat" w:hAnsi="GHEA Grapalat" w:cs="Times Armenian"/>
          <w:sz w:val="20"/>
          <w:lang w:val="hy-AM"/>
        </w:rPr>
      </w:pPr>
      <w:r w:rsidRPr="00DE1E5A">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024088" w:rsidRPr="00DE1E5A" w:rsidRDefault="00024088" w:rsidP="00024088">
      <w:pPr>
        <w:tabs>
          <w:tab w:val="left" w:pos="1276"/>
        </w:tabs>
        <w:ind w:firstLine="720"/>
        <w:jc w:val="both"/>
        <w:rPr>
          <w:rFonts w:ascii="GHEA Grapalat" w:hAnsi="GHEA Grapalat"/>
          <w:sz w:val="20"/>
          <w:lang w:val="hy-AM"/>
        </w:rPr>
      </w:pPr>
      <w:r w:rsidRPr="00DE1E5A">
        <w:rPr>
          <w:rFonts w:ascii="GHEA Grapalat" w:hAnsi="GHEA Grapalat"/>
          <w:sz w:val="20"/>
          <w:lang w:val="pt-BR"/>
        </w:rPr>
        <w:t>8.6 Եթե պայմանագիրն  իրականացվ</w:t>
      </w:r>
      <w:r w:rsidRPr="00DE1E5A">
        <w:rPr>
          <w:rFonts w:ascii="GHEA Grapalat" w:hAnsi="GHEA Grapalat"/>
          <w:sz w:val="20"/>
          <w:lang w:val="hy-AM"/>
        </w:rPr>
        <w:t>ում է</w:t>
      </w:r>
      <w:r w:rsidRPr="00DE1E5A">
        <w:rPr>
          <w:rFonts w:ascii="GHEA Grapalat" w:hAnsi="GHEA Grapalat"/>
          <w:sz w:val="20"/>
          <w:lang w:val="pt-BR"/>
        </w:rPr>
        <w:t xml:space="preserve"> գործակալության պայմանագիր կնքելու միջոցով.</w:t>
      </w:r>
    </w:p>
    <w:p w:rsidR="00024088" w:rsidRPr="00DE1E5A" w:rsidRDefault="00024088" w:rsidP="00024088">
      <w:pPr>
        <w:tabs>
          <w:tab w:val="left" w:pos="1276"/>
        </w:tabs>
        <w:ind w:firstLine="720"/>
        <w:jc w:val="both"/>
        <w:rPr>
          <w:rFonts w:ascii="GHEA Grapalat" w:hAnsi="GHEA Grapalat"/>
          <w:sz w:val="20"/>
          <w:lang w:val="pt-BR"/>
        </w:rPr>
      </w:pPr>
      <w:r w:rsidRPr="00DE1E5A">
        <w:rPr>
          <w:rFonts w:ascii="GHEA Grapalat" w:hAnsi="GHEA Grapalat"/>
          <w:sz w:val="20"/>
          <w:lang w:val="hy-AM"/>
        </w:rPr>
        <w:t>1)</w:t>
      </w:r>
      <w:r w:rsidRPr="00DE1E5A">
        <w:rPr>
          <w:rFonts w:ascii="GHEA Grapalat" w:hAnsi="GHEA Grapalat"/>
          <w:sz w:val="20"/>
          <w:lang w:val="pt-BR"/>
        </w:rPr>
        <w:t xml:space="preserve"> Վաճառ</w:t>
      </w:r>
      <w:r w:rsidRPr="00DE1E5A">
        <w:rPr>
          <w:rFonts w:ascii="GHEA Grapalat" w:hAnsi="GHEA Grapalat"/>
          <w:sz w:val="20"/>
          <w:lang w:val="hy-AM"/>
        </w:rPr>
        <w:t>ողը</w:t>
      </w:r>
      <w:r w:rsidRPr="00DE1E5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24088" w:rsidRPr="00DE1E5A" w:rsidRDefault="00024088" w:rsidP="00024088">
      <w:pPr>
        <w:tabs>
          <w:tab w:val="left" w:pos="1276"/>
        </w:tabs>
        <w:ind w:firstLine="720"/>
        <w:jc w:val="both"/>
        <w:rPr>
          <w:rFonts w:ascii="GHEA Grapalat" w:hAnsi="GHEA Grapalat"/>
          <w:sz w:val="20"/>
          <w:lang w:val="pt-BR"/>
        </w:rPr>
      </w:pPr>
      <w:r w:rsidRPr="00DE1E5A">
        <w:rPr>
          <w:rFonts w:ascii="GHEA Grapalat" w:hAnsi="GHEA Grapalat"/>
          <w:sz w:val="20"/>
          <w:lang w:val="pt-BR"/>
        </w:rPr>
        <w:t>2) պայմանագրի կատարման ընթացքում գործակալի փոփոխման դեպքում Վաճառ</w:t>
      </w:r>
      <w:r w:rsidRPr="00DE1E5A">
        <w:rPr>
          <w:rFonts w:ascii="GHEA Grapalat" w:hAnsi="GHEA Grapalat"/>
          <w:sz w:val="20"/>
          <w:lang w:val="hy-AM"/>
        </w:rPr>
        <w:t>ող</w:t>
      </w:r>
      <w:r w:rsidRPr="00DE1E5A">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r>
        <w:rPr>
          <w:rFonts w:ascii="GHEA Grapalat" w:hAnsi="GHEA Grapalat"/>
          <w:sz w:val="20"/>
          <w:vertAlign w:val="superscript"/>
          <w:lang w:val="pt-BR"/>
        </w:rPr>
        <w:t>22</w:t>
      </w:r>
      <w:r w:rsidRPr="00917496">
        <w:rPr>
          <w:rStyle w:val="af6"/>
          <w:rFonts w:ascii="GHEA Grapalat" w:hAnsi="GHEA Grapalat"/>
          <w:color w:val="FFFFFF"/>
          <w:sz w:val="20"/>
          <w:lang w:val="pt-BR"/>
        </w:rPr>
        <w:footnoteReference w:id="18"/>
      </w:r>
    </w:p>
    <w:p w:rsidR="00024088" w:rsidRPr="00DE1E5A" w:rsidRDefault="00024088" w:rsidP="00024088">
      <w:pPr>
        <w:tabs>
          <w:tab w:val="left" w:pos="1276"/>
        </w:tabs>
        <w:ind w:firstLine="720"/>
        <w:jc w:val="both"/>
        <w:rPr>
          <w:rFonts w:ascii="GHEA Grapalat" w:hAnsi="GHEA Grapalat"/>
          <w:sz w:val="20"/>
          <w:lang w:val="pt-BR"/>
        </w:rPr>
      </w:pPr>
      <w:r w:rsidRPr="00DE1E5A">
        <w:rPr>
          <w:rFonts w:ascii="GHEA Grapalat" w:hAnsi="GHEA Grapalat"/>
          <w:sz w:val="20"/>
          <w:lang w:val="pt-BR"/>
        </w:rPr>
        <w:t xml:space="preserve">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w:t>
      </w:r>
      <w:r w:rsidRPr="00DE1E5A">
        <w:rPr>
          <w:rFonts w:ascii="GHEA Grapalat" w:hAnsi="GHEA Grapalat"/>
          <w:sz w:val="20"/>
          <w:lang w:val="pt-BR"/>
        </w:rPr>
        <w:lastRenderedPageBreak/>
        <w:t>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917496">
        <w:rPr>
          <w:rStyle w:val="af6"/>
          <w:rFonts w:ascii="GHEA Grapalat" w:hAnsi="GHEA Grapalat"/>
          <w:color w:val="FFFFFF"/>
          <w:sz w:val="20"/>
          <w:lang w:val="pt-BR"/>
        </w:rPr>
        <w:footnoteReference w:id="19"/>
      </w:r>
      <w:r w:rsidRPr="00DE1E5A">
        <w:rPr>
          <w:rFonts w:ascii="GHEA Grapalat" w:hAnsi="GHEA Grapalat"/>
          <w:sz w:val="20"/>
          <w:lang w:val="pt-BR"/>
        </w:rPr>
        <w:t>:</w:t>
      </w:r>
    </w:p>
    <w:p w:rsidR="00024088" w:rsidRPr="00DE1E5A" w:rsidRDefault="00024088" w:rsidP="00024088">
      <w:pPr>
        <w:tabs>
          <w:tab w:val="left" w:pos="1276"/>
        </w:tabs>
        <w:ind w:firstLine="720"/>
        <w:jc w:val="both"/>
        <w:rPr>
          <w:rFonts w:ascii="GHEA Grapalat" w:hAnsi="GHEA Grapalat"/>
          <w:sz w:val="20"/>
          <w:lang w:val="pt-BR"/>
        </w:rPr>
      </w:pPr>
      <w:r w:rsidRPr="00DE1E5A">
        <w:rPr>
          <w:rFonts w:ascii="GHEA Grapalat" w:hAnsi="GHEA Grapalat" w:cs="Times Armenian"/>
          <w:sz w:val="20"/>
          <w:lang w:val="pt-BR"/>
        </w:rPr>
        <w:t>8</w:t>
      </w:r>
      <w:r w:rsidRPr="00DE1E5A">
        <w:rPr>
          <w:rFonts w:ascii="GHEA Grapalat" w:hAnsi="GHEA Grapalat" w:cs="Times Armenian"/>
          <w:sz w:val="20"/>
          <w:lang w:val="hy-AM"/>
        </w:rPr>
        <w:t>.</w:t>
      </w:r>
      <w:r w:rsidRPr="00DE1E5A">
        <w:rPr>
          <w:rFonts w:ascii="GHEA Grapalat" w:hAnsi="GHEA Grapalat" w:cs="Times Armenian"/>
          <w:sz w:val="20"/>
          <w:lang w:val="pt-BR"/>
        </w:rPr>
        <w:t>8</w:t>
      </w:r>
      <w:r w:rsidRPr="00DE1E5A">
        <w:rPr>
          <w:rFonts w:ascii="GHEA Grapalat" w:hAnsi="GHEA Grapalat" w:cs="Times Armenian"/>
          <w:sz w:val="20"/>
          <w:lang w:val="hy-AM"/>
        </w:rPr>
        <w:t xml:space="preserve"> Ա</w:t>
      </w:r>
      <w:r w:rsidRPr="00DE1E5A">
        <w:rPr>
          <w:rFonts w:ascii="GHEA Grapalat" w:hAnsi="GHEA Grapalat" w:cs="Times Armenian"/>
          <w:sz w:val="20"/>
        </w:rPr>
        <w:t>պր</w:t>
      </w:r>
      <w:r w:rsidRPr="00DE1E5A">
        <w:rPr>
          <w:rFonts w:ascii="GHEA Grapalat" w:hAnsi="GHEA Grapalat" w:cs="Times Armenian"/>
          <w:sz w:val="20"/>
          <w:lang w:val="hy-AM"/>
        </w:rPr>
        <w:t xml:space="preserve">անքի </w:t>
      </w:r>
      <w:r w:rsidRPr="00DE1E5A">
        <w:rPr>
          <w:rFonts w:ascii="GHEA Grapalat" w:hAnsi="GHEA Grapalat" w:cs="Times Armenian"/>
          <w:sz w:val="20"/>
        </w:rPr>
        <w:t>մատա</w:t>
      </w:r>
      <w:r w:rsidRPr="00DE1E5A">
        <w:rPr>
          <w:rFonts w:ascii="GHEA Grapalat" w:hAnsi="GHEA Grapalat" w:cs="Sylfaen"/>
          <w:sz w:val="20"/>
          <w:lang w:val="hy-AM"/>
        </w:rPr>
        <w:t>կա</w:t>
      </w:r>
      <w:r w:rsidRPr="00DE1E5A">
        <w:rPr>
          <w:rFonts w:ascii="GHEA Grapalat" w:hAnsi="GHEA Grapalat" w:cs="Sylfaen"/>
          <w:sz w:val="20"/>
        </w:rPr>
        <w:t>ր</w:t>
      </w:r>
      <w:r w:rsidRPr="00DE1E5A">
        <w:rPr>
          <w:rFonts w:ascii="GHEA Grapalat" w:hAnsi="GHEA Grapalat" w:cs="Sylfaen"/>
          <w:sz w:val="20"/>
          <w:lang w:val="hy-AM"/>
        </w:rPr>
        <w:t>արման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կարող</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երկարաձգվել</w:t>
      </w:r>
      <w:r w:rsidRPr="00DE1E5A">
        <w:rPr>
          <w:rFonts w:ascii="GHEA Grapalat" w:hAnsi="GHEA Grapalat" w:cs="Times Armenian"/>
          <w:sz w:val="20"/>
          <w:lang w:val="hy-AM"/>
        </w:rPr>
        <w:t xml:space="preserve"> </w:t>
      </w:r>
      <w:r w:rsidRPr="00DE1E5A">
        <w:rPr>
          <w:rFonts w:ascii="GHEA Grapalat" w:hAnsi="GHEA Grapalat" w:cs="Sylfaen"/>
          <w:sz w:val="20"/>
          <w:lang w:val="hy-AM"/>
        </w:rPr>
        <w:t>մինչև</w:t>
      </w:r>
      <w:r w:rsidRPr="00DE1E5A">
        <w:rPr>
          <w:rFonts w:ascii="GHEA Grapalat" w:hAnsi="GHEA Grapalat" w:cs="Times Armenian"/>
          <w:sz w:val="20"/>
          <w:lang w:val="hy-AM"/>
        </w:rPr>
        <w:t xml:space="preserve"> </w:t>
      </w:r>
      <w:r w:rsidRPr="00DE1E5A">
        <w:rPr>
          <w:rFonts w:ascii="GHEA Grapalat" w:hAnsi="GHEA Grapalat" w:cs="Times Armenian"/>
          <w:sz w:val="20"/>
        </w:rPr>
        <w:t>պ</w:t>
      </w:r>
      <w:r w:rsidRPr="00DE1E5A">
        <w:rPr>
          <w:rFonts w:ascii="GHEA Grapalat" w:hAnsi="GHEA Grapalat" w:cs="Times Armenian"/>
          <w:sz w:val="20"/>
          <w:lang w:val="hy-AM"/>
        </w:rPr>
        <w:t xml:space="preserve">այմանագրով </w:t>
      </w:r>
      <w:r w:rsidRPr="00DE1E5A">
        <w:rPr>
          <w:rFonts w:ascii="GHEA Grapalat" w:hAnsi="GHEA Grapalat" w:cs="Sylfaen"/>
          <w:sz w:val="20"/>
          <w:lang w:val="hy-AM"/>
        </w:rPr>
        <w:t>այդ</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լրանալը</w:t>
      </w:r>
      <w:r w:rsidRPr="00DE1E5A">
        <w:rPr>
          <w:rFonts w:ascii="GHEA Grapalat" w:hAnsi="GHEA Grapalat" w:cs="Sylfaen"/>
          <w:sz w:val="20"/>
          <w:lang w:val="pt-BR"/>
        </w:rPr>
        <w:t>`</w:t>
      </w:r>
      <w:r w:rsidRPr="00DE1E5A">
        <w:rPr>
          <w:rFonts w:ascii="GHEA Grapalat" w:hAnsi="GHEA Grapalat" w:cs="Times Armenian"/>
          <w:sz w:val="20"/>
          <w:lang w:val="hy-AM"/>
        </w:rPr>
        <w:t xml:space="preserve"> </w:t>
      </w:r>
      <w:r w:rsidRPr="00DE1E5A">
        <w:rPr>
          <w:rFonts w:ascii="GHEA Grapalat" w:hAnsi="GHEA Grapalat" w:cs="Times Armenian"/>
          <w:sz w:val="20"/>
        </w:rPr>
        <w:t>Վաճառողի</w:t>
      </w:r>
      <w:r w:rsidRPr="00DE1E5A">
        <w:rPr>
          <w:rFonts w:ascii="GHEA Grapalat" w:hAnsi="GHEA Grapalat" w:cs="Times Armenian"/>
          <w:sz w:val="20"/>
          <w:lang w:val="pt-BR"/>
        </w:rPr>
        <w:t xml:space="preserve"> </w:t>
      </w:r>
      <w:r w:rsidRPr="00DE1E5A">
        <w:rPr>
          <w:rFonts w:ascii="GHEA Grapalat" w:hAnsi="GHEA Grapalat" w:cs="Sylfaen"/>
          <w:sz w:val="20"/>
          <w:lang w:val="hy-AM"/>
        </w:rPr>
        <w:t>առաջարկության</w:t>
      </w:r>
      <w:r w:rsidRPr="00DE1E5A">
        <w:rPr>
          <w:rFonts w:ascii="GHEA Grapalat" w:hAnsi="GHEA Grapalat" w:cs="Times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Times Armenian"/>
          <w:sz w:val="20"/>
          <w:lang w:val="hy-AM"/>
        </w:rPr>
        <w:t xml:space="preserve"> </w:t>
      </w:r>
      <w:r w:rsidRPr="00DE1E5A">
        <w:rPr>
          <w:rFonts w:ascii="GHEA Grapalat" w:hAnsi="GHEA Grapalat" w:cs="Sylfaen"/>
          <w:sz w:val="20"/>
          <w:lang w:val="hy-AM"/>
        </w:rPr>
        <w:t>դեպքում</w:t>
      </w:r>
      <w:r w:rsidRPr="00DE1E5A">
        <w:rPr>
          <w:rFonts w:ascii="GHEA Grapalat" w:hAnsi="GHEA Grapalat" w:cs="Times Armenian"/>
          <w:sz w:val="20"/>
          <w:lang w:val="pt-BR"/>
        </w:rPr>
        <w:t>,</w:t>
      </w:r>
      <w:r w:rsidRPr="00DE1E5A">
        <w:rPr>
          <w:rFonts w:ascii="GHEA Grapalat" w:hAnsi="GHEA Grapalat" w:cs="Times Armenian"/>
          <w:sz w:val="20"/>
          <w:lang w:val="hy-AM"/>
        </w:rPr>
        <w:t xml:space="preserve"> </w:t>
      </w:r>
      <w:r w:rsidRPr="00DE1E5A">
        <w:rPr>
          <w:rFonts w:ascii="GHEA Grapalat" w:hAnsi="GHEA Grapalat" w:cs="Sylfaen"/>
          <w:sz w:val="20"/>
          <w:lang w:val="hy-AM"/>
        </w:rPr>
        <w:t>պայմանով</w:t>
      </w:r>
      <w:r w:rsidRPr="00DE1E5A">
        <w:rPr>
          <w:rFonts w:ascii="GHEA Grapalat" w:hAnsi="GHEA Grapalat" w:cs="Times Armenian"/>
          <w:sz w:val="20"/>
          <w:lang w:val="hy-AM"/>
        </w:rPr>
        <w:t xml:space="preserve">, </w:t>
      </w:r>
      <w:r w:rsidRPr="00DE1E5A">
        <w:rPr>
          <w:rFonts w:ascii="GHEA Grapalat" w:hAnsi="GHEA Grapalat" w:cs="Sylfaen"/>
          <w:sz w:val="20"/>
          <w:lang w:val="hy-AM"/>
        </w:rPr>
        <w:t>որ</w:t>
      </w:r>
      <w:r w:rsidRPr="00DE1E5A">
        <w:rPr>
          <w:rFonts w:ascii="GHEA Grapalat" w:hAnsi="GHEA Grapalat"/>
          <w:sz w:val="20"/>
          <w:lang w:val="hy-AM"/>
        </w:rPr>
        <w:t xml:space="preserve"> </w:t>
      </w:r>
      <w:r w:rsidRPr="00DE1E5A">
        <w:rPr>
          <w:rFonts w:ascii="GHEA Grapalat" w:hAnsi="GHEA Grapalat"/>
          <w:sz w:val="20"/>
        </w:rPr>
        <w:t>Գնորդ</w:t>
      </w:r>
      <w:r w:rsidRPr="00DE1E5A">
        <w:rPr>
          <w:rFonts w:ascii="GHEA Grapalat" w:hAnsi="GHEA Grapalat"/>
          <w:sz w:val="20"/>
          <w:lang w:val="hy-AM"/>
        </w:rPr>
        <w:t>ի</w:t>
      </w:r>
      <w:r w:rsidRPr="00DE1E5A">
        <w:rPr>
          <w:rFonts w:ascii="GHEA Grapalat" w:hAnsi="GHEA Grapalat" w:cs="Times Armenian"/>
          <w:sz w:val="20"/>
          <w:lang w:val="hy-AM"/>
        </w:rPr>
        <w:t xml:space="preserve"> </w:t>
      </w:r>
      <w:r w:rsidRPr="00DE1E5A">
        <w:rPr>
          <w:rFonts w:ascii="GHEA Grapalat" w:hAnsi="GHEA Grapalat" w:cs="Sylfaen"/>
          <w:sz w:val="20"/>
          <w:lang w:val="hy-AM"/>
        </w:rPr>
        <w:t>մոտ</w:t>
      </w:r>
      <w:r w:rsidRPr="00DE1E5A">
        <w:rPr>
          <w:rFonts w:ascii="GHEA Grapalat" w:hAnsi="GHEA Grapalat" w:cs="Times Armenian"/>
          <w:sz w:val="20"/>
          <w:lang w:val="hy-AM"/>
        </w:rPr>
        <w:t xml:space="preserve"> </w:t>
      </w:r>
      <w:r w:rsidRPr="00DE1E5A">
        <w:rPr>
          <w:rFonts w:ascii="GHEA Grapalat" w:hAnsi="GHEA Grapalat" w:cs="Sylfaen"/>
          <w:sz w:val="20"/>
          <w:lang w:val="hy-AM"/>
        </w:rPr>
        <w:t>չի</w:t>
      </w:r>
      <w:r w:rsidRPr="00DE1E5A">
        <w:rPr>
          <w:rFonts w:ascii="GHEA Grapalat" w:hAnsi="GHEA Grapalat" w:cs="Times Armenian"/>
          <w:sz w:val="20"/>
          <w:lang w:val="hy-AM"/>
        </w:rPr>
        <w:t xml:space="preserve"> </w:t>
      </w:r>
      <w:r w:rsidRPr="00DE1E5A">
        <w:rPr>
          <w:rFonts w:ascii="GHEA Grapalat" w:hAnsi="GHEA Grapalat" w:cs="Sylfaen"/>
          <w:sz w:val="20"/>
          <w:lang w:val="hy-AM"/>
        </w:rPr>
        <w:t>վերացել</w:t>
      </w:r>
      <w:r w:rsidRPr="00DE1E5A">
        <w:rPr>
          <w:rFonts w:ascii="GHEA Grapalat" w:hAnsi="GHEA Grapalat" w:cs="Times Armenian"/>
          <w:sz w:val="20"/>
          <w:lang w:val="hy-AM"/>
        </w:rPr>
        <w:t xml:space="preserve"> </w:t>
      </w:r>
      <w:r w:rsidRPr="00DE1E5A">
        <w:rPr>
          <w:rFonts w:ascii="GHEA Grapalat" w:hAnsi="GHEA Grapalat" w:cs="Times Armenian"/>
          <w:sz w:val="20"/>
        </w:rPr>
        <w:t>ապրանքի</w:t>
      </w:r>
      <w:r w:rsidRPr="00DE1E5A">
        <w:rPr>
          <w:rFonts w:ascii="GHEA Grapalat" w:hAnsi="GHEA Grapalat" w:cs="Times Armenian"/>
          <w:sz w:val="20"/>
          <w:lang w:val="pt-BR"/>
        </w:rPr>
        <w:t xml:space="preserve"> </w:t>
      </w:r>
      <w:r w:rsidRPr="00DE1E5A">
        <w:rPr>
          <w:rFonts w:ascii="GHEA Grapalat" w:hAnsi="GHEA Grapalat" w:cs="Sylfaen"/>
          <w:sz w:val="20"/>
          <w:lang w:val="hy-AM"/>
        </w:rPr>
        <w:t>օգտագործման</w:t>
      </w:r>
      <w:r w:rsidRPr="00DE1E5A">
        <w:rPr>
          <w:rFonts w:ascii="GHEA Grapalat" w:hAnsi="GHEA Grapalat" w:cs="Times Armenian"/>
          <w:sz w:val="20"/>
          <w:lang w:val="hy-AM"/>
        </w:rPr>
        <w:t xml:space="preserve"> </w:t>
      </w:r>
      <w:r w:rsidRPr="00DE1E5A">
        <w:rPr>
          <w:rFonts w:ascii="GHEA Grapalat" w:hAnsi="GHEA Grapalat" w:cs="Sylfaen"/>
          <w:sz w:val="20"/>
          <w:lang w:val="hy-AM"/>
        </w:rPr>
        <w:t>պահանջը</w:t>
      </w:r>
      <w:r w:rsidRPr="002152AB">
        <w:rPr>
          <w:rFonts w:ascii="GHEA Grapalat" w:hAnsi="GHEA Grapalat" w:cs="Sylfaen"/>
          <w:sz w:val="20"/>
          <w:lang w:val="pt-BR"/>
        </w:rPr>
        <w:t xml:space="preserve">, </w:t>
      </w:r>
      <w:r>
        <w:rPr>
          <w:rFonts w:ascii="GHEA Grapalat" w:hAnsi="GHEA Grapalat" w:cs="Sylfaen"/>
          <w:sz w:val="20"/>
        </w:rPr>
        <w:t>իսկ</w:t>
      </w:r>
      <w:r w:rsidRPr="002152AB">
        <w:rPr>
          <w:rFonts w:ascii="GHEA Grapalat" w:hAnsi="GHEA Grapalat" w:cs="Sylfaen"/>
          <w:sz w:val="20"/>
          <w:lang w:val="pt-BR"/>
        </w:rPr>
        <w:t xml:space="preserve"> </w:t>
      </w:r>
      <w:r>
        <w:rPr>
          <w:rFonts w:ascii="GHEA Grapalat" w:hAnsi="GHEA Grapalat" w:cs="Sylfaen"/>
          <w:sz w:val="20"/>
        </w:rPr>
        <w:t>Վաճառողի</w:t>
      </w:r>
      <w:r w:rsidRPr="002152AB">
        <w:rPr>
          <w:rFonts w:ascii="GHEA Grapalat" w:hAnsi="GHEA Grapalat" w:cs="Sylfaen"/>
          <w:sz w:val="20"/>
          <w:lang w:val="pt-BR"/>
        </w:rPr>
        <w:t xml:space="preserve"> </w:t>
      </w:r>
      <w:r>
        <w:rPr>
          <w:rFonts w:ascii="GHEA Grapalat" w:hAnsi="GHEA Grapalat" w:cs="Sylfaen"/>
          <w:sz w:val="20"/>
        </w:rPr>
        <w:t>առաջարկությունը</w:t>
      </w:r>
      <w:r w:rsidRPr="002152AB">
        <w:rPr>
          <w:rFonts w:ascii="GHEA Grapalat" w:hAnsi="GHEA Grapalat" w:cs="Sylfaen"/>
          <w:sz w:val="20"/>
          <w:lang w:val="pt-BR"/>
        </w:rPr>
        <w:t xml:space="preserve"> </w:t>
      </w:r>
      <w:r>
        <w:rPr>
          <w:rFonts w:ascii="GHEA Grapalat" w:hAnsi="GHEA Grapalat" w:cs="Sylfaen"/>
          <w:sz w:val="20"/>
        </w:rPr>
        <w:t>ներկայացվել</w:t>
      </w:r>
      <w:r w:rsidRPr="002152AB">
        <w:rPr>
          <w:rFonts w:ascii="GHEA Grapalat" w:hAnsi="GHEA Grapalat" w:cs="Sylfaen"/>
          <w:sz w:val="20"/>
          <w:lang w:val="pt-BR"/>
        </w:rPr>
        <w:t xml:space="preserve"> </w:t>
      </w:r>
      <w:r>
        <w:rPr>
          <w:rFonts w:ascii="GHEA Grapalat" w:hAnsi="GHEA Grapalat" w:cs="Sylfaen"/>
          <w:sz w:val="20"/>
        </w:rPr>
        <w:t>է</w:t>
      </w:r>
      <w:r w:rsidRPr="002152AB">
        <w:rPr>
          <w:rFonts w:ascii="GHEA Grapalat" w:hAnsi="GHEA Grapalat" w:cs="Sylfaen"/>
          <w:sz w:val="20"/>
          <w:lang w:val="pt-BR"/>
        </w:rPr>
        <w:t xml:space="preserve"> </w:t>
      </w:r>
      <w:r>
        <w:rPr>
          <w:rFonts w:ascii="GHEA Grapalat" w:hAnsi="GHEA Grapalat" w:cs="Sylfaen"/>
          <w:sz w:val="20"/>
        </w:rPr>
        <w:t>ոչ</w:t>
      </w:r>
      <w:r w:rsidRPr="002152AB">
        <w:rPr>
          <w:rFonts w:ascii="GHEA Grapalat" w:hAnsi="GHEA Grapalat" w:cs="Sylfaen"/>
          <w:sz w:val="20"/>
          <w:lang w:val="pt-BR"/>
        </w:rPr>
        <w:t xml:space="preserve"> </w:t>
      </w:r>
      <w:r>
        <w:rPr>
          <w:rFonts w:ascii="GHEA Grapalat" w:hAnsi="GHEA Grapalat" w:cs="Sylfaen"/>
          <w:sz w:val="20"/>
        </w:rPr>
        <w:t>ուշ</w:t>
      </w:r>
      <w:r w:rsidRPr="002152AB">
        <w:rPr>
          <w:rFonts w:ascii="GHEA Grapalat" w:hAnsi="GHEA Grapalat" w:cs="Sylfaen"/>
          <w:sz w:val="20"/>
          <w:lang w:val="pt-BR"/>
        </w:rPr>
        <w:t xml:space="preserve">, </w:t>
      </w:r>
      <w:r>
        <w:rPr>
          <w:rFonts w:ascii="GHEA Grapalat" w:hAnsi="GHEA Grapalat" w:cs="Sylfaen"/>
          <w:sz w:val="20"/>
        </w:rPr>
        <w:t>քան</w:t>
      </w:r>
      <w:r w:rsidRPr="002152AB">
        <w:rPr>
          <w:rFonts w:ascii="GHEA Grapalat" w:hAnsi="GHEA Grapalat" w:cs="Sylfaen"/>
          <w:sz w:val="20"/>
          <w:lang w:val="pt-BR"/>
        </w:rPr>
        <w:t xml:space="preserve"> </w:t>
      </w:r>
      <w:r>
        <w:rPr>
          <w:rFonts w:ascii="GHEA Grapalat" w:hAnsi="GHEA Grapalat" w:cs="Sylfaen"/>
          <w:sz w:val="20"/>
        </w:rPr>
        <w:t>պայմանագրով</w:t>
      </w:r>
      <w:r w:rsidRPr="002152AB">
        <w:rPr>
          <w:rFonts w:ascii="GHEA Grapalat" w:hAnsi="GHEA Grapalat" w:cs="Sylfaen"/>
          <w:sz w:val="20"/>
          <w:lang w:val="pt-BR"/>
        </w:rPr>
        <w:t xml:space="preserve"> </w:t>
      </w:r>
      <w:r>
        <w:rPr>
          <w:rFonts w:ascii="GHEA Grapalat" w:hAnsi="GHEA Grapalat" w:cs="Sylfaen"/>
          <w:sz w:val="20"/>
        </w:rPr>
        <w:t>ի</w:t>
      </w:r>
      <w:r w:rsidRPr="002152AB">
        <w:rPr>
          <w:rFonts w:ascii="GHEA Grapalat" w:hAnsi="GHEA Grapalat" w:cs="Sylfaen"/>
          <w:sz w:val="20"/>
          <w:lang w:val="pt-BR"/>
        </w:rPr>
        <w:t xml:space="preserve"> </w:t>
      </w:r>
      <w:r>
        <w:rPr>
          <w:rFonts w:ascii="GHEA Grapalat" w:hAnsi="GHEA Grapalat" w:cs="Sylfaen"/>
          <w:sz w:val="20"/>
        </w:rPr>
        <w:t>սկզբանե</w:t>
      </w:r>
      <w:r w:rsidRPr="002152AB">
        <w:rPr>
          <w:rFonts w:ascii="GHEA Grapalat" w:hAnsi="GHEA Grapalat" w:cs="Sylfaen"/>
          <w:sz w:val="20"/>
          <w:lang w:val="pt-BR"/>
        </w:rPr>
        <w:t xml:space="preserve"> </w:t>
      </w:r>
      <w:r>
        <w:rPr>
          <w:rFonts w:ascii="GHEA Grapalat" w:hAnsi="GHEA Grapalat" w:cs="Sylfaen"/>
          <w:sz w:val="20"/>
        </w:rPr>
        <w:t>մատակարարման</w:t>
      </w:r>
      <w:r w:rsidRPr="002152AB">
        <w:rPr>
          <w:rFonts w:ascii="GHEA Grapalat" w:hAnsi="GHEA Grapalat" w:cs="Sylfaen"/>
          <w:sz w:val="20"/>
          <w:lang w:val="pt-BR"/>
        </w:rPr>
        <w:t xml:space="preserve"> </w:t>
      </w:r>
      <w:r>
        <w:rPr>
          <w:rFonts w:ascii="GHEA Grapalat" w:hAnsi="GHEA Grapalat" w:cs="Sylfaen"/>
          <w:sz w:val="20"/>
        </w:rPr>
        <w:t>համար</w:t>
      </w:r>
      <w:r w:rsidRPr="002152AB">
        <w:rPr>
          <w:rFonts w:ascii="GHEA Grapalat" w:hAnsi="GHEA Grapalat" w:cs="Sylfaen"/>
          <w:sz w:val="20"/>
          <w:lang w:val="pt-BR"/>
        </w:rPr>
        <w:t xml:space="preserve"> </w:t>
      </w:r>
      <w:r>
        <w:rPr>
          <w:rFonts w:ascii="GHEA Grapalat" w:hAnsi="GHEA Grapalat" w:cs="Sylfaen"/>
          <w:sz w:val="20"/>
        </w:rPr>
        <w:t>սահմանված</w:t>
      </w:r>
      <w:r w:rsidRPr="002152AB">
        <w:rPr>
          <w:rFonts w:ascii="GHEA Grapalat" w:hAnsi="GHEA Grapalat" w:cs="Sylfaen"/>
          <w:sz w:val="20"/>
          <w:lang w:val="pt-BR"/>
        </w:rPr>
        <w:t xml:space="preserve"> </w:t>
      </w:r>
      <w:r>
        <w:rPr>
          <w:rFonts w:ascii="GHEA Grapalat" w:hAnsi="GHEA Grapalat" w:cs="Sylfaen"/>
          <w:sz w:val="20"/>
        </w:rPr>
        <w:t>ժամկետը</w:t>
      </w:r>
      <w:r w:rsidRPr="002152AB">
        <w:rPr>
          <w:rFonts w:ascii="GHEA Grapalat" w:hAnsi="GHEA Grapalat" w:cs="Sylfaen"/>
          <w:sz w:val="20"/>
          <w:lang w:val="pt-BR"/>
        </w:rPr>
        <w:t xml:space="preserve"> </w:t>
      </w:r>
      <w:r>
        <w:rPr>
          <w:rFonts w:ascii="GHEA Grapalat" w:hAnsi="GHEA Grapalat" w:cs="Sylfaen"/>
          <w:sz w:val="20"/>
        </w:rPr>
        <w:t>լրանալուց</w:t>
      </w:r>
      <w:r w:rsidRPr="002152AB">
        <w:rPr>
          <w:rFonts w:ascii="GHEA Grapalat" w:hAnsi="GHEA Grapalat" w:cs="Sylfaen"/>
          <w:sz w:val="20"/>
          <w:lang w:val="pt-BR"/>
        </w:rPr>
        <w:t xml:space="preserve"> </w:t>
      </w:r>
      <w:r>
        <w:rPr>
          <w:rFonts w:ascii="GHEA Grapalat" w:hAnsi="GHEA Grapalat" w:cs="Sylfaen"/>
          <w:sz w:val="20"/>
        </w:rPr>
        <w:t>առնվազն</w:t>
      </w:r>
      <w:r w:rsidRPr="002152AB">
        <w:rPr>
          <w:rFonts w:ascii="GHEA Grapalat" w:hAnsi="GHEA Grapalat" w:cs="Sylfaen"/>
          <w:sz w:val="20"/>
          <w:lang w:val="pt-BR"/>
        </w:rPr>
        <w:t xml:space="preserve"> 5 </w:t>
      </w:r>
      <w:r>
        <w:rPr>
          <w:rFonts w:ascii="GHEA Grapalat" w:hAnsi="GHEA Grapalat" w:cs="Sylfaen"/>
          <w:sz w:val="20"/>
        </w:rPr>
        <w:t>օրացուցային</w:t>
      </w:r>
      <w:r w:rsidRPr="002152AB">
        <w:rPr>
          <w:rFonts w:ascii="GHEA Grapalat" w:hAnsi="GHEA Grapalat" w:cs="Sylfaen"/>
          <w:sz w:val="20"/>
          <w:lang w:val="pt-BR"/>
        </w:rPr>
        <w:t xml:space="preserve"> </w:t>
      </w:r>
      <w:r>
        <w:rPr>
          <w:rFonts w:ascii="GHEA Grapalat" w:hAnsi="GHEA Grapalat" w:cs="Sylfaen"/>
          <w:sz w:val="20"/>
        </w:rPr>
        <w:t>օր</w:t>
      </w:r>
      <w:r w:rsidRPr="002152AB">
        <w:rPr>
          <w:rFonts w:ascii="GHEA Grapalat" w:hAnsi="GHEA Grapalat" w:cs="Sylfaen"/>
          <w:sz w:val="20"/>
          <w:lang w:val="pt-BR"/>
        </w:rPr>
        <w:t xml:space="preserve"> </w:t>
      </w:r>
      <w:r>
        <w:rPr>
          <w:rFonts w:ascii="GHEA Grapalat" w:hAnsi="GHEA Grapalat" w:cs="Sylfaen"/>
          <w:sz w:val="20"/>
        </w:rPr>
        <w:t>առաջ</w:t>
      </w:r>
      <w:r w:rsidRPr="00DE1E5A">
        <w:rPr>
          <w:rFonts w:ascii="GHEA Grapalat" w:hAnsi="GHEA Grapalat" w:cs="Sylfaen"/>
          <w:sz w:val="20"/>
          <w:lang w:val="pt-BR"/>
        </w:rPr>
        <w:t>: Ընդ որում սույն կետով սահմանված դեպքում ապրա</w:t>
      </w:r>
      <w:r w:rsidRPr="00DE1E5A">
        <w:rPr>
          <w:rFonts w:ascii="GHEA Grapalat" w:hAnsi="GHEA Grapalat" w:cs="Times Armenian"/>
          <w:sz w:val="20"/>
          <w:lang w:val="hy-AM"/>
        </w:rPr>
        <w:t xml:space="preserve">նքի </w:t>
      </w:r>
      <w:r w:rsidRPr="00DE1E5A">
        <w:rPr>
          <w:rFonts w:ascii="GHEA Grapalat" w:hAnsi="GHEA Grapalat" w:cs="Times Armenian"/>
          <w:sz w:val="20"/>
        </w:rPr>
        <w:t>մատակարա</w:t>
      </w:r>
      <w:r w:rsidRPr="00DE1E5A">
        <w:rPr>
          <w:rFonts w:ascii="GHEA Grapalat" w:hAnsi="GHEA Grapalat" w:cs="Sylfaen"/>
          <w:sz w:val="20"/>
          <w:lang w:val="hy-AM"/>
        </w:rPr>
        <w:t>րման</w:t>
      </w:r>
      <w:r w:rsidRPr="00DE1E5A">
        <w:rPr>
          <w:rFonts w:ascii="GHEA Grapalat" w:hAnsi="GHEA Grapalat" w:cs="Times Armenian"/>
          <w:sz w:val="20"/>
          <w:lang w:val="hy-AM"/>
        </w:rPr>
        <w:t xml:space="preserve"> </w:t>
      </w:r>
      <w:r w:rsidRPr="00DE1E5A">
        <w:rPr>
          <w:rFonts w:ascii="GHEA Grapalat" w:hAnsi="GHEA Grapalat" w:cs="Sylfaen"/>
          <w:sz w:val="20"/>
          <w:lang w:val="hy-AM"/>
        </w:rPr>
        <w:t>ժամկետը</w:t>
      </w:r>
      <w:r w:rsidRPr="00DE1E5A">
        <w:rPr>
          <w:rFonts w:ascii="GHEA Grapalat" w:hAnsi="GHEA Grapalat" w:cs="Times Armenian"/>
          <w:sz w:val="20"/>
          <w:lang w:val="hy-AM"/>
        </w:rPr>
        <w:t xml:space="preserve"> </w:t>
      </w:r>
      <w:r w:rsidRPr="00DE1E5A">
        <w:rPr>
          <w:rFonts w:ascii="GHEA Grapalat" w:hAnsi="GHEA Grapalat" w:cs="Sylfaen"/>
          <w:sz w:val="20"/>
          <w:lang w:val="hy-AM"/>
        </w:rPr>
        <w:t>կարող</w:t>
      </w:r>
      <w:r w:rsidRPr="00DE1E5A">
        <w:rPr>
          <w:rFonts w:ascii="GHEA Grapalat" w:hAnsi="GHEA Grapalat" w:cs="Times Armenian"/>
          <w:sz w:val="20"/>
          <w:lang w:val="hy-AM"/>
        </w:rPr>
        <w:t xml:space="preserve"> </w:t>
      </w:r>
      <w:r w:rsidRPr="00DE1E5A">
        <w:rPr>
          <w:rFonts w:ascii="GHEA Grapalat" w:hAnsi="GHEA Grapalat" w:cs="Sylfaen"/>
          <w:sz w:val="20"/>
          <w:lang w:val="hy-AM"/>
        </w:rPr>
        <w:t>է</w:t>
      </w:r>
      <w:r w:rsidRPr="00DE1E5A">
        <w:rPr>
          <w:rFonts w:ascii="GHEA Grapalat" w:hAnsi="GHEA Grapalat" w:cs="Times Armenian"/>
          <w:sz w:val="20"/>
          <w:lang w:val="hy-AM"/>
        </w:rPr>
        <w:t xml:space="preserve"> </w:t>
      </w:r>
      <w:r w:rsidRPr="00DE1E5A">
        <w:rPr>
          <w:rFonts w:ascii="GHEA Grapalat" w:hAnsi="GHEA Grapalat" w:cs="Sylfaen"/>
          <w:sz w:val="20"/>
          <w:lang w:val="hy-AM"/>
        </w:rPr>
        <w:t>երկարաձգվել</w:t>
      </w:r>
      <w:r w:rsidRPr="00DE1E5A">
        <w:rPr>
          <w:rFonts w:ascii="GHEA Grapalat" w:hAnsi="GHEA Grapalat" w:cs="Times Armenian"/>
          <w:sz w:val="20"/>
          <w:lang w:val="hy-AM"/>
        </w:rPr>
        <w:t xml:space="preserve"> </w:t>
      </w:r>
      <w:r w:rsidRPr="00DE1E5A">
        <w:rPr>
          <w:rFonts w:ascii="GHEA Grapalat" w:hAnsi="GHEA Grapalat" w:cs="Times Armenian"/>
          <w:sz w:val="20"/>
        </w:rPr>
        <w:t>մեկ</w:t>
      </w:r>
      <w:r w:rsidRPr="00DE1E5A">
        <w:rPr>
          <w:rFonts w:ascii="GHEA Grapalat" w:hAnsi="GHEA Grapalat" w:cs="Times Armenian"/>
          <w:sz w:val="20"/>
          <w:lang w:val="pt-BR"/>
        </w:rPr>
        <w:t xml:space="preserve"> </w:t>
      </w:r>
      <w:r w:rsidRPr="00DE1E5A">
        <w:rPr>
          <w:rFonts w:ascii="GHEA Grapalat" w:hAnsi="GHEA Grapalat" w:cs="Times Armenian"/>
          <w:sz w:val="20"/>
        </w:rPr>
        <w:t>անգամ</w:t>
      </w:r>
      <w:r w:rsidRPr="00DE1E5A">
        <w:rPr>
          <w:rFonts w:ascii="GHEA Grapalat" w:hAnsi="GHEA Grapalat" w:cs="Times Armenian"/>
          <w:sz w:val="20"/>
          <w:lang w:val="pt-BR"/>
        </w:rPr>
        <w:t xml:space="preserve"> </w:t>
      </w:r>
      <w:r w:rsidRPr="00DE1E5A">
        <w:rPr>
          <w:rFonts w:ascii="GHEA Grapalat" w:hAnsi="GHEA Grapalat" w:cs="Sylfaen"/>
          <w:sz w:val="20"/>
          <w:lang w:val="hy-AM"/>
        </w:rPr>
        <w:t>մինչև</w:t>
      </w:r>
      <w:r w:rsidRPr="00DE1E5A">
        <w:rPr>
          <w:rFonts w:ascii="GHEA Grapalat" w:hAnsi="GHEA Grapalat" w:cs="Sylfaen"/>
          <w:sz w:val="20"/>
          <w:lang w:val="pt-BR"/>
        </w:rPr>
        <w:t xml:space="preserve"> 30 </w:t>
      </w:r>
      <w:r w:rsidRPr="00DE1E5A">
        <w:rPr>
          <w:rFonts w:ascii="GHEA Grapalat" w:hAnsi="GHEA Grapalat" w:cs="Sylfaen"/>
          <w:sz w:val="20"/>
        </w:rPr>
        <w:t>օրացուցային</w:t>
      </w:r>
      <w:r w:rsidRPr="00DE1E5A">
        <w:rPr>
          <w:rFonts w:ascii="GHEA Grapalat" w:hAnsi="GHEA Grapalat" w:cs="Sylfaen"/>
          <w:sz w:val="20"/>
          <w:lang w:val="pt-BR"/>
        </w:rPr>
        <w:t xml:space="preserve"> </w:t>
      </w:r>
      <w:r w:rsidRPr="00DE1E5A">
        <w:rPr>
          <w:rFonts w:ascii="GHEA Grapalat" w:hAnsi="GHEA Grapalat" w:cs="Sylfaen"/>
          <w:sz w:val="20"/>
        </w:rPr>
        <w:t>օրով</w:t>
      </w:r>
      <w:r w:rsidRPr="00DE1E5A">
        <w:rPr>
          <w:rFonts w:ascii="GHEA Grapalat" w:hAnsi="GHEA Grapalat" w:cs="Sylfaen"/>
          <w:sz w:val="20"/>
          <w:lang w:val="pt-BR"/>
        </w:rPr>
        <w:t xml:space="preserve">, </w:t>
      </w:r>
      <w:r w:rsidRPr="00DE1E5A">
        <w:rPr>
          <w:rFonts w:ascii="GHEA Grapalat" w:hAnsi="GHEA Grapalat" w:cs="Sylfaen"/>
          <w:sz w:val="20"/>
        </w:rPr>
        <w:t>բայց</w:t>
      </w:r>
      <w:r w:rsidRPr="00DE1E5A">
        <w:rPr>
          <w:rFonts w:ascii="GHEA Grapalat" w:hAnsi="GHEA Grapalat" w:cs="Sylfaen"/>
          <w:sz w:val="20"/>
          <w:lang w:val="pt-BR"/>
        </w:rPr>
        <w:t xml:space="preserve"> </w:t>
      </w:r>
      <w:r w:rsidRPr="00DE1E5A">
        <w:rPr>
          <w:rFonts w:ascii="GHEA Grapalat" w:hAnsi="GHEA Grapalat" w:cs="Sylfaen"/>
          <w:sz w:val="20"/>
        </w:rPr>
        <w:t>ոչ</w:t>
      </w:r>
      <w:r w:rsidRPr="00DE1E5A">
        <w:rPr>
          <w:rFonts w:ascii="GHEA Grapalat" w:hAnsi="GHEA Grapalat" w:cs="Sylfaen"/>
          <w:sz w:val="20"/>
          <w:lang w:val="pt-BR"/>
        </w:rPr>
        <w:t xml:space="preserve"> </w:t>
      </w:r>
      <w:r w:rsidRPr="00DE1E5A">
        <w:rPr>
          <w:rFonts w:ascii="GHEA Grapalat" w:hAnsi="GHEA Grapalat" w:cs="Sylfaen"/>
          <w:sz w:val="20"/>
        </w:rPr>
        <w:t>ավել</w:t>
      </w:r>
      <w:r w:rsidRPr="00DE1E5A">
        <w:rPr>
          <w:rFonts w:ascii="GHEA Grapalat" w:hAnsi="GHEA Grapalat" w:cs="Sylfaen"/>
          <w:sz w:val="20"/>
          <w:lang w:val="pt-BR"/>
        </w:rPr>
        <w:t xml:space="preserve"> </w:t>
      </w:r>
      <w:r w:rsidRPr="00DE1E5A">
        <w:rPr>
          <w:rFonts w:ascii="GHEA Grapalat" w:hAnsi="GHEA Grapalat" w:cs="Sylfaen"/>
          <w:sz w:val="20"/>
        </w:rPr>
        <w:t>քան</w:t>
      </w:r>
      <w:r w:rsidRPr="00DE1E5A">
        <w:rPr>
          <w:rFonts w:ascii="GHEA Grapalat" w:hAnsi="GHEA Grapalat" w:cs="Sylfaen"/>
          <w:sz w:val="20"/>
          <w:lang w:val="pt-BR"/>
        </w:rPr>
        <w:t xml:space="preserve"> </w:t>
      </w:r>
      <w:r w:rsidRPr="00DE1E5A">
        <w:rPr>
          <w:rFonts w:ascii="GHEA Grapalat" w:hAnsi="GHEA Grapalat" w:cs="Sylfaen"/>
          <w:sz w:val="20"/>
        </w:rPr>
        <w:t>պայմանագրով</w:t>
      </w:r>
      <w:r w:rsidRPr="00DE1E5A">
        <w:rPr>
          <w:rFonts w:ascii="GHEA Grapalat" w:hAnsi="GHEA Grapalat" w:cs="Sylfaen"/>
          <w:sz w:val="20"/>
          <w:lang w:val="pt-BR"/>
        </w:rPr>
        <w:t xml:space="preserve"> </w:t>
      </w:r>
      <w:r w:rsidRPr="00DE1E5A">
        <w:rPr>
          <w:rFonts w:ascii="GHEA Grapalat" w:hAnsi="GHEA Grapalat" w:cs="Sylfaen"/>
          <w:sz w:val="20"/>
        </w:rPr>
        <w:t>սահմանված</w:t>
      </w:r>
      <w:r w:rsidRPr="00DE1E5A">
        <w:rPr>
          <w:rFonts w:ascii="GHEA Grapalat" w:hAnsi="GHEA Grapalat" w:cs="Sylfaen"/>
          <w:sz w:val="20"/>
          <w:lang w:val="pt-BR"/>
        </w:rPr>
        <w:t xml:space="preserve"> </w:t>
      </w:r>
      <w:r w:rsidRPr="00DE1E5A">
        <w:rPr>
          <w:rFonts w:ascii="GHEA Grapalat" w:hAnsi="GHEA Grapalat" w:cs="Sylfaen"/>
          <w:sz w:val="20"/>
        </w:rPr>
        <w:t>ժամկետն</w:t>
      </w:r>
      <w:r w:rsidRPr="00DE1E5A">
        <w:rPr>
          <w:rFonts w:ascii="GHEA Grapalat" w:hAnsi="GHEA Grapalat" w:cs="Sylfaen"/>
          <w:sz w:val="20"/>
          <w:lang w:val="pt-BR"/>
        </w:rPr>
        <w:t xml:space="preserve"> </w:t>
      </w:r>
      <w:r w:rsidRPr="00DE1E5A">
        <w:rPr>
          <w:rFonts w:ascii="GHEA Grapalat" w:hAnsi="GHEA Grapalat" w:cs="Sylfaen"/>
          <w:sz w:val="20"/>
        </w:rPr>
        <w:t>է</w:t>
      </w:r>
      <w:r w:rsidRPr="00DE1E5A">
        <w:rPr>
          <w:rFonts w:ascii="GHEA Grapalat" w:hAnsi="GHEA Grapalat" w:cs="Sylfaen"/>
          <w:sz w:val="20"/>
          <w:lang w:val="pt-BR"/>
        </w:rPr>
        <w:t>:</w:t>
      </w:r>
    </w:p>
    <w:p w:rsidR="00024088" w:rsidRPr="00DE1E5A" w:rsidRDefault="00024088" w:rsidP="00024088">
      <w:pPr>
        <w:tabs>
          <w:tab w:val="left" w:pos="720"/>
        </w:tabs>
        <w:jc w:val="both"/>
        <w:rPr>
          <w:rFonts w:ascii="GHEA Grapalat" w:hAnsi="GHEA Grapalat"/>
          <w:sz w:val="20"/>
          <w:lang w:val="hy-AM"/>
        </w:rPr>
      </w:pPr>
      <w:r w:rsidRPr="00DE1E5A">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24088" w:rsidRPr="00DE1E5A" w:rsidRDefault="00024088" w:rsidP="00024088">
      <w:pPr>
        <w:tabs>
          <w:tab w:val="num" w:pos="0"/>
          <w:tab w:val="left" w:pos="720"/>
          <w:tab w:val="num" w:pos="900"/>
        </w:tabs>
        <w:jc w:val="both"/>
        <w:rPr>
          <w:rFonts w:ascii="GHEA Grapalat" w:hAnsi="GHEA Grapalat"/>
          <w:sz w:val="20"/>
          <w:lang w:val="hy-AM"/>
        </w:rPr>
      </w:pPr>
      <w:r w:rsidRPr="00DE1E5A">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24088" w:rsidRPr="00DE1E5A" w:rsidRDefault="00024088" w:rsidP="00024088">
      <w:pPr>
        <w:ind w:firstLine="567"/>
        <w:jc w:val="both"/>
        <w:rPr>
          <w:rFonts w:ascii="GHEA Grapalat" w:hAnsi="GHEA Grapalat"/>
          <w:sz w:val="20"/>
          <w:szCs w:val="20"/>
          <w:lang w:val="hy-AM" w:eastAsia="ru-RU"/>
        </w:rPr>
      </w:pPr>
      <w:r w:rsidRPr="00DE1E5A">
        <w:rPr>
          <w:rFonts w:ascii="GHEA Grapalat" w:hAnsi="GHEA Grapalat"/>
          <w:sz w:val="20"/>
          <w:lang w:val="hy-AM"/>
        </w:rPr>
        <w:tab/>
        <w:t>8.10 Պ</w:t>
      </w:r>
      <w:r w:rsidRPr="00DE1E5A">
        <w:rPr>
          <w:rFonts w:ascii="GHEA Grapalat" w:hAnsi="GHEA Grapalat"/>
          <w:spacing w:val="-4"/>
          <w:sz w:val="20"/>
          <w:szCs w:val="20"/>
          <w:lang w:val="hy-AM" w:eastAsia="ru-RU"/>
        </w:rPr>
        <w:t xml:space="preserve">այմանագիրը չի </w:t>
      </w:r>
      <w:r w:rsidRPr="00DE1E5A">
        <w:rPr>
          <w:rFonts w:ascii="GHEA Grapalat" w:hAnsi="GHEA Grapalat"/>
          <w:sz w:val="20"/>
          <w:szCs w:val="20"/>
          <w:lang w:val="hy-AM" w:eastAsia="ru-RU"/>
        </w:rPr>
        <w:t>կարող փոփոխվել կողմերի պարտա</w:t>
      </w:r>
      <w:r w:rsidRPr="00DE1E5A">
        <w:rPr>
          <w:rFonts w:ascii="GHEA Grapalat" w:hAnsi="GHEA Grapalat"/>
          <w:sz w:val="20"/>
          <w:szCs w:val="20"/>
          <w:lang w:val="hy-AM" w:eastAsia="ru-RU"/>
        </w:rPr>
        <w:softHyphen/>
        <w:t>վորու</w:t>
      </w:r>
      <w:r w:rsidRPr="00DE1E5A">
        <w:rPr>
          <w:rFonts w:ascii="GHEA Grapalat" w:hAnsi="GHEA Grapalat"/>
          <w:sz w:val="20"/>
          <w:szCs w:val="20"/>
          <w:lang w:val="hy-AM" w:eastAsia="ru-RU"/>
        </w:rPr>
        <w:softHyphen/>
        <w:t>թյունների մասնակի չկատարման հետևանքով</w:t>
      </w:r>
      <w:r w:rsidRPr="00DE1E5A" w:rsidDel="00591DE3">
        <w:rPr>
          <w:rFonts w:ascii="GHEA Grapalat" w:hAnsi="GHEA Grapalat"/>
          <w:sz w:val="20"/>
          <w:szCs w:val="20"/>
          <w:lang w:val="hy-AM" w:eastAsia="ru-RU"/>
        </w:rPr>
        <w:t xml:space="preserve"> </w:t>
      </w:r>
      <w:r w:rsidRPr="00DE1E5A">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24088" w:rsidRPr="00DE1E5A" w:rsidRDefault="00024088" w:rsidP="00024088">
      <w:pPr>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ab/>
        <w:t>8.11 Վաճառողի  կողմից ստանձնած պարտավորությունները չկատա</w:t>
      </w:r>
      <w:r w:rsidRPr="00DE1E5A">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024088" w:rsidRPr="00DE1E5A" w:rsidRDefault="00024088" w:rsidP="00024088">
      <w:pPr>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8.12</w:t>
      </w:r>
      <w:r w:rsidRPr="00DE1E5A">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24088" w:rsidRPr="00DE1E5A" w:rsidRDefault="00024088" w:rsidP="00024088">
      <w:pPr>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024088" w:rsidRPr="00DE1E5A" w:rsidRDefault="00024088" w:rsidP="00024088">
      <w:pPr>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24088" w:rsidRPr="00DE1E5A" w:rsidRDefault="00024088" w:rsidP="00024088">
      <w:pPr>
        <w:ind w:firstLine="567"/>
        <w:jc w:val="both"/>
        <w:rPr>
          <w:rFonts w:ascii="GHEA Grapalat" w:hAnsi="GHEA Grapalat"/>
          <w:sz w:val="20"/>
          <w:szCs w:val="20"/>
          <w:lang w:val="hy-AM" w:eastAsia="ru-RU"/>
        </w:rPr>
      </w:pPr>
      <w:r w:rsidRPr="00DE1E5A">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DE1E5A">
        <w:rPr>
          <w:rFonts w:ascii="GHEA Grapalat" w:hAnsi="GHEA Grapalat"/>
          <w:sz w:val="20"/>
          <w:szCs w:val="20"/>
          <w:lang w:val="hy-AM" w:eastAsia="ru-RU"/>
        </w:rPr>
        <w:lastRenderedPageBreak/>
        <w:t xml:space="preserve">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w:t>
      </w:r>
      <w:r w:rsidRPr="00FD4B37">
        <w:rPr>
          <w:rFonts w:ascii="GHEA Grapalat" w:hAnsi="GHEA Grapalat"/>
          <w:sz w:val="20"/>
          <w:szCs w:val="20"/>
          <w:lang w:val="hy-AM" w:eastAsia="ru-RU"/>
        </w:rPr>
        <w:t>պ</w:t>
      </w:r>
      <w:r w:rsidRPr="00DE1E5A">
        <w:rPr>
          <w:rFonts w:ascii="GHEA Grapalat" w:hAnsi="GHEA Grapalat"/>
          <w:sz w:val="20"/>
          <w:szCs w:val="20"/>
          <w:lang w:val="hy-AM" w:eastAsia="ru-RU"/>
        </w:rPr>
        <w:t>այմանագիրը Գնորդի կողմից միակողմանիորեն լուծվում է</w:t>
      </w:r>
      <w:r w:rsidRPr="00FD4B37">
        <w:rPr>
          <w:rFonts w:ascii="GHEA Grapalat" w:hAnsi="GHEA Grapalat"/>
          <w:sz w:val="20"/>
          <w:szCs w:val="20"/>
          <w:lang w:val="hy-AM" w:eastAsia="ru-RU"/>
        </w:rPr>
        <w:t>:</w:t>
      </w:r>
      <w:r w:rsidRPr="00FD4B37">
        <w:rPr>
          <w:rFonts w:ascii="GHEA Grapalat" w:hAnsi="GHEA Grapalat"/>
          <w:sz w:val="20"/>
          <w:szCs w:val="20"/>
          <w:vertAlign w:val="superscript"/>
          <w:lang w:val="hy-AM" w:eastAsia="ru-RU"/>
        </w:rPr>
        <w:t>24</w:t>
      </w:r>
      <w:r w:rsidRPr="00917496">
        <w:rPr>
          <w:rStyle w:val="af6"/>
          <w:rFonts w:ascii="GHEA Grapalat" w:hAnsi="GHEA Grapalat"/>
          <w:color w:val="FFFFFF"/>
          <w:sz w:val="20"/>
          <w:szCs w:val="20"/>
          <w:lang w:val="hy-AM" w:eastAsia="ru-RU"/>
        </w:rPr>
        <w:footnoteReference w:id="20"/>
      </w:r>
    </w:p>
    <w:p w:rsidR="00024088" w:rsidRPr="00DE1E5A" w:rsidRDefault="00024088" w:rsidP="00024088">
      <w:pPr>
        <w:tabs>
          <w:tab w:val="left" w:pos="1276"/>
        </w:tabs>
        <w:ind w:firstLine="720"/>
        <w:jc w:val="both"/>
        <w:rPr>
          <w:rFonts w:ascii="GHEA Grapalat" w:hAnsi="GHEA Grapalat" w:cs="Sylfaen"/>
          <w:sz w:val="20"/>
          <w:u w:val="single"/>
          <w:lang w:val="hy-AM"/>
        </w:rPr>
      </w:pP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both"/>
        <w:rPr>
          <w:rFonts w:ascii="GHEA Grapalat" w:hAnsi="GHEA Grapalat"/>
          <w:b/>
          <w:sz w:val="20"/>
          <w:lang w:val="hy-AM"/>
        </w:rPr>
      </w:pPr>
      <w:r w:rsidRPr="00DE1E5A">
        <w:rPr>
          <w:rFonts w:ascii="GHEA Grapalat" w:hAnsi="GHEA Grapalat"/>
          <w:b/>
          <w:sz w:val="20"/>
          <w:lang w:val="hy-AM"/>
        </w:rPr>
        <w:t>10. Կողմերի հասցեները, բանկային վավերապայմանները և ստորագրությունները</w:t>
      </w:r>
    </w:p>
    <w:p w:rsidR="00024088" w:rsidRPr="00DE1E5A" w:rsidRDefault="00024088" w:rsidP="00024088">
      <w:pPr>
        <w:ind w:firstLine="709"/>
        <w:jc w:val="both"/>
        <w:rPr>
          <w:rFonts w:ascii="GHEA Grapalat" w:hAnsi="GHEA Grapalat"/>
          <w:sz w:val="20"/>
          <w:lang w:val="hy-AM"/>
        </w:rPr>
      </w:pPr>
      <w:r w:rsidRPr="00DE1E5A">
        <w:rPr>
          <w:rFonts w:ascii="GHEA Grapalat" w:hAnsi="GHEA Grapalat"/>
          <w:sz w:val="20"/>
          <w:lang w:val="hy-AM"/>
        </w:rPr>
        <w:t xml:space="preserve"> </w:t>
      </w:r>
    </w:p>
    <w:p w:rsidR="00024088" w:rsidRPr="00DE1E5A" w:rsidRDefault="00024088" w:rsidP="00024088">
      <w:pPr>
        <w:ind w:firstLine="709"/>
        <w:jc w:val="both"/>
        <w:rPr>
          <w:rFonts w:ascii="GHEA Grapalat" w:hAnsi="GHEA Grapalat"/>
          <w:sz w:val="20"/>
          <w:lang w:val="hy-AM"/>
        </w:rPr>
      </w:pPr>
    </w:p>
    <w:p w:rsidR="00024088" w:rsidRPr="00DE1E5A" w:rsidRDefault="00024088" w:rsidP="00024088">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24088" w:rsidRPr="00DE1E5A" w:rsidTr="009465A1">
        <w:tc>
          <w:tcPr>
            <w:tcW w:w="4536" w:type="dxa"/>
          </w:tcPr>
          <w:p w:rsidR="00024088" w:rsidRPr="00DE1E5A" w:rsidRDefault="00024088" w:rsidP="009465A1">
            <w:pPr>
              <w:jc w:val="center"/>
              <w:rPr>
                <w:rFonts w:ascii="GHEA Grapalat" w:hAnsi="GHEA Grapalat" w:cs="Sylfaen"/>
                <w:b/>
                <w:bCs/>
                <w:lang w:val="nb-NO"/>
              </w:rPr>
            </w:pPr>
            <w:r w:rsidRPr="00DE1E5A">
              <w:rPr>
                <w:rFonts w:ascii="GHEA Grapalat" w:hAnsi="GHEA Grapalat" w:cs="Sylfaen"/>
                <w:b/>
                <w:bCs/>
                <w:lang w:val="nb-NO"/>
              </w:rPr>
              <w:t>ԳՆՈՐԴ</w:t>
            </w:r>
          </w:p>
          <w:p w:rsidR="00024088" w:rsidRPr="00DE1E5A" w:rsidRDefault="00024088" w:rsidP="009465A1">
            <w:pPr>
              <w:jc w:val="center"/>
              <w:rPr>
                <w:rFonts w:ascii="GHEA Grapalat" w:hAnsi="GHEA Grapalat"/>
                <w:u w:val="single"/>
              </w:rPr>
            </w:pPr>
            <w:r w:rsidRPr="00DE1E5A">
              <w:rPr>
                <w:rFonts w:ascii="GHEA Grapalat" w:hAnsi="GHEA Grapalat"/>
                <w:u w:val="single"/>
              </w:rPr>
              <w:t xml:space="preserve"> </w:t>
            </w:r>
          </w:p>
          <w:p w:rsidR="00024088" w:rsidRPr="00DE1E5A" w:rsidRDefault="00024088" w:rsidP="009465A1">
            <w:pPr>
              <w:rPr>
                <w:rFonts w:ascii="GHEA Grapalat" w:hAnsi="GHEA Grapalat"/>
                <w:lang w:val="hy-AM"/>
              </w:rPr>
            </w:pPr>
          </w:p>
          <w:p w:rsidR="00024088" w:rsidRPr="00DE1E5A" w:rsidRDefault="00024088" w:rsidP="009465A1">
            <w:pPr>
              <w:jc w:val="center"/>
              <w:rPr>
                <w:rFonts w:ascii="GHEA Grapalat" w:hAnsi="GHEA Grapalat"/>
                <w:lang w:val="hy-AM"/>
              </w:rPr>
            </w:pPr>
            <w:r w:rsidRPr="00DE1E5A">
              <w:rPr>
                <w:rFonts w:ascii="GHEA Grapalat" w:hAnsi="GHEA Grapalat"/>
                <w:lang w:val="hy-AM"/>
              </w:rPr>
              <w:t>---------------------------------</w:t>
            </w:r>
          </w:p>
          <w:p w:rsidR="00024088" w:rsidRPr="00DE1E5A" w:rsidRDefault="00024088" w:rsidP="009465A1">
            <w:pPr>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hy-AM"/>
              </w:rPr>
              <w:t>ստորագրություն</w:t>
            </w:r>
            <w:r w:rsidRPr="00DE1E5A">
              <w:rPr>
                <w:rFonts w:ascii="GHEA Grapalat" w:hAnsi="GHEA Grapalat"/>
                <w:sz w:val="18"/>
                <w:szCs w:val="18"/>
              </w:rPr>
              <w:t>/</w:t>
            </w:r>
          </w:p>
          <w:p w:rsidR="00024088" w:rsidRPr="00DE1E5A" w:rsidRDefault="00024088" w:rsidP="009465A1">
            <w:pPr>
              <w:jc w:val="center"/>
              <w:rPr>
                <w:rFonts w:ascii="GHEA Grapalat" w:hAnsi="GHEA Grapalat"/>
                <w:sz w:val="18"/>
                <w:szCs w:val="18"/>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c>
          <w:tcPr>
            <w:tcW w:w="760" w:type="dxa"/>
          </w:tcPr>
          <w:p w:rsidR="00024088" w:rsidRPr="00DE1E5A" w:rsidRDefault="00024088" w:rsidP="009465A1">
            <w:pPr>
              <w:jc w:val="center"/>
              <w:rPr>
                <w:rFonts w:ascii="GHEA Grapalat" w:hAnsi="GHEA Grapalat"/>
                <w:lang w:val="hy-AM"/>
              </w:rPr>
            </w:pPr>
          </w:p>
        </w:tc>
        <w:tc>
          <w:tcPr>
            <w:tcW w:w="4343" w:type="dxa"/>
          </w:tcPr>
          <w:p w:rsidR="00024088" w:rsidRPr="00DE1E5A" w:rsidRDefault="00024088" w:rsidP="009465A1">
            <w:pPr>
              <w:jc w:val="center"/>
              <w:rPr>
                <w:rFonts w:ascii="GHEA Grapalat" w:hAnsi="GHEA Grapalat" w:cs="Sylfaen"/>
                <w:b/>
                <w:bCs/>
                <w:lang w:val="hy-AM"/>
              </w:rPr>
            </w:pPr>
            <w:r w:rsidRPr="00DE1E5A">
              <w:rPr>
                <w:rFonts w:ascii="GHEA Grapalat" w:hAnsi="GHEA Grapalat" w:cs="Sylfaen"/>
                <w:b/>
                <w:bCs/>
                <w:lang w:val="hy-AM"/>
              </w:rPr>
              <w:t>ՎԱՃԱՌՈՂ</w:t>
            </w:r>
          </w:p>
          <w:p w:rsidR="00024088" w:rsidRPr="00DE1E5A" w:rsidRDefault="00024088" w:rsidP="009465A1">
            <w:pPr>
              <w:jc w:val="center"/>
              <w:rPr>
                <w:rFonts w:ascii="GHEA Grapalat" w:hAnsi="GHEA Grapalat"/>
                <w:lang w:val="hy-AM"/>
              </w:rPr>
            </w:pPr>
          </w:p>
          <w:p w:rsidR="00024088" w:rsidRPr="00DE1E5A" w:rsidRDefault="00024088" w:rsidP="009465A1">
            <w:pPr>
              <w:jc w:val="center"/>
              <w:rPr>
                <w:rFonts w:ascii="GHEA Grapalat" w:hAnsi="GHEA Grapalat"/>
                <w:lang w:val="hy-AM"/>
              </w:rPr>
            </w:pPr>
          </w:p>
          <w:p w:rsidR="00024088" w:rsidRPr="00DE1E5A" w:rsidRDefault="00024088" w:rsidP="009465A1">
            <w:pPr>
              <w:jc w:val="center"/>
              <w:rPr>
                <w:rFonts w:ascii="GHEA Grapalat" w:hAnsi="GHEA Grapalat"/>
                <w:lang w:val="hy-AM"/>
              </w:rPr>
            </w:pPr>
            <w:r w:rsidRPr="00DE1E5A">
              <w:rPr>
                <w:rFonts w:ascii="GHEA Grapalat" w:hAnsi="GHEA Grapalat"/>
                <w:lang w:val="hy-AM"/>
              </w:rPr>
              <w:t>---------------------------------</w:t>
            </w:r>
          </w:p>
          <w:p w:rsidR="00024088" w:rsidRPr="00DE1E5A" w:rsidRDefault="00024088" w:rsidP="009465A1">
            <w:pPr>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hy-AM"/>
              </w:rPr>
              <w:t>ստորագրություն</w:t>
            </w:r>
            <w:r w:rsidRPr="00DE1E5A">
              <w:rPr>
                <w:rFonts w:ascii="GHEA Grapalat" w:hAnsi="GHEA Grapalat"/>
                <w:sz w:val="18"/>
                <w:szCs w:val="18"/>
              </w:rPr>
              <w:t>/</w:t>
            </w:r>
          </w:p>
          <w:p w:rsidR="00024088" w:rsidRPr="00DE1E5A" w:rsidRDefault="00024088" w:rsidP="009465A1">
            <w:pPr>
              <w:jc w:val="center"/>
              <w:rPr>
                <w:rFonts w:ascii="GHEA Grapalat" w:hAnsi="GHEA Grapalat"/>
                <w:lang w:val="hy-AM"/>
              </w:rPr>
            </w:pPr>
            <w:r w:rsidRPr="00DE1E5A">
              <w:rPr>
                <w:rFonts w:ascii="GHEA Grapalat" w:hAnsi="GHEA Grapalat" w:cs="Sylfaen"/>
                <w:sz w:val="18"/>
                <w:szCs w:val="18"/>
                <w:lang w:val="hy-AM"/>
              </w:rPr>
              <w:t>Կ</w:t>
            </w:r>
            <w:r w:rsidRPr="00DE1E5A">
              <w:rPr>
                <w:rFonts w:ascii="GHEA Grapalat" w:hAnsi="GHEA Grapalat"/>
                <w:sz w:val="18"/>
                <w:szCs w:val="18"/>
                <w:lang w:val="hy-AM"/>
              </w:rPr>
              <w:t>.</w:t>
            </w:r>
            <w:r w:rsidRPr="00DE1E5A">
              <w:rPr>
                <w:rFonts w:ascii="GHEA Grapalat" w:hAnsi="GHEA Grapalat" w:cs="Sylfaen"/>
                <w:sz w:val="18"/>
                <w:szCs w:val="18"/>
                <w:lang w:val="hy-AM"/>
              </w:rPr>
              <w:t>Տ</w:t>
            </w:r>
          </w:p>
        </w:tc>
      </w:tr>
    </w:tbl>
    <w:p w:rsidR="00024088" w:rsidRPr="00DE1E5A" w:rsidRDefault="00024088" w:rsidP="00024088">
      <w:pPr>
        <w:rPr>
          <w:rFonts w:ascii="GHEA Grapalat" w:hAnsi="GHEA Grapalat"/>
          <w:sz w:val="20"/>
          <w:lang w:val="hy-AM"/>
        </w:rPr>
      </w:pPr>
    </w:p>
    <w:p w:rsidR="00024088" w:rsidRPr="00DE1E5A" w:rsidRDefault="00024088" w:rsidP="00024088">
      <w:pPr>
        <w:ind w:firstLine="720"/>
        <w:jc w:val="both"/>
        <w:rPr>
          <w:rFonts w:ascii="GHEA Grapalat" w:hAnsi="GHEA Grapalat"/>
          <w:sz w:val="20"/>
          <w:lang w:val="hy-AM"/>
        </w:rPr>
      </w:pPr>
      <w:r w:rsidRPr="00DE1E5A">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24088" w:rsidRPr="00DE1E5A" w:rsidRDefault="00024088" w:rsidP="00024088">
      <w:pPr>
        <w:rPr>
          <w:rFonts w:ascii="GHEA Grapalat" w:hAnsi="GHEA Grapalat"/>
          <w:sz w:val="20"/>
          <w:lang w:val="hy-AM"/>
        </w:rPr>
      </w:pPr>
    </w:p>
    <w:p w:rsidR="00024088" w:rsidRPr="00DE1E5A" w:rsidRDefault="00024088" w:rsidP="00024088">
      <w:pPr>
        <w:rPr>
          <w:rFonts w:ascii="GHEA Grapalat" w:hAnsi="GHEA Grapalat"/>
          <w:sz w:val="20"/>
          <w:lang w:val="hy-AM"/>
        </w:rPr>
      </w:pPr>
    </w:p>
    <w:p w:rsidR="00024088" w:rsidRPr="00DE1E5A" w:rsidRDefault="00024088" w:rsidP="00024088">
      <w:pPr>
        <w:jc w:val="right"/>
        <w:rPr>
          <w:rFonts w:ascii="GHEA Grapalat" w:hAnsi="GHEA Grapalat"/>
          <w:sz w:val="20"/>
          <w:lang w:val="hy-AM"/>
        </w:rPr>
        <w:sectPr w:rsidR="00024088" w:rsidRPr="00DE1E5A" w:rsidSect="009465A1">
          <w:footnotePr>
            <w:pos w:val="beneathText"/>
          </w:footnotePr>
          <w:pgSz w:w="11906" w:h="16838" w:code="9"/>
          <w:pgMar w:top="720" w:right="662" w:bottom="533" w:left="1138" w:header="562" w:footer="562" w:gutter="0"/>
          <w:cols w:space="720"/>
        </w:sectPr>
      </w:pPr>
    </w:p>
    <w:p w:rsidR="00A930E4" w:rsidRPr="00595447" w:rsidRDefault="00A930E4" w:rsidP="00A930E4">
      <w:pPr>
        <w:jc w:val="right"/>
        <w:rPr>
          <w:rFonts w:ascii="GHEA Grapalat" w:hAnsi="GHEA Grapalat"/>
          <w:i/>
          <w:sz w:val="18"/>
          <w:lang w:val="hy-AM"/>
        </w:rPr>
      </w:pPr>
      <w:r w:rsidRPr="00595447">
        <w:rPr>
          <w:rFonts w:ascii="GHEA Grapalat" w:hAnsi="GHEA Grapalat"/>
          <w:i/>
          <w:sz w:val="18"/>
          <w:lang w:val="hy-AM"/>
        </w:rPr>
        <w:lastRenderedPageBreak/>
        <w:t>Հավելված N 1</w:t>
      </w:r>
    </w:p>
    <w:p w:rsidR="00A930E4" w:rsidRPr="00595447" w:rsidRDefault="00A930E4" w:rsidP="00A930E4">
      <w:pPr>
        <w:jc w:val="right"/>
        <w:rPr>
          <w:rFonts w:ascii="GHEA Grapalat" w:hAnsi="GHEA Grapalat"/>
          <w:i/>
          <w:sz w:val="18"/>
          <w:lang w:val="hy-AM"/>
        </w:rPr>
      </w:pPr>
      <w:r w:rsidRPr="00595447">
        <w:rPr>
          <w:rFonts w:ascii="GHEA Grapalat" w:hAnsi="GHEA Grapalat"/>
          <w:i/>
          <w:sz w:val="18"/>
          <w:lang w:val="hy-AM"/>
        </w:rPr>
        <w:t xml:space="preserve">«         »              20  թ. կնքված </w:t>
      </w:r>
    </w:p>
    <w:p w:rsidR="00A930E4" w:rsidRPr="00007187" w:rsidRDefault="00A930E4" w:rsidP="00A930E4">
      <w:pPr>
        <w:jc w:val="right"/>
        <w:rPr>
          <w:rFonts w:ascii="GHEA Grapalat" w:hAnsi="GHEA Grapalat"/>
          <w:i/>
          <w:sz w:val="18"/>
          <w:lang w:val="hy-AM"/>
        </w:rPr>
      </w:pPr>
      <w:r w:rsidRPr="00595447">
        <w:rPr>
          <w:rFonts w:ascii="GHEA Grapalat" w:hAnsi="GHEA Grapalat"/>
          <w:i/>
          <w:sz w:val="18"/>
          <w:lang w:val="hy-AM"/>
        </w:rPr>
        <w:t xml:space="preserve">                      ծածկագրով պայմանագրի</w:t>
      </w:r>
    </w:p>
    <w:p w:rsidR="00A930E4" w:rsidRPr="00595447" w:rsidRDefault="00A930E4" w:rsidP="00A930E4">
      <w:pPr>
        <w:jc w:val="center"/>
        <w:rPr>
          <w:rFonts w:ascii="GHEA Grapalat" w:hAnsi="GHEA Grapalat"/>
          <w:sz w:val="20"/>
          <w:lang w:val="hy-AM"/>
        </w:rPr>
      </w:pPr>
      <w:r w:rsidRPr="00595447">
        <w:rPr>
          <w:rFonts w:ascii="GHEA Grapalat" w:hAnsi="GHEA Grapalat"/>
          <w:sz w:val="20"/>
          <w:lang w:val="hy-AM"/>
        </w:rPr>
        <w:t>ՏԵԽՆԻԿԱԿԱՆ ԲՆՈՒԹԱԳԻՐ - ԳՆՄԱՆ ԺԱՄԱՆԱԿԱՑՈՒՅՑ*</w:t>
      </w:r>
    </w:p>
    <w:p w:rsidR="00A930E4" w:rsidRPr="00595447" w:rsidRDefault="00A930E4" w:rsidP="00A930E4">
      <w:pPr>
        <w:jc w:val="center"/>
        <w:rPr>
          <w:rFonts w:ascii="GHEA Grapalat" w:hAnsi="GHEA Grapalat"/>
          <w:sz w:val="20"/>
          <w:lang w:val="hy-AM"/>
        </w:rPr>
      </w:pP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r>
      <w:r w:rsidRPr="00595447">
        <w:rPr>
          <w:rFonts w:ascii="GHEA Grapalat" w:hAnsi="GHEA Grapalat"/>
          <w:sz w:val="20"/>
          <w:lang w:val="hy-AM"/>
        </w:rPr>
        <w:tab/>
        <w:t xml:space="preserve">                                                                ՀՀ դրամ</w:t>
      </w:r>
    </w:p>
    <w:tbl>
      <w:tblPr>
        <w:tblW w:w="1542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3"/>
        <w:gridCol w:w="1658"/>
        <w:gridCol w:w="1260"/>
        <w:gridCol w:w="1102"/>
        <w:gridCol w:w="2337"/>
        <w:gridCol w:w="786"/>
        <w:gridCol w:w="924"/>
        <w:gridCol w:w="1127"/>
        <w:gridCol w:w="1129"/>
        <w:gridCol w:w="972"/>
        <w:gridCol w:w="1202"/>
        <w:gridCol w:w="1475"/>
      </w:tblGrid>
      <w:tr w:rsidR="00A930E4" w:rsidRPr="00595447" w:rsidTr="003A01B6">
        <w:tc>
          <w:tcPr>
            <w:tcW w:w="15425" w:type="dxa"/>
            <w:gridSpan w:val="12"/>
          </w:tcPr>
          <w:p w:rsidR="00A930E4" w:rsidRPr="00595447" w:rsidRDefault="00A930E4" w:rsidP="003A01B6">
            <w:pPr>
              <w:jc w:val="center"/>
              <w:rPr>
                <w:rFonts w:ascii="GHEA Grapalat" w:hAnsi="GHEA Grapalat"/>
                <w:sz w:val="18"/>
              </w:rPr>
            </w:pPr>
            <w:r w:rsidRPr="00595447">
              <w:rPr>
                <w:rFonts w:ascii="GHEA Grapalat" w:hAnsi="GHEA Grapalat"/>
                <w:sz w:val="18"/>
              </w:rPr>
              <w:t>Ապրանքի</w:t>
            </w:r>
          </w:p>
        </w:tc>
      </w:tr>
      <w:tr w:rsidR="00A930E4" w:rsidRPr="00595447" w:rsidTr="003A01B6">
        <w:trPr>
          <w:trHeight w:val="219"/>
        </w:trPr>
        <w:tc>
          <w:tcPr>
            <w:tcW w:w="1453"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հրավերով նախատեսված չափաբաժնի համարը</w:t>
            </w:r>
          </w:p>
        </w:tc>
        <w:tc>
          <w:tcPr>
            <w:tcW w:w="1658"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գնումների պլանով նախատեսված միջանցիկ ծածկագիրը` ըստ ԳՄԱ դասակարգման (CPV)</w:t>
            </w:r>
          </w:p>
        </w:tc>
        <w:tc>
          <w:tcPr>
            <w:tcW w:w="1260"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 xml:space="preserve">անվանումը </w:t>
            </w:r>
          </w:p>
        </w:tc>
        <w:tc>
          <w:tcPr>
            <w:tcW w:w="1102"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 xml:space="preserve"> ծագման երկիրը</w:t>
            </w:r>
          </w:p>
        </w:tc>
        <w:tc>
          <w:tcPr>
            <w:tcW w:w="2337"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տեխնիկական բնութագիրը</w:t>
            </w:r>
          </w:p>
        </w:tc>
        <w:tc>
          <w:tcPr>
            <w:tcW w:w="786"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չափման միավորը</w:t>
            </w:r>
          </w:p>
        </w:tc>
        <w:tc>
          <w:tcPr>
            <w:tcW w:w="924"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միավոր գինը/ՀՀ դրամ</w:t>
            </w:r>
          </w:p>
        </w:tc>
        <w:tc>
          <w:tcPr>
            <w:tcW w:w="1127"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ընդհանուր գինը/ՀՀ դրամ</w:t>
            </w:r>
          </w:p>
        </w:tc>
        <w:tc>
          <w:tcPr>
            <w:tcW w:w="1129" w:type="dxa"/>
            <w:vMerge w:val="restart"/>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ընդհանուր քանակը</w:t>
            </w:r>
          </w:p>
        </w:tc>
        <w:tc>
          <w:tcPr>
            <w:tcW w:w="3649" w:type="dxa"/>
            <w:gridSpan w:val="3"/>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մատակարարման</w:t>
            </w:r>
          </w:p>
        </w:tc>
      </w:tr>
      <w:tr w:rsidR="00A930E4" w:rsidRPr="00595447" w:rsidTr="003A01B6">
        <w:trPr>
          <w:trHeight w:val="445"/>
        </w:trPr>
        <w:tc>
          <w:tcPr>
            <w:tcW w:w="1453" w:type="dxa"/>
            <w:vMerge/>
            <w:vAlign w:val="center"/>
          </w:tcPr>
          <w:p w:rsidR="00A930E4" w:rsidRPr="00595447" w:rsidRDefault="00A930E4" w:rsidP="003A01B6">
            <w:pPr>
              <w:jc w:val="center"/>
              <w:rPr>
                <w:rFonts w:ascii="GHEA Grapalat" w:hAnsi="GHEA Grapalat"/>
                <w:sz w:val="18"/>
              </w:rPr>
            </w:pPr>
          </w:p>
        </w:tc>
        <w:tc>
          <w:tcPr>
            <w:tcW w:w="1658" w:type="dxa"/>
            <w:vMerge/>
            <w:vAlign w:val="center"/>
          </w:tcPr>
          <w:p w:rsidR="00A930E4" w:rsidRPr="00595447" w:rsidRDefault="00A930E4" w:rsidP="003A01B6">
            <w:pPr>
              <w:jc w:val="center"/>
              <w:rPr>
                <w:rFonts w:ascii="GHEA Grapalat" w:hAnsi="GHEA Grapalat"/>
                <w:sz w:val="18"/>
              </w:rPr>
            </w:pPr>
          </w:p>
        </w:tc>
        <w:tc>
          <w:tcPr>
            <w:tcW w:w="1260" w:type="dxa"/>
            <w:vMerge/>
            <w:vAlign w:val="center"/>
          </w:tcPr>
          <w:p w:rsidR="00A930E4" w:rsidRPr="00595447" w:rsidRDefault="00A930E4" w:rsidP="003A01B6">
            <w:pPr>
              <w:jc w:val="center"/>
              <w:rPr>
                <w:rFonts w:ascii="GHEA Grapalat" w:hAnsi="GHEA Grapalat"/>
                <w:sz w:val="18"/>
              </w:rPr>
            </w:pPr>
          </w:p>
        </w:tc>
        <w:tc>
          <w:tcPr>
            <w:tcW w:w="1102" w:type="dxa"/>
            <w:vMerge/>
            <w:vAlign w:val="center"/>
          </w:tcPr>
          <w:p w:rsidR="00A930E4" w:rsidRPr="00595447" w:rsidRDefault="00A930E4" w:rsidP="003A01B6">
            <w:pPr>
              <w:jc w:val="center"/>
              <w:rPr>
                <w:rFonts w:ascii="GHEA Grapalat" w:hAnsi="GHEA Grapalat"/>
                <w:sz w:val="18"/>
              </w:rPr>
            </w:pPr>
          </w:p>
        </w:tc>
        <w:tc>
          <w:tcPr>
            <w:tcW w:w="2337" w:type="dxa"/>
            <w:vMerge/>
            <w:vAlign w:val="center"/>
          </w:tcPr>
          <w:p w:rsidR="00A930E4" w:rsidRPr="00595447" w:rsidRDefault="00A930E4" w:rsidP="003A01B6">
            <w:pPr>
              <w:jc w:val="center"/>
              <w:rPr>
                <w:rFonts w:ascii="GHEA Grapalat" w:hAnsi="GHEA Grapalat"/>
                <w:sz w:val="18"/>
              </w:rPr>
            </w:pPr>
          </w:p>
        </w:tc>
        <w:tc>
          <w:tcPr>
            <w:tcW w:w="786" w:type="dxa"/>
            <w:vMerge/>
            <w:vAlign w:val="center"/>
          </w:tcPr>
          <w:p w:rsidR="00A930E4" w:rsidRPr="00595447" w:rsidRDefault="00A930E4" w:rsidP="003A01B6">
            <w:pPr>
              <w:jc w:val="center"/>
              <w:rPr>
                <w:rFonts w:ascii="GHEA Grapalat" w:hAnsi="GHEA Grapalat"/>
                <w:sz w:val="18"/>
              </w:rPr>
            </w:pPr>
          </w:p>
        </w:tc>
        <w:tc>
          <w:tcPr>
            <w:tcW w:w="924" w:type="dxa"/>
            <w:vMerge/>
            <w:vAlign w:val="center"/>
          </w:tcPr>
          <w:p w:rsidR="00A930E4" w:rsidRPr="00595447" w:rsidRDefault="00A930E4" w:rsidP="003A01B6">
            <w:pPr>
              <w:jc w:val="center"/>
              <w:rPr>
                <w:rFonts w:ascii="GHEA Grapalat" w:hAnsi="GHEA Grapalat"/>
                <w:sz w:val="18"/>
              </w:rPr>
            </w:pPr>
          </w:p>
        </w:tc>
        <w:tc>
          <w:tcPr>
            <w:tcW w:w="1127" w:type="dxa"/>
            <w:vMerge/>
            <w:vAlign w:val="center"/>
          </w:tcPr>
          <w:p w:rsidR="00A930E4" w:rsidRPr="00595447" w:rsidRDefault="00A930E4" w:rsidP="003A01B6">
            <w:pPr>
              <w:jc w:val="center"/>
              <w:rPr>
                <w:rFonts w:ascii="GHEA Grapalat" w:hAnsi="GHEA Grapalat"/>
                <w:sz w:val="18"/>
              </w:rPr>
            </w:pPr>
          </w:p>
        </w:tc>
        <w:tc>
          <w:tcPr>
            <w:tcW w:w="1129" w:type="dxa"/>
            <w:vMerge/>
            <w:vAlign w:val="center"/>
          </w:tcPr>
          <w:p w:rsidR="00A930E4" w:rsidRPr="00595447" w:rsidRDefault="00A930E4" w:rsidP="003A01B6">
            <w:pPr>
              <w:jc w:val="center"/>
              <w:rPr>
                <w:rFonts w:ascii="GHEA Grapalat" w:hAnsi="GHEA Grapalat"/>
                <w:sz w:val="18"/>
              </w:rPr>
            </w:pPr>
          </w:p>
        </w:tc>
        <w:tc>
          <w:tcPr>
            <w:tcW w:w="972" w:type="dxa"/>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հասցեն</w:t>
            </w:r>
          </w:p>
        </w:tc>
        <w:tc>
          <w:tcPr>
            <w:tcW w:w="1202" w:type="dxa"/>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ենթակա քանակը</w:t>
            </w:r>
          </w:p>
        </w:tc>
        <w:tc>
          <w:tcPr>
            <w:tcW w:w="1475" w:type="dxa"/>
            <w:vAlign w:val="center"/>
          </w:tcPr>
          <w:p w:rsidR="00A930E4" w:rsidRPr="00595447" w:rsidRDefault="00A930E4" w:rsidP="003A01B6">
            <w:pPr>
              <w:jc w:val="center"/>
              <w:rPr>
                <w:rFonts w:ascii="GHEA Grapalat" w:hAnsi="GHEA Grapalat"/>
                <w:sz w:val="18"/>
              </w:rPr>
            </w:pPr>
            <w:r w:rsidRPr="00595447">
              <w:rPr>
                <w:rFonts w:ascii="GHEA Grapalat" w:hAnsi="GHEA Grapalat"/>
                <w:sz w:val="18"/>
              </w:rPr>
              <w:t>Ժամկետը***</w:t>
            </w:r>
          </w:p>
          <w:p w:rsidR="00A930E4" w:rsidRPr="00595447" w:rsidRDefault="00A930E4" w:rsidP="003A01B6">
            <w:pPr>
              <w:jc w:val="center"/>
              <w:rPr>
                <w:rFonts w:ascii="GHEA Grapalat" w:hAnsi="GHEA Grapalat"/>
                <w:sz w:val="18"/>
              </w:rPr>
            </w:pPr>
          </w:p>
        </w:tc>
      </w:tr>
      <w:tr w:rsidR="005B6DC4" w:rsidRPr="00AB4DC7" w:rsidTr="00F732F6">
        <w:tc>
          <w:tcPr>
            <w:tcW w:w="1453" w:type="dxa"/>
            <w:vAlign w:val="center"/>
          </w:tcPr>
          <w:p w:rsidR="005B6DC4" w:rsidRDefault="005B6DC4" w:rsidP="00A04204">
            <w:pPr>
              <w:jc w:val="center"/>
              <w:rPr>
                <w:rFonts w:ascii="Sylfaen" w:hAnsi="Sylfaen"/>
                <w:sz w:val="20"/>
              </w:rPr>
            </w:pPr>
            <w:r>
              <w:rPr>
                <w:rFonts w:ascii="Sylfaen" w:hAnsi="Sylfaen"/>
                <w:sz w:val="20"/>
              </w:rPr>
              <w:t>1</w:t>
            </w:r>
          </w:p>
        </w:tc>
        <w:tc>
          <w:tcPr>
            <w:tcW w:w="1658" w:type="dxa"/>
            <w:vAlign w:val="center"/>
          </w:tcPr>
          <w:p w:rsidR="005B6DC4" w:rsidRDefault="005B6DC4" w:rsidP="00A04204">
            <w:pPr>
              <w:jc w:val="center"/>
              <w:rPr>
                <w:rFonts w:ascii="Sylfaen" w:hAnsi="Sylfaen"/>
                <w:sz w:val="18"/>
                <w:szCs w:val="18"/>
              </w:rPr>
            </w:pPr>
            <w:r>
              <w:rPr>
                <w:rFonts w:ascii="Helvetica" w:hAnsi="Helvetica"/>
                <w:color w:val="333333"/>
                <w:sz w:val="18"/>
                <w:szCs w:val="18"/>
                <w:shd w:val="clear" w:color="auto" w:fill="FFFFFF"/>
              </w:rPr>
              <w:t>09132200</w:t>
            </w:r>
          </w:p>
        </w:tc>
        <w:tc>
          <w:tcPr>
            <w:tcW w:w="1260" w:type="dxa"/>
            <w:vAlign w:val="center"/>
          </w:tcPr>
          <w:p w:rsidR="005B6DC4" w:rsidRDefault="005B6DC4" w:rsidP="00A04204">
            <w:pPr>
              <w:jc w:val="center"/>
              <w:rPr>
                <w:rFonts w:ascii="Sylfaen" w:hAnsi="Sylfaen"/>
                <w:sz w:val="20"/>
              </w:rPr>
            </w:pPr>
            <w:r>
              <w:rPr>
                <w:rFonts w:ascii="Sylfaen" w:hAnsi="Sylfaen"/>
                <w:sz w:val="20"/>
              </w:rPr>
              <w:t>Բենզին</w:t>
            </w:r>
          </w:p>
          <w:p w:rsidR="005B6DC4" w:rsidRDefault="005B6DC4" w:rsidP="00A04204">
            <w:pPr>
              <w:jc w:val="center"/>
              <w:rPr>
                <w:rFonts w:ascii="Sylfaen" w:hAnsi="Sylfaen"/>
                <w:sz w:val="20"/>
              </w:rPr>
            </w:pPr>
            <w:r>
              <w:rPr>
                <w:rFonts w:ascii="Sylfaen" w:hAnsi="Sylfaen"/>
                <w:sz w:val="20"/>
              </w:rPr>
              <w:t>/ռեգուլյար/</w:t>
            </w:r>
          </w:p>
        </w:tc>
        <w:tc>
          <w:tcPr>
            <w:tcW w:w="1102" w:type="dxa"/>
          </w:tcPr>
          <w:p w:rsidR="005B6DC4" w:rsidRPr="000013A8" w:rsidRDefault="005B6DC4" w:rsidP="00A04204">
            <w:pPr>
              <w:jc w:val="center"/>
              <w:rPr>
                <w:rFonts w:ascii="Sylfaen" w:hAnsi="Sylfaen"/>
                <w:sz w:val="18"/>
                <w:szCs w:val="20"/>
              </w:rPr>
            </w:pPr>
          </w:p>
        </w:tc>
        <w:tc>
          <w:tcPr>
            <w:tcW w:w="2337" w:type="dxa"/>
          </w:tcPr>
          <w:p w:rsidR="005B6DC4" w:rsidRPr="009930EC" w:rsidRDefault="005B6DC4" w:rsidP="00A04204">
            <w:pPr>
              <w:pStyle w:val="2"/>
              <w:rPr>
                <w:rStyle w:val="aff7"/>
              </w:rPr>
            </w:pPr>
            <w:r w:rsidRPr="009930EC">
              <w:rPr>
                <w:rStyle w:val="aff7"/>
                <w:rFonts w:ascii="Sylfaen" w:hAnsi="Sylfaen" w:cs="Sylfaen"/>
                <w:b w:val="0"/>
                <w:color w:val="auto"/>
              </w:rPr>
              <w:t>Արտաքին</w:t>
            </w:r>
            <w:r w:rsidRPr="009930EC">
              <w:rPr>
                <w:rStyle w:val="aff7"/>
                <w:b w:val="0"/>
                <w:color w:val="auto"/>
              </w:rPr>
              <w:t xml:space="preserve"> </w:t>
            </w:r>
            <w:r w:rsidRPr="009930EC">
              <w:rPr>
                <w:rStyle w:val="aff7"/>
                <w:rFonts w:ascii="Sylfaen" w:hAnsi="Sylfaen" w:cs="Sylfaen"/>
                <w:b w:val="0"/>
                <w:color w:val="auto"/>
              </w:rPr>
              <w:t>տեսքը</w:t>
            </w:r>
            <w:r w:rsidRPr="009930EC">
              <w:rPr>
                <w:rStyle w:val="aff7"/>
                <w:b w:val="0"/>
                <w:color w:val="auto"/>
              </w:rPr>
              <w:t xml:space="preserve">` </w:t>
            </w:r>
            <w:r w:rsidRPr="009930EC">
              <w:rPr>
                <w:rStyle w:val="aff7"/>
                <w:rFonts w:ascii="Sylfaen" w:hAnsi="Sylfaen" w:cs="Sylfaen"/>
                <w:b w:val="0"/>
                <w:color w:val="auto"/>
              </w:rPr>
              <w:t>մաքուր</w:t>
            </w:r>
            <w:r w:rsidRPr="009930EC">
              <w:rPr>
                <w:rStyle w:val="aff7"/>
                <w:b w:val="0"/>
                <w:color w:val="auto"/>
              </w:rPr>
              <w:t xml:space="preserve"> </w:t>
            </w:r>
            <w:r w:rsidRPr="009930EC">
              <w:rPr>
                <w:rStyle w:val="aff7"/>
                <w:rFonts w:ascii="Sylfaen" w:hAnsi="Sylfaen" w:cs="Sylfaen"/>
                <w:b w:val="0"/>
                <w:color w:val="auto"/>
              </w:rPr>
              <w:t>և</w:t>
            </w:r>
            <w:r w:rsidRPr="009930EC">
              <w:rPr>
                <w:rStyle w:val="aff7"/>
                <w:b w:val="0"/>
                <w:color w:val="auto"/>
              </w:rPr>
              <w:t xml:space="preserve"> </w:t>
            </w:r>
            <w:r w:rsidRPr="009930EC">
              <w:rPr>
                <w:rStyle w:val="aff7"/>
                <w:rFonts w:ascii="Sylfaen" w:hAnsi="Sylfaen" w:cs="Sylfaen"/>
                <w:b w:val="0"/>
                <w:color w:val="auto"/>
              </w:rPr>
              <w:t>պարզ</w:t>
            </w:r>
            <w:r w:rsidRPr="009930EC">
              <w:rPr>
                <w:rStyle w:val="aff7"/>
                <w:b w:val="0"/>
                <w:color w:val="auto"/>
              </w:rPr>
              <w:t xml:space="preserve">, </w:t>
            </w:r>
            <w:r w:rsidRPr="009930EC">
              <w:rPr>
                <w:rStyle w:val="aff7"/>
                <w:rFonts w:ascii="Sylfaen" w:hAnsi="Sylfaen" w:cs="Sylfaen"/>
                <w:b w:val="0"/>
                <w:color w:val="auto"/>
              </w:rPr>
              <w:t>օկտանային</w:t>
            </w:r>
            <w:r w:rsidRPr="009930EC">
              <w:rPr>
                <w:rStyle w:val="aff7"/>
                <w:b w:val="0"/>
                <w:color w:val="auto"/>
              </w:rPr>
              <w:t xml:space="preserve"> </w:t>
            </w:r>
            <w:r w:rsidRPr="009930EC">
              <w:rPr>
                <w:rStyle w:val="aff7"/>
                <w:rFonts w:ascii="Sylfaen" w:hAnsi="Sylfaen" w:cs="Sylfaen"/>
                <w:b w:val="0"/>
                <w:color w:val="auto"/>
              </w:rPr>
              <w:t>թիվը</w:t>
            </w:r>
            <w:r w:rsidRPr="009930EC">
              <w:rPr>
                <w:rStyle w:val="aff7"/>
                <w:b w:val="0"/>
                <w:color w:val="auto"/>
              </w:rPr>
              <w:t xml:space="preserve"> </w:t>
            </w:r>
            <w:r w:rsidRPr="009930EC">
              <w:rPr>
                <w:rStyle w:val="aff7"/>
                <w:rFonts w:ascii="Sylfaen" w:hAnsi="Sylfaen" w:cs="Sylfaen"/>
                <w:b w:val="0"/>
                <w:color w:val="auto"/>
              </w:rPr>
              <w:t>որոշված</w:t>
            </w:r>
            <w:r w:rsidRPr="009930EC">
              <w:rPr>
                <w:rStyle w:val="aff7"/>
                <w:b w:val="0"/>
                <w:color w:val="auto"/>
              </w:rPr>
              <w:t xml:space="preserve"> </w:t>
            </w:r>
            <w:r w:rsidRPr="009930EC">
              <w:rPr>
                <w:rStyle w:val="aff7"/>
                <w:rFonts w:ascii="Sylfaen" w:hAnsi="Sylfaen" w:cs="Sylfaen"/>
                <w:b w:val="0"/>
                <w:color w:val="auto"/>
              </w:rPr>
              <w:t>հետազոտական</w:t>
            </w:r>
            <w:r w:rsidRPr="009930EC">
              <w:rPr>
                <w:rStyle w:val="aff7"/>
                <w:b w:val="0"/>
                <w:color w:val="auto"/>
              </w:rPr>
              <w:t xml:space="preserve"> </w:t>
            </w:r>
            <w:r w:rsidRPr="009930EC">
              <w:rPr>
                <w:rStyle w:val="aff7"/>
                <w:rFonts w:ascii="Sylfaen" w:hAnsi="Sylfaen" w:cs="Sylfaen"/>
                <w:b w:val="0"/>
                <w:color w:val="auto"/>
              </w:rPr>
              <w:t>մեթոդով՝</w:t>
            </w:r>
            <w:r w:rsidRPr="009930EC">
              <w:rPr>
                <w:rStyle w:val="aff7"/>
                <w:b w:val="0"/>
                <w:color w:val="auto"/>
              </w:rPr>
              <w:t xml:space="preserve"> </w:t>
            </w:r>
            <w:r w:rsidRPr="009930EC">
              <w:rPr>
                <w:rStyle w:val="aff7"/>
                <w:rFonts w:ascii="Sylfaen" w:hAnsi="Sylfaen" w:cs="Sylfaen"/>
                <w:b w:val="0"/>
                <w:color w:val="auto"/>
              </w:rPr>
              <w:t>ոչ</w:t>
            </w:r>
            <w:r w:rsidRPr="009930EC">
              <w:rPr>
                <w:rStyle w:val="aff7"/>
                <w:b w:val="0"/>
                <w:color w:val="auto"/>
              </w:rPr>
              <w:t xml:space="preserve"> </w:t>
            </w:r>
            <w:r w:rsidRPr="009930EC">
              <w:rPr>
                <w:rStyle w:val="aff7"/>
                <w:rFonts w:ascii="Sylfaen" w:hAnsi="Sylfaen" w:cs="Sylfaen"/>
                <w:b w:val="0"/>
                <w:color w:val="auto"/>
              </w:rPr>
              <w:t>պակաս</w:t>
            </w:r>
            <w:r w:rsidRPr="009930EC">
              <w:rPr>
                <w:rStyle w:val="aff7"/>
                <w:b w:val="0"/>
                <w:color w:val="auto"/>
              </w:rPr>
              <w:t xml:space="preserve"> 91, </w:t>
            </w:r>
            <w:r w:rsidRPr="009930EC">
              <w:rPr>
                <w:rStyle w:val="aff7"/>
                <w:rFonts w:ascii="Sylfaen" w:hAnsi="Sylfaen" w:cs="Sylfaen"/>
                <w:b w:val="0"/>
                <w:color w:val="auto"/>
              </w:rPr>
              <w:t>շարժիչային</w:t>
            </w:r>
            <w:r w:rsidRPr="009930EC">
              <w:rPr>
                <w:rStyle w:val="aff7"/>
                <w:b w:val="0"/>
                <w:color w:val="auto"/>
              </w:rPr>
              <w:t xml:space="preserve"> </w:t>
            </w:r>
            <w:r w:rsidRPr="009930EC">
              <w:rPr>
                <w:rStyle w:val="aff7"/>
                <w:rFonts w:ascii="Sylfaen" w:hAnsi="Sylfaen" w:cs="Sylfaen"/>
                <w:b w:val="0"/>
                <w:color w:val="auto"/>
              </w:rPr>
              <w:t>մեթոդով՝</w:t>
            </w:r>
            <w:r w:rsidRPr="009930EC">
              <w:rPr>
                <w:rStyle w:val="aff7"/>
                <w:b w:val="0"/>
                <w:color w:val="auto"/>
              </w:rPr>
              <w:t xml:space="preserve"> </w:t>
            </w:r>
            <w:r w:rsidRPr="009930EC">
              <w:rPr>
                <w:rStyle w:val="aff7"/>
                <w:rFonts w:ascii="Sylfaen" w:hAnsi="Sylfaen" w:cs="Sylfaen"/>
                <w:b w:val="0"/>
                <w:color w:val="auto"/>
              </w:rPr>
              <w:t>ոչ</w:t>
            </w:r>
            <w:r w:rsidRPr="009930EC">
              <w:rPr>
                <w:rStyle w:val="aff7"/>
                <w:b w:val="0"/>
                <w:color w:val="auto"/>
              </w:rPr>
              <w:t xml:space="preserve"> </w:t>
            </w:r>
            <w:r w:rsidRPr="009930EC">
              <w:rPr>
                <w:rStyle w:val="aff7"/>
                <w:rFonts w:ascii="Sylfaen" w:hAnsi="Sylfaen" w:cs="Sylfaen"/>
                <w:b w:val="0"/>
                <w:color w:val="auto"/>
              </w:rPr>
              <w:t>պակաս</w:t>
            </w:r>
            <w:r w:rsidRPr="009930EC">
              <w:rPr>
                <w:rStyle w:val="aff7"/>
                <w:b w:val="0"/>
                <w:color w:val="auto"/>
              </w:rPr>
              <w:t xml:space="preserve"> 81, </w:t>
            </w:r>
            <w:r w:rsidRPr="009930EC">
              <w:rPr>
                <w:rStyle w:val="aff7"/>
                <w:rFonts w:ascii="Sylfaen" w:hAnsi="Sylfaen" w:cs="Sylfaen"/>
                <w:b w:val="0"/>
                <w:color w:val="auto"/>
              </w:rPr>
              <w:t>բենզինի</w:t>
            </w:r>
            <w:r w:rsidRPr="009930EC">
              <w:rPr>
                <w:rStyle w:val="aff7"/>
                <w:b w:val="0"/>
                <w:color w:val="auto"/>
              </w:rPr>
              <w:t xml:space="preserve"> </w:t>
            </w:r>
            <w:r w:rsidRPr="009930EC">
              <w:rPr>
                <w:rStyle w:val="aff7"/>
                <w:rFonts w:ascii="Sylfaen" w:hAnsi="Sylfaen" w:cs="Sylfaen"/>
                <w:b w:val="0"/>
                <w:color w:val="auto"/>
              </w:rPr>
              <w:t>հագեցած</w:t>
            </w:r>
            <w:r w:rsidRPr="009930EC">
              <w:rPr>
                <w:rStyle w:val="aff7"/>
                <w:b w:val="0"/>
                <w:color w:val="auto"/>
              </w:rPr>
              <w:t xml:space="preserve"> </w:t>
            </w:r>
            <w:r w:rsidRPr="009930EC">
              <w:rPr>
                <w:rStyle w:val="aff7"/>
                <w:rFonts w:ascii="Sylfaen" w:hAnsi="Sylfaen" w:cs="Sylfaen"/>
                <w:b w:val="0"/>
                <w:color w:val="auto"/>
              </w:rPr>
              <w:t>գոլորշիների</w:t>
            </w:r>
            <w:r w:rsidRPr="009930EC">
              <w:rPr>
                <w:rStyle w:val="aff7"/>
                <w:b w:val="0"/>
                <w:color w:val="auto"/>
              </w:rPr>
              <w:t xml:space="preserve"> </w:t>
            </w:r>
            <w:r w:rsidRPr="009930EC">
              <w:rPr>
                <w:rStyle w:val="aff7"/>
                <w:rFonts w:ascii="Sylfaen" w:hAnsi="Sylfaen" w:cs="Sylfaen"/>
                <w:b w:val="0"/>
                <w:color w:val="auto"/>
              </w:rPr>
              <w:t>ճնշումը</w:t>
            </w:r>
            <w:r w:rsidRPr="009930EC">
              <w:rPr>
                <w:rStyle w:val="aff7"/>
                <w:b w:val="0"/>
                <w:color w:val="auto"/>
              </w:rPr>
              <w:t>` 45-</w:t>
            </w:r>
            <w:r w:rsidRPr="009930EC">
              <w:rPr>
                <w:rStyle w:val="aff7"/>
                <w:rFonts w:ascii="Sylfaen" w:hAnsi="Sylfaen" w:cs="Sylfaen"/>
                <w:b w:val="0"/>
                <w:color w:val="auto"/>
              </w:rPr>
              <w:t>ից</w:t>
            </w:r>
            <w:r w:rsidRPr="009930EC">
              <w:rPr>
                <w:rStyle w:val="aff7"/>
                <w:b w:val="0"/>
                <w:color w:val="auto"/>
              </w:rPr>
              <w:t xml:space="preserve"> </w:t>
            </w:r>
            <w:r w:rsidRPr="009930EC">
              <w:rPr>
                <w:rStyle w:val="aff7"/>
                <w:rFonts w:ascii="Sylfaen" w:hAnsi="Sylfaen" w:cs="Sylfaen"/>
                <w:b w:val="0"/>
                <w:color w:val="auto"/>
              </w:rPr>
              <w:t>մինչև</w:t>
            </w:r>
            <w:r w:rsidRPr="009930EC">
              <w:rPr>
                <w:rStyle w:val="aff7"/>
                <w:b w:val="0"/>
                <w:color w:val="auto"/>
              </w:rPr>
              <w:t xml:space="preserve"> 100 </w:t>
            </w:r>
            <w:r w:rsidRPr="009930EC">
              <w:rPr>
                <w:rStyle w:val="aff7"/>
                <w:rFonts w:ascii="Sylfaen" w:hAnsi="Sylfaen" w:cs="Sylfaen"/>
                <w:b w:val="0"/>
                <w:color w:val="auto"/>
              </w:rPr>
              <w:t>կՊա</w:t>
            </w:r>
            <w:r w:rsidRPr="009930EC">
              <w:rPr>
                <w:rStyle w:val="aff7"/>
                <w:b w:val="0"/>
                <w:color w:val="auto"/>
              </w:rPr>
              <w:t xml:space="preserve">, </w:t>
            </w:r>
            <w:r w:rsidRPr="009930EC">
              <w:rPr>
                <w:rStyle w:val="aff7"/>
                <w:rFonts w:ascii="Sylfaen" w:hAnsi="Sylfaen" w:cs="Sylfaen"/>
                <w:b w:val="0"/>
                <w:color w:val="auto"/>
              </w:rPr>
              <w:t>կապարի</w:t>
            </w:r>
            <w:r w:rsidRPr="009930EC">
              <w:rPr>
                <w:rStyle w:val="aff7"/>
                <w:b w:val="0"/>
                <w:color w:val="auto"/>
              </w:rPr>
              <w:t xml:space="preserve"> </w:t>
            </w:r>
            <w:r w:rsidRPr="009930EC">
              <w:rPr>
                <w:rStyle w:val="aff7"/>
                <w:rFonts w:ascii="Sylfaen" w:hAnsi="Sylfaen" w:cs="Sylfaen"/>
                <w:b w:val="0"/>
                <w:color w:val="auto"/>
              </w:rPr>
              <w:t>պարունակությունը</w:t>
            </w:r>
            <w:r w:rsidRPr="009930EC">
              <w:rPr>
                <w:rStyle w:val="aff7"/>
                <w:b w:val="0"/>
                <w:color w:val="auto"/>
              </w:rPr>
              <w:t xml:space="preserve"> 5 </w:t>
            </w:r>
            <w:r w:rsidRPr="009930EC">
              <w:rPr>
                <w:rStyle w:val="aff7"/>
                <w:rFonts w:ascii="Sylfaen" w:hAnsi="Sylfaen" w:cs="Sylfaen"/>
                <w:b w:val="0"/>
                <w:color w:val="auto"/>
              </w:rPr>
              <w:t>մգ</w:t>
            </w:r>
            <w:r w:rsidRPr="009930EC">
              <w:rPr>
                <w:rStyle w:val="aff7"/>
                <w:b w:val="0"/>
                <w:color w:val="auto"/>
              </w:rPr>
              <w:t>/</w:t>
            </w:r>
            <w:r w:rsidRPr="009930EC">
              <w:rPr>
                <w:rStyle w:val="aff7"/>
                <w:rFonts w:ascii="Sylfaen" w:hAnsi="Sylfaen" w:cs="Sylfaen"/>
                <w:b w:val="0"/>
                <w:color w:val="auto"/>
              </w:rPr>
              <w:t>դմ</w:t>
            </w:r>
            <w:r w:rsidRPr="009930EC">
              <w:rPr>
                <w:rStyle w:val="aff7"/>
                <w:b w:val="0"/>
                <w:color w:val="auto"/>
              </w:rPr>
              <w:t>3-</w:t>
            </w:r>
            <w:r w:rsidRPr="009930EC">
              <w:rPr>
                <w:rStyle w:val="aff7"/>
                <w:rFonts w:ascii="Sylfaen" w:hAnsi="Sylfaen" w:cs="Sylfaen"/>
                <w:b w:val="0"/>
                <w:color w:val="auto"/>
              </w:rPr>
              <w:t>ից</w:t>
            </w:r>
            <w:r w:rsidRPr="009930EC">
              <w:rPr>
                <w:rStyle w:val="aff7"/>
                <w:b w:val="0"/>
                <w:color w:val="auto"/>
              </w:rPr>
              <w:t xml:space="preserve"> </w:t>
            </w:r>
            <w:r w:rsidRPr="009930EC">
              <w:rPr>
                <w:rStyle w:val="aff7"/>
                <w:rFonts w:ascii="Sylfaen" w:hAnsi="Sylfaen" w:cs="Sylfaen"/>
                <w:b w:val="0"/>
                <w:color w:val="auto"/>
              </w:rPr>
              <w:t>ոչ</w:t>
            </w:r>
            <w:r w:rsidRPr="009930EC">
              <w:rPr>
                <w:rStyle w:val="aff7"/>
                <w:b w:val="0"/>
                <w:color w:val="auto"/>
              </w:rPr>
              <w:t xml:space="preserve"> </w:t>
            </w:r>
            <w:r w:rsidRPr="009930EC">
              <w:rPr>
                <w:rStyle w:val="aff7"/>
                <w:rFonts w:ascii="Sylfaen" w:hAnsi="Sylfaen" w:cs="Sylfaen"/>
                <w:b w:val="0"/>
                <w:color w:val="auto"/>
              </w:rPr>
              <w:t>ավելի</w:t>
            </w:r>
            <w:r w:rsidRPr="009930EC">
              <w:rPr>
                <w:rStyle w:val="aff7"/>
                <w:b w:val="0"/>
                <w:color w:val="auto"/>
              </w:rPr>
              <w:t xml:space="preserve">, </w:t>
            </w:r>
            <w:r w:rsidRPr="009930EC">
              <w:rPr>
                <w:rStyle w:val="aff7"/>
                <w:rFonts w:ascii="Sylfaen" w:hAnsi="Sylfaen" w:cs="Sylfaen"/>
                <w:b w:val="0"/>
                <w:color w:val="auto"/>
              </w:rPr>
              <w:t>բենզոլի</w:t>
            </w:r>
            <w:r w:rsidRPr="009930EC">
              <w:rPr>
                <w:rStyle w:val="aff7"/>
                <w:b w:val="0"/>
                <w:color w:val="auto"/>
              </w:rPr>
              <w:t xml:space="preserve"> </w:t>
            </w:r>
            <w:r w:rsidRPr="009930EC">
              <w:rPr>
                <w:rStyle w:val="aff7"/>
                <w:rFonts w:ascii="Sylfaen" w:hAnsi="Sylfaen" w:cs="Sylfaen"/>
                <w:b w:val="0"/>
                <w:color w:val="auto"/>
              </w:rPr>
              <w:t>ծավալային</w:t>
            </w:r>
            <w:r w:rsidRPr="009930EC">
              <w:rPr>
                <w:rStyle w:val="aff7"/>
                <w:b w:val="0"/>
                <w:color w:val="auto"/>
              </w:rPr>
              <w:t xml:space="preserve"> </w:t>
            </w:r>
            <w:r w:rsidRPr="009930EC">
              <w:rPr>
                <w:rStyle w:val="aff7"/>
                <w:rFonts w:ascii="Sylfaen" w:hAnsi="Sylfaen" w:cs="Sylfaen"/>
                <w:b w:val="0"/>
                <w:color w:val="auto"/>
              </w:rPr>
              <w:t>մասը</w:t>
            </w:r>
            <w:r w:rsidRPr="009930EC">
              <w:rPr>
                <w:rStyle w:val="aff7"/>
                <w:b w:val="0"/>
                <w:color w:val="auto"/>
              </w:rPr>
              <w:t xml:space="preserve"> 1 %-</w:t>
            </w:r>
            <w:r w:rsidRPr="009930EC">
              <w:rPr>
                <w:rStyle w:val="aff7"/>
                <w:rFonts w:ascii="Sylfaen" w:hAnsi="Sylfaen" w:cs="Sylfaen"/>
                <w:b w:val="0"/>
                <w:color w:val="auto"/>
              </w:rPr>
              <w:t>ից</w:t>
            </w:r>
            <w:r w:rsidRPr="009930EC">
              <w:rPr>
                <w:rStyle w:val="aff7"/>
                <w:b w:val="0"/>
                <w:color w:val="auto"/>
              </w:rPr>
              <w:t xml:space="preserve"> </w:t>
            </w:r>
            <w:r w:rsidRPr="009930EC">
              <w:rPr>
                <w:rStyle w:val="aff7"/>
                <w:rFonts w:ascii="Sylfaen" w:hAnsi="Sylfaen" w:cs="Sylfaen"/>
                <w:b w:val="0"/>
                <w:color w:val="auto"/>
              </w:rPr>
              <w:t>ոչ</w:t>
            </w:r>
            <w:r w:rsidRPr="009930EC">
              <w:rPr>
                <w:rStyle w:val="aff7"/>
                <w:b w:val="0"/>
                <w:color w:val="auto"/>
              </w:rPr>
              <w:t xml:space="preserve"> </w:t>
            </w:r>
            <w:r w:rsidRPr="009930EC">
              <w:rPr>
                <w:rStyle w:val="aff7"/>
                <w:rFonts w:ascii="Sylfaen" w:hAnsi="Sylfaen" w:cs="Sylfaen"/>
                <w:b w:val="0"/>
                <w:color w:val="auto"/>
              </w:rPr>
              <w:t>ավելի</w:t>
            </w:r>
            <w:r w:rsidRPr="009930EC">
              <w:rPr>
                <w:rStyle w:val="aff7"/>
                <w:b w:val="0"/>
                <w:color w:val="auto"/>
              </w:rPr>
              <w:t xml:space="preserve">, </w:t>
            </w:r>
            <w:r w:rsidRPr="009930EC">
              <w:rPr>
                <w:rStyle w:val="aff7"/>
                <w:rFonts w:ascii="Sylfaen" w:hAnsi="Sylfaen" w:cs="Sylfaen"/>
                <w:b w:val="0"/>
                <w:color w:val="auto"/>
              </w:rPr>
              <w:t>խտությունը</w:t>
            </w:r>
            <w:r w:rsidRPr="009930EC">
              <w:rPr>
                <w:rStyle w:val="aff7"/>
                <w:b w:val="0"/>
                <w:color w:val="auto"/>
              </w:rPr>
              <w:t xml:space="preserve">` 15 °C </w:t>
            </w:r>
            <w:r w:rsidRPr="009930EC">
              <w:rPr>
                <w:rStyle w:val="aff7"/>
                <w:rFonts w:ascii="Sylfaen" w:hAnsi="Sylfaen" w:cs="Sylfaen"/>
                <w:b w:val="0"/>
                <w:color w:val="auto"/>
              </w:rPr>
              <w:lastRenderedPageBreak/>
              <w:t>ջերմաստիճանում՝</w:t>
            </w:r>
            <w:r w:rsidRPr="009930EC">
              <w:rPr>
                <w:rStyle w:val="aff7"/>
                <w:b w:val="0"/>
                <w:color w:val="auto"/>
              </w:rPr>
              <w:t xml:space="preserve"> 720-</w:t>
            </w:r>
            <w:r w:rsidRPr="009930EC">
              <w:rPr>
                <w:rStyle w:val="aff7"/>
                <w:rFonts w:ascii="Sylfaen" w:hAnsi="Sylfaen" w:cs="Sylfaen"/>
                <w:b w:val="0"/>
                <w:color w:val="auto"/>
              </w:rPr>
              <w:t>ից</w:t>
            </w:r>
            <w:r w:rsidRPr="009930EC">
              <w:rPr>
                <w:rStyle w:val="aff7"/>
                <w:b w:val="0"/>
                <w:color w:val="auto"/>
              </w:rPr>
              <w:t xml:space="preserve"> </w:t>
            </w:r>
            <w:r w:rsidRPr="009930EC">
              <w:rPr>
                <w:rStyle w:val="aff7"/>
                <w:rFonts w:ascii="Sylfaen" w:hAnsi="Sylfaen" w:cs="Sylfaen"/>
                <w:b w:val="0"/>
                <w:color w:val="auto"/>
              </w:rPr>
              <w:t>մինչև</w:t>
            </w:r>
            <w:r w:rsidRPr="009930EC">
              <w:rPr>
                <w:rStyle w:val="aff7"/>
                <w:b w:val="0"/>
                <w:color w:val="auto"/>
              </w:rPr>
              <w:t xml:space="preserve"> 775 </w:t>
            </w:r>
            <w:r w:rsidRPr="009930EC">
              <w:rPr>
                <w:rStyle w:val="aff7"/>
                <w:rFonts w:ascii="Sylfaen" w:hAnsi="Sylfaen" w:cs="Sylfaen"/>
                <w:b w:val="0"/>
                <w:color w:val="auto"/>
              </w:rPr>
              <w:t>կգ</w:t>
            </w:r>
            <w:r w:rsidRPr="009930EC">
              <w:rPr>
                <w:rStyle w:val="aff7"/>
                <w:b w:val="0"/>
                <w:color w:val="auto"/>
              </w:rPr>
              <w:t>/</w:t>
            </w:r>
            <w:r w:rsidRPr="009930EC">
              <w:rPr>
                <w:rStyle w:val="aff7"/>
                <w:rFonts w:ascii="Sylfaen" w:hAnsi="Sylfaen" w:cs="Sylfaen"/>
                <w:b w:val="0"/>
                <w:color w:val="auto"/>
              </w:rPr>
              <w:t>մ</w:t>
            </w:r>
            <w:r w:rsidRPr="009930EC">
              <w:rPr>
                <w:rStyle w:val="aff7"/>
                <w:b w:val="0"/>
                <w:color w:val="auto"/>
              </w:rPr>
              <w:t xml:space="preserve">3, </w:t>
            </w:r>
            <w:r w:rsidRPr="009930EC">
              <w:rPr>
                <w:rStyle w:val="aff7"/>
                <w:rFonts w:ascii="Sylfaen" w:hAnsi="Sylfaen" w:cs="Sylfaen"/>
                <w:b w:val="0"/>
                <w:color w:val="auto"/>
              </w:rPr>
              <w:t>ծծմբի</w:t>
            </w:r>
            <w:r w:rsidRPr="009930EC">
              <w:rPr>
                <w:rStyle w:val="aff7"/>
                <w:b w:val="0"/>
                <w:color w:val="auto"/>
              </w:rPr>
              <w:t xml:space="preserve"> </w:t>
            </w:r>
            <w:r w:rsidRPr="009930EC">
              <w:rPr>
                <w:rStyle w:val="aff7"/>
                <w:rFonts w:ascii="Sylfaen" w:hAnsi="Sylfaen" w:cs="Sylfaen"/>
                <w:b w:val="0"/>
                <w:color w:val="auto"/>
              </w:rPr>
              <w:t>պարունակությունը</w:t>
            </w:r>
            <w:r w:rsidRPr="009930EC">
              <w:rPr>
                <w:rStyle w:val="aff7"/>
                <w:b w:val="0"/>
                <w:color w:val="auto"/>
              </w:rPr>
              <w:t xml:space="preserve">` 10 </w:t>
            </w:r>
            <w:r w:rsidRPr="009930EC">
              <w:rPr>
                <w:rStyle w:val="aff7"/>
                <w:rFonts w:ascii="Sylfaen" w:hAnsi="Sylfaen" w:cs="Sylfaen"/>
                <w:b w:val="0"/>
                <w:color w:val="auto"/>
              </w:rPr>
              <w:t>մգ</w:t>
            </w:r>
            <w:r w:rsidRPr="009930EC">
              <w:rPr>
                <w:rStyle w:val="aff7"/>
                <w:b w:val="0"/>
                <w:color w:val="auto"/>
              </w:rPr>
              <w:t>/</w:t>
            </w:r>
            <w:r w:rsidRPr="009930EC">
              <w:rPr>
                <w:rStyle w:val="aff7"/>
                <w:rFonts w:ascii="Sylfaen" w:hAnsi="Sylfaen" w:cs="Sylfaen"/>
                <w:b w:val="0"/>
                <w:color w:val="auto"/>
              </w:rPr>
              <w:t>կգ</w:t>
            </w:r>
            <w:r w:rsidRPr="009930EC">
              <w:rPr>
                <w:rStyle w:val="aff7"/>
                <w:b w:val="0"/>
                <w:color w:val="auto"/>
              </w:rPr>
              <w:t>-</w:t>
            </w:r>
            <w:r w:rsidRPr="009930EC">
              <w:rPr>
                <w:rStyle w:val="aff7"/>
                <w:rFonts w:ascii="Sylfaen" w:hAnsi="Sylfaen" w:cs="Sylfaen"/>
                <w:b w:val="0"/>
                <w:color w:val="auto"/>
              </w:rPr>
              <w:t>ից</w:t>
            </w:r>
            <w:r w:rsidRPr="009930EC">
              <w:rPr>
                <w:rStyle w:val="aff7"/>
                <w:b w:val="0"/>
                <w:color w:val="auto"/>
              </w:rPr>
              <w:t xml:space="preserve"> </w:t>
            </w:r>
            <w:r w:rsidRPr="009930EC">
              <w:rPr>
                <w:rStyle w:val="aff7"/>
                <w:rFonts w:ascii="Sylfaen" w:hAnsi="Sylfaen" w:cs="Sylfaen"/>
                <w:b w:val="0"/>
                <w:color w:val="auto"/>
              </w:rPr>
              <w:t>ոչ</w:t>
            </w:r>
            <w:r w:rsidRPr="009930EC">
              <w:rPr>
                <w:rStyle w:val="aff7"/>
                <w:b w:val="0"/>
                <w:color w:val="auto"/>
              </w:rPr>
              <w:t xml:space="preserve"> </w:t>
            </w:r>
            <w:r w:rsidRPr="009930EC">
              <w:rPr>
                <w:rStyle w:val="aff7"/>
                <w:rFonts w:ascii="Sylfaen" w:hAnsi="Sylfaen" w:cs="Sylfaen"/>
                <w:b w:val="0"/>
                <w:color w:val="auto"/>
              </w:rPr>
              <w:t>ավելի</w:t>
            </w:r>
            <w:r w:rsidRPr="009930EC">
              <w:rPr>
                <w:rStyle w:val="aff7"/>
                <w:b w:val="0"/>
                <w:color w:val="auto"/>
              </w:rPr>
              <w:t xml:space="preserve">, </w:t>
            </w:r>
            <w:r w:rsidRPr="009930EC">
              <w:rPr>
                <w:rStyle w:val="aff7"/>
                <w:rFonts w:ascii="Sylfaen" w:hAnsi="Sylfaen" w:cs="Sylfaen"/>
                <w:b w:val="0"/>
                <w:color w:val="auto"/>
              </w:rPr>
              <w:t>թթվածնի</w:t>
            </w:r>
            <w:r w:rsidRPr="009930EC">
              <w:rPr>
                <w:rStyle w:val="aff7"/>
                <w:b w:val="0"/>
                <w:color w:val="auto"/>
              </w:rPr>
              <w:t xml:space="preserve"> </w:t>
            </w:r>
            <w:r w:rsidRPr="009930EC">
              <w:rPr>
                <w:rStyle w:val="aff7"/>
                <w:rFonts w:ascii="Sylfaen" w:hAnsi="Sylfaen" w:cs="Sylfaen"/>
                <w:b w:val="0"/>
                <w:color w:val="auto"/>
              </w:rPr>
              <w:t>զանգվածային</w:t>
            </w:r>
            <w:r w:rsidRPr="009930EC">
              <w:rPr>
                <w:rStyle w:val="aff7"/>
                <w:b w:val="0"/>
                <w:color w:val="auto"/>
              </w:rPr>
              <w:t xml:space="preserve"> </w:t>
            </w:r>
            <w:r w:rsidRPr="009930EC">
              <w:rPr>
                <w:rStyle w:val="aff7"/>
                <w:rFonts w:ascii="Sylfaen" w:hAnsi="Sylfaen" w:cs="Sylfaen"/>
                <w:b w:val="0"/>
                <w:color w:val="auto"/>
              </w:rPr>
              <w:t>մասը</w:t>
            </w:r>
            <w:r w:rsidRPr="009930EC">
              <w:rPr>
                <w:rStyle w:val="aff7"/>
                <w:b w:val="0"/>
                <w:color w:val="auto"/>
              </w:rPr>
              <w:t>` 2,7 %-</w:t>
            </w:r>
            <w:r w:rsidRPr="009930EC">
              <w:rPr>
                <w:rStyle w:val="aff7"/>
                <w:rFonts w:ascii="Sylfaen" w:hAnsi="Sylfaen" w:cs="Sylfaen"/>
                <w:b w:val="0"/>
                <w:color w:val="auto"/>
              </w:rPr>
              <w:t>ից</w:t>
            </w:r>
            <w:r w:rsidRPr="009930EC">
              <w:rPr>
                <w:rStyle w:val="aff7"/>
                <w:b w:val="0"/>
                <w:color w:val="auto"/>
              </w:rPr>
              <w:t xml:space="preserve"> </w:t>
            </w:r>
            <w:r w:rsidRPr="009930EC">
              <w:rPr>
                <w:rStyle w:val="aff7"/>
                <w:rFonts w:ascii="Sylfaen" w:hAnsi="Sylfaen" w:cs="Sylfaen"/>
                <w:b w:val="0"/>
                <w:color w:val="auto"/>
              </w:rPr>
              <w:t>ոչ</w:t>
            </w:r>
            <w:r w:rsidRPr="009930EC">
              <w:rPr>
                <w:rStyle w:val="aff7"/>
                <w:b w:val="0"/>
                <w:color w:val="auto"/>
              </w:rPr>
              <w:t xml:space="preserve"> </w:t>
            </w:r>
            <w:r w:rsidRPr="009930EC">
              <w:rPr>
                <w:rStyle w:val="aff7"/>
                <w:rFonts w:ascii="Sylfaen" w:hAnsi="Sylfaen" w:cs="Sylfaen"/>
                <w:b w:val="0"/>
                <w:color w:val="auto"/>
              </w:rPr>
              <w:t>ավելի</w:t>
            </w:r>
            <w:r w:rsidRPr="009930EC">
              <w:rPr>
                <w:rStyle w:val="aff7"/>
                <w:b w:val="0"/>
                <w:color w:val="auto"/>
              </w:rPr>
              <w:t xml:space="preserve">, </w:t>
            </w:r>
            <w:r w:rsidRPr="009930EC">
              <w:rPr>
                <w:rStyle w:val="aff7"/>
                <w:rFonts w:ascii="Sylfaen" w:hAnsi="Sylfaen" w:cs="Sylfaen"/>
                <w:b w:val="0"/>
                <w:color w:val="auto"/>
              </w:rPr>
              <w:t>օքսիդիչների</w:t>
            </w:r>
            <w:r w:rsidRPr="009930EC">
              <w:rPr>
                <w:rStyle w:val="aff7"/>
                <w:b w:val="0"/>
                <w:color w:val="auto"/>
              </w:rPr>
              <w:t xml:space="preserve"> </w:t>
            </w:r>
            <w:r w:rsidRPr="009930EC">
              <w:rPr>
                <w:rStyle w:val="aff7"/>
                <w:rFonts w:ascii="Sylfaen" w:hAnsi="Sylfaen" w:cs="Sylfaen"/>
                <w:b w:val="0"/>
                <w:color w:val="auto"/>
              </w:rPr>
              <w:t>ծավալային</w:t>
            </w:r>
            <w:r w:rsidRPr="009930EC">
              <w:rPr>
                <w:rStyle w:val="aff7"/>
                <w:b w:val="0"/>
                <w:color w:val="auto"/>
              </w:rPr>
              <w:t xml:space="preserve"> </w:t>
            </w:r>
            <w:r w:rsidRPr="009930EC">
              <w:rPr>
                <w:rStyle w:val="aff7"/>
                <w:rFonts w:ascii="Sylfaen" w:hAnsi="Sylfaen" w:cs="Sylfaen"/>
                <w:b w:val="0"/>
                <w:color w:val="auto"/>
              </w:rPr>
              <w:t>մասը</w:t>
            </w:r>
            <w:r w:rsidRPr="009930EC">
              <w:rPr>
                <w:rStyle w:val="aff7"/>
                <w:b w:val="0"/>
                <w:color w:val="auto"/>
              </w:rPr>
              <w:t xml:space="preserve">, </w:t>
            </w:r>
            <w:r w:rsidRPr="009930EC">
              <w:rPr>
                <w:rStyle w:val="aff7"/>
                <w:rFonts w:ascii="Sylfaen" w:hAnsi="Sylfaen" w:cs="Sylfaen"/>
                <w:b w:val="0"/>
                <w:color w:val="auto"/>
              </w:rPr>
              <w:t>ոչ</w:t>
            </w:r>
            <w:r w:rsidRPr="009930EC">
              <w:rPr>
                <w:rStyle w:val="aff7"/>
                <w:b w:val="0"/>
                <w:color w:val="auto"/>
              </w:rPr>
              <w:t xml:space="preserve"> </w:t>
            </w:r>
            <w:r w:rsidRPr="009930EC">
              <w:rPr>
                <w:rStyle w:val="aff7"/>
                <w:rFonts w:ascii="Sylfaen" w:hAnsi="Sylfaen" w:cs="Sylfaen"/>
                <w:b w:val="0"/>
                <w:color w:val="auto"/>
              </w:rPr>
              <w:t>ավելի</w:t>
            </w:r>
            <w:r w:rsidRPr="009930EC">
              <w:rPr>
                <w:rStyle w:val="aff7"/>
                <w:b w:val="0"/>
                <w:color w:val="auto"/>
              </w:rPr>
              <w:t xml:space="preserve">` </w:t>
            </w:r>
            <w:r w:rsidRPr="009930EC">
              <w:rPr>
                <w:rStyle w:val="aff7"/>
                <w:rFonts w:ascii="Sylfaen" w:hAnsi="Sylfaen" w:cs="Sylfaen"/>
                <w:b w:val="0"/>
                <w:color w:val="auto"/>
              </w:rPr>
              <w:t>մեթանոլ</w:t>
            </w:r>
            <w:r w:rsidRPr="009930EC">
              <w:rPr>
                <w:rStyle w:val="aff7"/>
                <w:b w:val="0"/>
                <w:color w:val="auto"/>
              </w:rPr>
              <w:t xml:space="preserve">-3 %, </w:t>
            </w:r>
            <w:r w:rsidRPr="009930EC">
              <w:rPr>
                <w:rStyle w:val="aff7"/>
                <w:rFonts w:ascii="Sylfaen" w:hAnsi="Sylfaen" w:cs="Sylfaen"/>
                <w:b w:val="0"/>
                <w:color w:val="auto"/>
              </w:rPr>
              <w:t>էթանոլ</w:t>
            </w:r>
            <w:r w:rsidRPr="009930EC">
              <w:rPr>
                <w:rStyle w:val="aff7"/>
                <w:b w:val="0"/>
                <w:color w:val="auto"/>
              </w:rPr>
              <w:t xml:space="preserve">-5 %, </w:t>
            </w:r>
            <w:r w:rsidRPr="009930EC">
              <w:rPr>
                <w:rStyle w:val="aff7"/>
                <w:rFonts w:ascii="Sylfaen" w:hAnsi="Sylfaen" w:cs="Sylfaen"/>
                <w:b w:val="0"/>
                <w:color w:val="auto"/>
              </w:rPr>
              <w:t>իզոպրոպիլ</w:t>
            </w:r>
            <w:r w:rsidRPr="009930EC">
              <w:rPr>
                <w:rStyle w:val="aff7"/>
                <w:b w:val="0"/>
                <w:color w:val="auto"/>
              </w:rPr>
              <w:t xml:space="preserve"> </w:t>
            </w:r>
            <w:r w:rsidRPr="009930EC">
              <w:rPr>
                <w:rStyle w:val="aff7"/>
                <w:rFonts w:ascii="Sylfaen" w:hAnsi="Sylfaen" w:cs="Sylfaen"/>
                <w:b w:val="0"/>
                <w:color w:val="auto"/>
              </w:rPr>
              <w:t>սպիրտ</w:t>
            </w:r>
            <w:r w:rsidRPr="009930EC">
              <w:rPr>
                <w:rStyle w:val="aff7"/>
                <w:b w:val="0"/>
                <w:color w:val="auto"/>
              </w:rPr>
              <w:t xml:space="preserve">-10%, </w:t>
            </w:r>
            <w:r w:rsidRPr="009930EC">
              <w:rPr>
                <w:rStyle w:val="aff7"/>
                <w:rFonts w:ascii="Sylfaen" w:hAnsi="Sylfaen" w:cs="Sylfaen"/>
                <w:b w:val="0"/>
                <w:color w:val="auto"/>
              </w:rPr>
              <w:t>իզոբուտիլ</w:t>
            </w:r>
            <w:r w:rsidRPr="009930EC">
              <w:rPr>
                <w:rStyle w:val="aff7"/>
                <w:b w:val="0"/>
                <w:color w:val="auto"/>
              </w:rPr>
              <w:t xml:space="preserve"> </w:t>
            </w:r>
            <w:r w:rsidRPr="009930EC">
              <w:rPr>
                <w:rStyle w:val="aff7"/>
                <w:rFonts w:ascii="Sylfaen" w:hAnsi="Sylfaen" w:cs="Sylfaen"/>
                <w:b w:val="0"/>
                <w:color w:val="auto"/>
              </w:rPr>
              <w:t>սպիրտ</w:t>
            </w:r>
            <w:r w:rsidRPr="009930EC">
              <w:rPr>
                <w:rStyle w:val="aff7"/>
                <w:b w:val="0"/>
                <w:color w:val="auto"/>
              </w:rPr>
              <w:t xml:space="preserve">-10 %, </w:t>
            </w:r>
            <w:r w:rsidRPr="009930EC">
              <w:rPr>
                <w:rStyle w:val="aff7"/>
                <w:rFonts w:ascii="Sylfaen" w:hAnsi="Sylfaen" w:cs="Sylfaen"/>
                <w:b w:val="0"/>
                <w:color w:val="auto"/>
              </w:rPr>
              <w:t>եռաբութիլ</w:t>
            </w:r>
            <w:r w:rsidRPr="009930EC">
              <w:rPr>
                <w:rStyle w:val="aff7"/>
                <w:b w:val="0"/>
                <w:color w:val="auto"/>
              </w:rPr>
              <w:t xml:space="preserve"> </w:t>
            </w:r>
            <w:r w:rsidRPr="009930EC">
              <w:rPr>
                <w:rStyle w:val="aff7"/>
                <w:rFonts w:ascii="Sylfaen" w:hAnsi="Sylfaen" w:cs="Sylfaen"/>
                <w:b w:val="0"/>
                <w:color w:val="auto"/>
              </w:rPr>
              <w:t>սպիրտ</w:t>
            </w:r>
            <w:r w:rsidRPr="009930EC">
              <w:rPr>
                <w:rStyle w:val="aff7"/>
                <w:b w:val="0"/>
                <w:color w:val="auto"/>
              </w:rPr>
              <w:t xml:space="preserve">-7 %, </w:t>
            </w:r>
            <w:r w:rsidRPr="009930EC">
              <w:rPr>
                <w:rStyle w:val="aff7"/>
                <w:rFonts w:ascii="Sylfaen" w:hAnsi="Sylfaen" w:cs="Sylfaen"/>
                <w:b w:val="0"/>
                <w:color w:val="auto"/>
              </w:rPr>
              <w:t>եթերներ</w:t>
            </w:r>
            <w:r w:rsidRPr="009930EC">
              <w:rPr>
                <w:rStyle w:val="aff7"/>
                <w:b w:val="0"/>
                <w:color w:val="auto"/>
              </w:rPr>
              <w:t xml:space="preserve"> (C5 </w:t>
            </w:r>
            <w:r w:rsidRPr="009930EC">
              <w:rPr>
                <w:rStyle w:val="aff7"/>
                <w:rFonts w:ascii="Sylfaen" w:hAnsi="Sylfaen" w:cs="Sylfaen"/>
                <w:b w:val="0"/>
                <w:color w:val="auto"/>
              </w:rPr>
              <w:t>և</w:t>
            </w:r>
            <w:r w:rsidRPr="009930EC">
              <w:rPr>
                <w:rStyle w:val="aff7"/>
                <w:b w:val="0"/>
                <w:color w:val="auto"/>
              </w:rPr>
              <w:t xml:space="preserve"> </w:t>
            </w:r>
            <w:r w:rsidRPr="009930EC">
              <w:rPr>
                <w:rStyle w:val="aff7"/>
                <w:rFonts w:ascii="Sylfaen" w:hAnsi="Sylfaen" w:cs="Sylfaen"/>
                <w:b w:val="0"/>
                <w:color w:val="auto"/>
              </w:rPr>
              <w:t>ավելի</w:t>
            </w:r>
            <w:r w:rsidRPr="009930EC">
              <w:rPr>
                <w:rStyle w:val="aff7"/>
                <w:b w:val="0"/>
                <w:color w:val="auto"/>
              </w:rPr>
              <w:t xml:space="preserve">)-15 %, </w:t>
            </w:r>
            <w:r w:rsidRPr="009930EC">
              <w:rPr>
                <w:rStyle w:val="aff7"/>
                <w:rFonts w:ascii="Sylfaen" w:hAnsi="Sylfaen" w:cs="Sylfaen"/>
                <w:b w:val="0"/>
                <w:color w:val="auto"/>
              </w:rPr>
              <w:t>այլ</w:t>
            </w:r>
            <w:r w:rsidRPr="009930EC">
              <w:rPr>
                <w:rStyle w:val="aff7"/>
                <w:b w:val="0"/>
                <w:color w:val="auto"/>
              </w:rPr>
              <w:t xml:space="preserve"> </w:t>
            </w:r>
            <w:r w:rsidRPr="009930EC">
              <w:rPr>
                <w:rStyle w:val="aff7"/>
                <w:rFonts w:ascii="Sylfaen" w:hAnsi="Sylfaen" w:cs="Sylfaen"/>
                <w:b w:val="0"/>
                <w:color w:val="auto"/>
              </w:rPr>
              <w:t>օքսիդիչներ</w:t>
            </w:r>
            <w:r w:rsidRPr="009930EC">
              <w:rPr>
                <w:rStyle w:val="aff7"/>
                <w:b w:val="0"/>
                <w:color w:val="auto"/>
              </w:rPr>
              <w:t xml:space="preserve">-10 %, </w:t>
            </w:r>
            <w:r w:rsidRPr="009930EC">
              <w:rPr>
                <w:rStyle w:val="aff7"/>
                <w:rFonts w:ascii="Sylfaen" w:hAnsi="Sylfaen" w:cs="Sylfaen"/>
                <w:b w:val="0"/>
                <w:color w:val="auto"/>
              </w:rPr>
              <w:t>անվտանգությունը</w:t>
            </w:r>
            <w:r w:rsidRPr="009930EC">
              <w:rPr>
                <w:rStyle w:val="aff7"/>
                <w:b w:val="0"/>
                <w:color w:val="auto"/>
              </w:rPr>
              <w:t xml:space="preserve">, </w:t>
            </w:r>
            <w:r w:rsidRPr="009930EC">
              <w:rPr>
                <w:rStyle w:val="aff7"/>
                <w:rFonts w:ascii="Sylfaen" w:hAnsi="Sylfaen" w:cs="Sylfaen"/>
                <w:b w:val="0"/>
                <w:color w:val="auto"/>
              </w:rPr>
              <w:t>մակնշումը</w:t>
            </w:r>
            <w:r w:rsidRPr="009930EC">
              <w:rPr>
                <w:rStyle w:val="aff7"/>
                <w:b w:val="0"/>
                <w:color w:val="auto"/>
              </w:rPr>
              <w:t xml:space="preserve"> </w:t>
            </w:r>
            <w:r w:rsidRPr="009930EC">
              <w:rPr>
                <w:rStyle w:val="aff7"/>
                <w:rFonts w:ascii="Sylfaen" w:hAnsi="Sylfaen" w:cs="Sylfaen"/>
                <w:b w:val="0"/>
                <w:color w:val="auto"/>
              </w:rPr>
              <w:t>և</w:t>
            </w:r>
            <w:r w:rsidRPr="009930EC">
              <w:rPr>
                <w:rStyle w:val="aff7"/>
                <w:b w:val="0"/>
                <w:color w:val="auto"/>
              </w:rPr>
              <w:t xml:space="preserve"> </w:t>
            </w:r>
            <w:r w:rsidRPr="009930EC">
              <w:rPr>
                <w:rStyle w:val="aff7"/>
                <w:rFonts w:ascii="Sylfaen" w:hAnsi="Sylfaen" w:cs="Sylfaen"/>
                <w:b w:val="0"/>
                <w:color w:val="auto"/>
              </w:rPr>
              <w:t>փաթեթավորումը</w:t>
            </w:r>
            <w:r w:rsidRPr="009930EC">
              <w:rPr>
                <w:rStyle w:val="aff7"/>
                <w:b w:val="0"/>
                <w:color w:val="auto"/>
              </w:rPr>
              <w:t xml:space="preserve">` </w:t>
            </w:r>
            <w:r w:rsidRPr="009930EC">
              <w:rPr>
                <w:rStyle w:val="aff7"/>
                <w:rFonts w:ascii="Sylfaen" w:hAnsi="Sylfaen" w:cs="Sylfaen"/>
                <w:b w:val="0"/>
                <w:color w:val="auto"/>
              </w:rPr>
              <w:t>ըստ</w:t>
            </w:r>
            <w:r w:rsidRPr="009930EC">
              <w:rPr>
                <w:rStyle w:val="aff7"/>
                <w:b w:val="0"/>
                <w:color w:val="auto"/>
              </w:rPr>
              <w:t xml:space="preserve"> </w:t>
            </w:r>
            <w:r w:rsidRPr="009930EC">
              <w:rPr>
                <w:rStyle w:val="aff7"/>
                <w:rFonts w:ascii="Sylfaen" w:hAnsi="Sylfaen" w:cs="Sylfaen"/>
                <w:b w:val="0"/>
                <w:color w:val="auto"/>
              </w:rPr>
              <w:t>ՀՀ</w:t>
            </w:r>
            <w:r w:rsidRPr="009930EC">
              <w:rPr>
                <w:rStyle w:val="aff7"/>
                <w:b w:val="0"/>
                <w:color w:val="auto"/>
              </w:rPr>
              <w:t xml:space="preserve"> </w:t>
            </w:r>
            <w:r w:rsidRPr="009930EC">
              <w:rPr>
                <w:rStyle w:val="aff7"/>
                <w:rFonts w:ascii="Sylfaen" w:hAnsi="Sylfaen" w:cs="Sylfaen"/>
                <w:b w:val="0"/>
                <w:color w:val="auto"/>
              </w:rPr>
              <w:t>կառավարության</w:t>
            </w:r>
            <w:r w:rsidRPr="009930EC">
              <w:rPr>
                <w:rStyle w:val="aff7"/>
                <w:b w:val="0"/>
                <w:color w:val="auto"/>
              </w:rPr>
              <w:t xml:space="preserve"> 2004</w:t>
            </w:r>
            <w:r w:rsidRPr="009930EC">
              <w:rPr>
                <w:rStyle w:val="aff7"/>
                <w:rFonts w:ascii="Sylfaen" w:hAnsi="Sylfaen" w:cs="Sylfaen"/>
                <w:b w:val="0"/>
                <w:color w:val="auto"/>
              </w:rPr>
              <w:t>թ</w:t>
            </w:r>
            <w:r w:rsidRPr="009930EC">
              <w:rPr>
                <w:rStyle w:val="aff7"/>
                <w:b w:val="0"/>
                <w:color w:val="auto"/>
              </w:rPr>
              <w:t xml:space="preserve">. </w:t>
            </w:r>
            <w:r w:rsidRPr="009930EC">
              <w:rPr>
                <w:rStyle w:val="aff7"/>
                <w:rFonts w:ascii="Sylfaen" w:hAnsi="Sylfaen" w:cs="Sylfaen"/>
                <w:b w:val="0"/>
                <w:color w:val="auto"/>
              </w:rPr>
              <w:t>նոյեմբերի</w:t>
            </w:r>
            <w:r w:rsidRPr="009930EC">
              <w:rPr>
                <w:rStyle w:val="aff7"/>
                <w:b w:val="0"/>
                <w:color w:val="auto"/>
              </w:rPr>
              <w:t xml:space="preserve"> 11-</w:t>
            </w:r>
            <w:r w:rsidRPr="009930EC">
              <w:rPr>
                <w:rStyle w:val="aff7"/>
                <w:rFonts w:ascii="Sylfaen" w:hAnsi="Sylfaen" w:cs="Sylfaen"/>
                <w:b w:val="0"/>
                <w:color w:val="auto"/>
              </w:rPr>
              <w:t>ի</w:t>
            </w:r>
            <w:r w:rsidRPr="009930EC">
              <w:rPr>
                <w:rStyle w:val="aff7"/>
                <w:b w:val="0"/>
                <w:color w:val="auto"/>
              </w:rPr>
              <w:t xml:space="preserve"> N 1592-</w:t>
            </w:r>
            <w:r w:rsidRPr="009930EC">
              <w:rPr>
                <w:rStyle w:val="aff7"/>
                <w:rFonts w:ascii="Sylfaen" w:hAnsi="Sylfaen" w:cs="Sylfaen"/>
                <w:b w:val="0"/>
                <w:color w:val="auto"/>
              </w:rPr>
              <w:t>Ն</w:t>
            </w:r>
            <w:r w:rsidRPr="009930EC">
              <w:rPr>
                <w:rStyle w:val="aff7"/>
                <w:b w:val="0"/>
                <w:color w:val="auto"/>
              </w:rPr>
              <w:t xml:space="preserve"> </w:t>
            </w:r>
            <w:r w:rsidRPr="009930EC">
              <w:rPr>
                <w:rStyle w:val="aff7"/>
                <w:rFonts w:ascii="Sylfaen" w:hAnsi="Sylfaen" w:cs="Sylfaen"/>
                <w:b w:val="0"/>
                <w:color w:val="auto"/>
              </w:rPr>
              <w:t>որոշմամբ</w:t>
            </w:r>
            <w:r w:rsidRPr="009930EC">
              <w:rPr>
                <w:rStyle w:val="aff7"/>
                <w:b w:val="0"/>
                <w:color w:val="auto"/>
              </w:rPr>
              <w:t xml:space="preserve"> </w:t>
            </w:r>
            <w:r w:rsidRPr="009930EC">
              <w:rPr>
                <w:rStyle w:val="aff7"/>
                <w:rFonts w:ascii="Sylfaen" w:hAnsi="Sylfaen" w:cs="Sylfaen"/>
                <w:b w:val="0"/>
                <w:color w:val="auto"/>
              </w:rPr>
              <w:t>հաստատված</w:t>
            </w:r>
            <w:r w:rsidRPr="009930EC">
              <w:rPr>
                <w:rStyle w:val="aff7"/>
                <w:b w:val="0"/>
                <w:color w:val="auto"/>
              </w:rPr>
              <w:t xml:space="preserve"> «</w:t>
            </w:r>
            <w:r w:rsidRPr="009930EC">
              <w:rPr>
                <w:rStyle w:val="aff7"/>
                <w:rFonts w:ascii="Sylfaen" w:hAnsi="Sylfaen" w:cs="Sylfaen"/>
                <w:b w:val="0"/>
                <w:color w:val="auto"/>
              </w:rPr>
              <w:t>Ներքին</w:t>
            </w:r>
            <w:r w:rsidRPr="009930EC">
              <w:rPr>
                <w:rStyle w:val="aff7"/>
                <w:b w:val="0"/>
                <w:color w:val="auto"/>
              </w:rPr>
              <w:t xml:space="preserve"> </w:t>
            </w:r>
            <w:r w:rsidRPr="009930EC">
              <w:rPr>
                <w:rStyle w:val="aff7"/>
                <w:rFonts w:ascii="Sylfaen" w:hAnsi="Sylfaen" w:cs="Sylfaen"/>
                <w:b w:val="0"/>
                <w:color w:val="auto"/>
              </w:rPr>
              <w:t>այրման</w:t>
            </w:r>
            <w:r w:rsidRPr="009930EC">
              <w:rPr>
                <w:rStyle w:val="aff7"/>
                <w:b w:val="0"/>
                <w:color w:val="auto"/>
              </w:rPr>
              <w:t xml:space="preserve"> </w:t>
            </w:r>
            <w:r w:rsidRPr="009930EC">
              <w:rPr>
                <w:rStyle w:val="aff7"/>
                <w:rFonts w:ascii="Sylfaen" w:hAnsi="Sylfaen" w:cs="Sylfaen"/>
                <w:b w:val="0"/>
                <w:color w:val="auto"/>
              </w:rPr>
              <w:t>շարժիչային</w:t>
            </w:r>
            <w:r w:rsidRPr="009930EC">
              <w:rPr>
                <w:rStyle w:val="aff7"/>
                <w:b w:val="0"/>
                <w:color w:val="auto"/>
              </w:rPr>
              <w:t xml:space="preserve"> </w:t>
            </w:r>
            <w:r w:rsidRPr="009930EC">
              <w:rPr>
                <w:rStyle w:val="aff7"/>
                <w:rFonts w:ascii="Sylfaen" w:hAnsi="Sylfaen" w:cs="Sylfaen"/>
                <w:b w:val="0"/>
                <w:color w:val="auto"/>
              </w:rPr>
              <w:t>վառելիքների</w:t>
            </w:r>
            <w:r w:rsidRPr="009930EC">
              <w:rPr>
                <w:rStyle w:val="aff7"/>
                <w:b w:val="0"/>
                <w:color w:val="auto"/>
              </w:rPr>
              <w:t xml:space="preserve"> </w:t>
            </w:r>
            <w:r w:rsidRPr="009930EC">
              <w:rPr>
                <w:rStyle w:val="aff7"/>
                <w:rFonts w:ascii="Sylfaen" w:hAnsi="Sylfaen" w:cs="Sylfaen"/>
                <w:b w:val="0"/>
                <w:color w:val="auto"/>
              </w:rPr>
              <w:t>տեխնիկական</w:t>
            </w:r>
            <w:r w:rsidRPr="009930EC">
              <w:rPr>
                <w:rStyle w:val="aff7"/>
                <w:b w:val="0"/>
                <w:color w:val="auto"/>
              </w:rPr>
              <w:t xml:space="preserve"> </w:t>
            </w:r>
            <w:r w:rsidRPr="009930EC">
              <w:rPr>
                <w:rStyle w:val="aff7"/>
                <w:rFonts w:ascii="Sylfaen" w:hAnsi="Sylfaen" w:cs="Sylfaen"/>
                <w:b w:val="0"/>
                <w:color w:val="auto"/>
              </w:rPr>
              <w:t>կանոնակարգի</w:t>
            </w:r>
            <w:r w:rsidRPr="009930EC">
              <w:rPr>
                <w:rStyle w:val="aff7"/>
                <w:b w:val="0"/>
                <w:color w:val="auto"/>
              </w:rPr>
              <w:t xml:space="preserve">» </w:t>
            </w:r>
            <w:r w:rsidRPr="009930EC">
              <w:rPr>
                <w:rStyle w:val="aff7"/>
                <w:rFonts w:ascii="Sylfaen" w:hAnsi="Sylfaen" w:cs="Sylfaen"/>
                <w:b w:val="0"/>
                <w:color w:val="auto"/>
              </w:rPr>
              <w:t>Մատակարարումը</w:t>
            </w:r>
            <w:r w:rsidRPr="009930EC">
              <w:rPr>
                <w:rStyle w:val="aff7"/>
                <w:b w:val="0"/>
                <w:color w:val="auto"/>
              </w:rPr>
              <w:t xml:space="preserve">` </w:t>
            </w:r>
            <w:r w:rsidRPr="009930EC">
              <w:rPr>
                <w:rStyle w:val="aff7"/>
                <w:rFonts w:ascii="Sylfaen" w:hAnsi="Sylfaen" w:cs="Sylfaen"/>
                <w:b w:val="0"/>
                <w:color w:val="auto"/>
              </w:rPr>
              <w:t>կտրոններով</w:t>
            </w:r>
            <w:r w:rsidRPr="009930EC">
              <w:rPr>
                <w:rStyle w:val="aff7"/>
                <w:rFonts w:ascii="Arial Armenian" w:hAnsi="Arial Armenian" w:cs="Arial Armenian"/>
              </w:rPr>
              <w:t>:</w:t>
            </w:r>
          </w:p>
        </w:tc>
        <w:tc>
          <w:tcPr>
            <w:tcW w:w="786" w:type="dxa"/>
          </w:tcPr>
          <w:p w:rsidR="005B6DC4" w:rsidRPr="00877223" w:rsidRDefault="005B6DC4" w:rsidP="00A04204">
            <w:pPr>
              <w:rPr>
                <w:rFonts w:ascii="Sylfaen" w:hAnsi="Sylfaen"/>
                <w:sz w:val="20"/>
                <w:szCs w:val="20"/>
              </w:rPr>
            </w:pPr>
            <w:r>
              <w:rPr>
                <w:rFonts w:ascii="Sylfaen" w:hAnsi="Sylfaen"/>
                <w:sz w:val="20"/>
                <w:szCs w:val="20"/>
              </w:rPr>
              <w:lastRenderedPageBreak/>
              <w:t>լիտր</w:t>
            </w:r>
          </w:p>
        </w:tc>
        <w:tc>
          <w:tcPr>
            <w:tcW w:w="924" w:type="dxa"/>
          </w:tcPr>
          <w:p w:rsidR="005B6DC4" w:rsidRPr="000013A8" w:rsidRDefault="005B6DC4" w:rsidP="00A04204">
            <w:pPr>
              <w:jc w:val="center"/>
              <w:rPr>
                <w:rFonts w:ascii="Sylfaen" w:hAnsi="Sylfaen"/>
                <w:sz w:val="20"/>
                <w:szCs w:val="20"/>
              </w:rPr>
            </w:pPr>
          </w:p>
        </w:tc>
        <w:tc>
          <w:tcPr>
            <w:tcW w:w="1127" w:type="dxa"/>
          </w:tcPr>
          <w:p w:rsidR="005B6DC4" w:rsidRPr="000013A8" w:rsidRDefault="005B6DC4" w:rsidP="00A04204">
            <w:pPr>
              <w:jc w:val="center"/>
              <w:rPr>
                <w:rFonts w:ascii="Sylfaen" w:hAnsi="Sylfaen"/>
                <w:sz w:val="20"/>
                <w:szCs w:val="20"/>
              </w:rPr>
            </w:pPr>
          </w:p>
        </w:tc>
        <w:tc>
          <w:tcPr>
            <w:tcW w:w="1129" w:type="dxa"/>
          </w:tcPr>
          <w:p w:rsidR="005B6DC4" w:rsidRPr="00F845E2" w:rsidRDefault="005B6DC4" w:rsidP="00A04204">
            <w:pPr>
              <w:rPr>
                <w:rFonts w:ascii="Sylfaen" w:hAnsi="Sylfaen"/>
                <w:color w:val="000000" w:themeColor="text1"/>
                <w:sz w:val="20"/>
                <w:szCs w:val="20"/>
              </w:rPr>
            </w:pPr>
            <w:r w:rsidRPr="00F845E2">
              <w:rPr>
                <w:rFonts w:ascii="Sylfaen" w:hAnsi="Sylfaen"/>
                <w:color w:val="000000" w:themeColor="text1"/>
                <w:sz w:val="20"/>
                <w:szCs w:val="20"/>
              </w:rPr>
              <w:t>1500</w:t>
            </w:r>
          </w:p>
        </w:tc>
        <w:tc>
          <w:tcPr>
            <w:tcW w:w="972" w:type="dxa"/>
          </w:tcPr>
          <w:p w:rsidR="005B6DC4" w:rsidRPr="00877223" w:rsidRDefault="005B6DC4" w:rsidP="00A04204">
            <w:pPr>
              <w:rPr>
                <w:rFonts w:ascii="Sylfaen" w:hAnsi="Sylfaen"/>
                <w:sz w:val="20"/>
                <w:szCs w:val="20"/>
              </w:rPr>
            </w:pPr>
            <w:r>
              <w:rPr>
                <w:rFonts w:ascii="Sylfaen" w:hAnsi="Sylfaen"/>
                <w:sz w:val="20"/>
                <w:szCs w:val="20"/>
              </w:rPr>
              <w:t>ՀՀ  Լոռու մարզ, գ. Լոռի Բերդ Աշոտ Երկաթի 7</w:t>
            </w:r>
          </w:p>
        </w:tc>
        <w:tc>
          <w:tcPr>
            <w:tcW w:w="1202" w:type="dxa"/>
          </w:tcPr>
          <w:p w:rsidR="005B6DC4" w:rsidRPr="00F845E2" w:rsidRDefault="005B6DC4" w:rsidP="00A04204">
            <w:pPr>
              <w:rPr>
                <w:rFonts w:ascii="Sylfaen" w:hAnsi="Sylfaen"/>
                <w:color w:val="000000" w:themeColor="text1"/>
                <w:sz w:val="20"/>
                <w:szCs w:val="20"/>
                <w:lang w:val="ru-RU"/>
              </w:rPr>
            </w:pPr>
            <w:r w:rsidRPr="00F845E2">
              <w:rPr>
                <w:rFonts w:ascii="Sylfaen" w:hAnsi="Sylfaen"/>
                <w:color w:val="000000" w:themeColor="text1"/>
                <w:sz w:val="20"/>
                <w:szCs w:val="20"/>
              </w:rPr>
              <w:t>1500</w:t>
            </w:r>
          </w:p>
        </w:tc>
        <w:tc>
          <w:tcPr>
            <w:tcW w:w="1475" w:type="dxa"/>
          </w:tcPr>
          <w:p w:rsidR="005B6DC4" w:rsidRPr="004512E7" w:rsidRDefault="00FB5C44" w:rsidP="00A04204">
            <w:pPr>
              <w:jc w:val="center"/>
              <w:rPr>
                <w:rFonts w:ascii="Sylfaen" w:hAnsi="Sylfaen"/>
                <w:sz w:val="20"/>
                <w:szCs w:val="20"/>
                <w:lang w:val="ru-RU"/>
              </w:rPr>
            </w:pPr>
            <w:r w:rsidRPr="00857A75">
              <w:rPr>
                <w:rFonts w:ascii="GHEA Grapalat" w:hAnsi="GHEA Grapalat"/>
                <w:sz w:val="18"/>
                <w:szCs w:val="18"/>
              </w:rPr>
              <w:t>Պայմանագիրը</w:t>
            </w:r>
            <w:r w:rsidRPr="00FB5C44">
              <w:rPr>
                <w:rFonts w:ascii="GHEA Grapalat" w:hAnsi="GHEA Grapalat"/>
                <w:sz w:val="18"/>
                <w:szCs w:val="18"/>
                <w:lang w:val="ru-RU"/>
              </w:rPr>
              <w:t xml:space="preserve">  </w:t>
            </w:r>
            <w:r w:rsidRPr="00857A75">
              <w:rPr>
                <w:rFonts w:ascii="GHEA Grapalat" w:hAnsi="GHEA Grapalat"/>
                <w:sz w:val="18"/>
                <w:szCs w:val="18"/>
              </w:rPr>
              <w:t>ուժի</w:t>
            </w:r>
            <w:r w:rsidRPr="00FB5C44">
              <w:rPr>
                <w:rFonts w:ascii="GHEA Grapalat" w:hAnsi="GHEA Grapalat"/>
                <w:sz w:val="18"/>
                <w:szCs w:val="18"/>
                <w:lang w:val="ru-RU"/>
              </w:rPr>
              <w:t xml:space="preserve">  </w:t>
            </w:r>
            <w:r w:rsidRPr="00857A75">
              <w:rPr>
                <w:rFonts w:ascii="GHEA Grapalat" w:hAnsi="GHEA Grapalat"/>
                <w:sz w:val="18"/>
                <w:szCs w:val="18"/>
              </w:rPr>
              <w:t>մեջ</w:t>
            </w:r>
            <w:r w:rsidRPr="00FB5C44">
              <w:rPr>
                <w:rFonts w:ascii="GHEA Grapalat" w:hAnsi="GHEA Grapalat"/>
                <w:sz w:val="18"/>
                <w:szCs w:val="18"/>
                <w:lang w:val="ru-RU"/>
              </w:rPr>
              <w:t xml:space="preserve">  </w:t>
            </w:r>
            <w:r w:rsidRPr="00857A75">
              <w:rPr>
                <w:rFonts w:ascii="GHEA Grapalat" w:hAnsi="GHEA Grapalat"/>
                <w:sz w:val="18"/>
                <w:szCs w:val="18"/>
              </w:rPr>
              <w:t>մտնելուց</w:t>
            </w:r>
            <w:r w:rsidRPr="00FB5C44">
              <w:rPr>
                <w:rFonts w:ascii="GHEA Grapalat" w:hAnsi="GHEA Grapalat"/>
                <w:sz w:val="18"/>
                <w:szCs w:val="18"/>
                <w:lang w:val="ru-RU"/>
              </w:rPr>
              <w:t xml:space="preserve">  </w:t>
            </w:r>
            <w:r w:rsidRPr="00857A75">
              <w:rPr>
                <w:rFonts w:ascii="GHEA Grapalat" w:hAnsi="GHEA Grapalat"/>
                <w:sz w:val="18"/>
                <w:szCs w:val="18"/>
              </w:rPr>
              <w:t>հետո</w:t>
            </w:r>
            <w:r w:rsidRPr="00FB5C44">
              <w:rPr>
                <w:rFonts w:ascii="GHEA Grapalat" w:hAnsi="GHEA Grapalat"/>
                <w:sz w:val="18"/>
                <w:szCs w:val="18"/>
                <w:lang w:val="ru-RU"/>
              </w:rPr>
              <w:t xml:space="preserve">  </w:t>
            </w:r>
            <w:r w:rsidRPr="00857A75">
              <w:rPr>
                <w:rFonts w:ascii="GHEA Grapalat" w:hAnsi="GHEA Grapalat"/>
                <w:sz w:val="18"/>
                <w:szCs w:val="18"/>
              </w:rPr>
              <w:t>մինչև</w:t>
            </w:r>
            <w:r w:rsidRPr="00FB5C44">
              <w:rPr>
                <w:rFonts w:ascii="GHEA Grapalat" w:hAnsi="GHEA Grapalat"/>
                <w:sz w:val="18"/>
                <w:szCs w:val="18"/>
                <w:lang w:val="ru-RU"/>
              </w:rPr>
              <w:t xml:space="preserve"> </w:t>
            </w:r>
            <w:r w:rsidR="00494D9F">
              <w:rPr>
                <w:rFonts w:ascii="GHEA Grapalat" w:hAnsi="GHEA Grapalat"/>
                <w:color w:val="000000"/>
                <w:sz w:val="18"/>
                <w:szCs w:val="18"/>
                <w:lang w:val="ru-RU"/>
              </w:rPr>
              <w:t>25.12.20</w:t>
            </w:r>
            <w:r w:rsidR="00494D9F" w:rsidRPr="00494D9F">
              <w:rPr>
                <w:rFonts w:ascii="GHEA Grapalat" w:hAnsi="GHEA Grapalat"/>
                <w:color w:val="000000"/>
                <w:sz w:val="18"/>
                <w:szCs w:val="18"/>
                <w:lang w:val="ru-RU"/>
              </w:rPr>
              <w:t>20</w:t>
            </w:r>
            <w:r>
              <w:rPr>
                <w:rFonts w:ascii="GHEA Grapalat" w:hAnsi="GHEA Grapalat"/>
                <w:color w:val="000000"/>
                <w:sz w:val="18"/>
                <w:szCs w:val="18"/>
              </w:rPr>
              <w:t>թ</w:t>
            </w:r>
          </w:p>
        </w:tc>
      </w:tr>
      <w:tr w:rsidR="005B6DC4" w:rsidRPr="005B6DC4" w:rsidTr="003A01B6">
        <w:tc>
          <w:tcPr>
            <w:tcW w:w="1453" w:type="dxa"/>
          </w:tcPr>
          <w:p w:rsidR="005B6DC4" w:rsidRPr="00016A31" w:rsidRDefault="005B6DC4" w:rsidP="00A04204">
            <w:pPr>
              <w:jc w:val="center"/>
              <w:rPr>
                <w:rFonts w:ascii="GHEA Grapalat" w:hAnsi="GHEA Grapalat"/>
                <w:sz w:val="20"/>
                <w:lang w:val="ru-RU"/>
              </w:rPr>
            </w:pPr>
          </w:p>
          <w:p w:rsidR="005B6DC4" w:rsidRPr="00016A31" w:rsidRDefault="005B6DC4" w:rsidP="00A04204">
            <w:pPr>
              <w:jc w:val="center"/>
              <w:rPr>
                <w:rFonts w:ascii="GHEA Grapalat" w:hAnsi="GHEA Grapalat"/>
                <w:sz w:val="20"/>
                <w:lang w:val="ru-RU"/>
              </w:rPr>
            </w:pPr>
          </w:p>
          <w:p w:rsidR="005B6DC4" w:rsidRPr="00016A31" w:rsidRDefault="005B6DC4" w:rsidP="00A04204">
            <w:pPr>
              <w:jc w:val="center"/>
              <w:rPr>
                <w:rFonts w:ascii="GHEA Grapalat" w:hAnsi="GHEA Grapalat"/>
                <w:sz w:val="20"/>
                <w:lang w:val="ru-RU"/>
              </w:rPr>
            </w:pPr>
          </w:p>
          <w:p w:rsidR="005B6DC4" w:rsidRPr="00016A31" w:rsidRDefault="005B6DC4" w:rsidP="00A04204">
            <w:pPr>
              <w:jc w:val="center"/>
              <w:rPr>
                <w:rFonts w:ascii="GHEA Grapalat" w:hAnsi="GHEA Grapalat"/>
                <w:sz w:val="20"/>
                <w:lang w:val="ru-RU"/>
              </w:rPr>
            </w:pPr>
          </w:p>
          <w:p w:rsidR="005B6DC4" w:rsidRPr="00016A31" w:rsidRDefault="005B6DC4" w:rsidP="00A04204">
            <w:pPr>
              <w:jc w:val="center"/>
              <w:rPr>
                <w:rFonts w:ascii="GHEA Grapalat" w:hAnsi="GHEA Grapalat"/>
                <w:sz w:val="20"/>
                <w:lang w:val="ru-RU"/>
              </w:rPr>
            </w:pPr>
          </w:p>
          <w:p w:rsidR="005B6DC4" w:rsidRPr="00016A31" w:rsidRDefault="005B6DC4" w:rsidP="00A04204">
            <w:pPr>
              <w:jc w:val="center"/>
              <w:rPr>
                <w:rFonts w:ascii="GHEA Grapalat" w:hAnsi="GHEA Grapalat"/>
                <w:sz w:val="20"/>
                <w:lang w:val="ru-RU"/>
              </w:rPr>
            </w:pPr>
          </w:p>
          <w:p w:rsidR="005B6DC4" w:rsidRPr="00016A31" w:rsidRDefault="005B6DC4" w:rsidP="00A04204">
            <w:pPr>
              <w:jc w:val="center"/>
              <w:rPr>
                <w:rFonts w:ascii="GHEA Grapalat" w:hAnsi="GHEA Grapalat"/>
                <w:sz w:val="20"/>
                <w:lang w:val="ru-RU"/>
              </w:rPr>
            </w:pPr>
          </w:p>
          <w:p w:rsidR="005B6DC4" w:rsidRPr="00B31BAD" w:rsidRDefault="005B6DC4" w:rsidP="00A04204">
            <w:pPr>
              <w:jc w:val="center"/>
              <w:rPr>
                <w:rFonts w:ascii="GHEA Grapalat" w:hAnsi="GHEA Grapalat"/>
                <w:sz w:val="20"/>
              </w:rPr>
            </w:pPr>
            <w:r>
              <w:rPr>
                <w:rFonts w:ascii="GHEA Grapalat" w:hAnsi="GHEA Grapalat"/>
                <w:sz w:val="20"/>
              </w:rPr>
              <w:t>2</w:t>
            </w:r>
          </w:p>
        </w:tc>
        <w:tc>
          <w:tcPr>
            <w:tcW w:w="1658" w:type="dxa"/>
            <w:vAlign w:val="center"/>
          </w:tcPr>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Pr="00857A75" w:rsidRDefault="005B6DC4" w:rsidP="00A04204">
            <w:pPr>
              <w:spacing w:line="240" w:lineRule="auto"/>
              <w:jc w:val="center"/>
              <w:rPr>
                <w:rFonts w:ascii="GHEA Grapalat" w:hAnsi="GHEA Grapalat"/>
                <w:color w:val="333333"/>
                <w:sz w:val="18"/>
                <w:szCs w:val="18"/>
                <w:shd w:val="clear" w:color="auto" w:fill="FFFFFF"/>
              </w:rPr>
            </w:pPr>
            <w:r w:rsidRPr="00857A75">
              <w:rPr>
                <w:rFonts w:ascii="GHEA Grapalat" w:hAnsi="GHEA Grapalat"/>
                <w:color w:val="333333"/>
                <w:sz w:val="18"/>
                <w:szCs w:val="18"/>
                <w:shd w:val="clear" w:color="auto" w:fill="FFFFFF"/>
              </w:rPr>
              <w:t>09134200</w:t>
            </w:r>
          </w:p>
        </w:tc>
        <w:tc>
          <w:tcPr>
            <w:tcW w:w="1260" w:type="dxa"/>
            <w:vAlign w:val="center"/>
          </w:tcPr>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Default="005B6DC4" w:rsidP="00A04204">
            <w:pPr>
              <w:spacing w:line="240" w:lineRule="auto"/>
              <w:jc w:val="center"/>
              <w:rPr>
                <w:rFonts w:ascii="GHEA Grapalat" w:hAnsi="GHEA Grapalat"/>
                <w:color w:val="333333"/>
                <w:sz w:val="18"/>
                <w:szCs w:val="18"/>
                <w:shd w:val="clear" w:color="auto" w:fill="FFFFFF"/>
              </w:rPr>
            </w:pPr>
          </w:p>
          <w:p w:rsidR="005B6DC4" w:rsidRPr="00857A75" w:rsidRDefault="005B6DC4" w:rsidP="00A04204">
            <w:pPr>
              <w:spacing w:line="240" w:lineRule="auto"/>
              <w:jc w:val="center"/>
              <w:rPr>
                <w:rFonts w:ascii="GHEA Grapalat" w:hAnsi="GHEA Grapalat"/>
                <w:sz w:val="18"/>
                <w:szCs w:val="18"/>
              </w:rPr>
            </w:pPr>
            <w:r w:rsidRPr="00857A75">
              <w:rPr>
                <w:rFonts w:ascii="GHEA Grapalat" w:hAnsi="GHEA Grapalat"/>
                <w:color w:val="333333"/>
                <w:sz w:val="18"/>
                <w:szCs w:val="18"/>
                <w:shd w:val="clear" w:color="auto" w:fill="FFFFFF"/>
              </w:rPr>
              <w:t>Դիզելային  վառելիք</w:t>
            </w:r>
          </w:p>
        </w:tc>
        <w:tc>
          <w:tcPr>
            <w:tcW w:w="1102" w:type="dxa"/>
            <w:vAlign w:val="center"/>
          </w:tcPr>
          <w:p w:rsidR="005B6DC4" w:rsidRPr="00857A75" w:rsidRDefault="005B6DC4" w:rsidP="00A04204">
            <w:pPr>
              <w:spacing w:line="240" w:lineRule="auto"/>
              <w:jc w:val="center"/>
              <w:rPr>
                <w:rFonts w:ascii="GHEA Grapalat" w:hAnsi="GHEA Grapalat"/>
                <w:sz w:val="18"/>
                <w:szCs w:val="18"/>
              </w:rPr>
            </w:pPr>
          </w:p>
        </w:tc>
        <w:tc>
          <w:tcPr>
            <w:tcW w:w="2337" w:type="dxa"/>
            <w:vAlign w:val="center"/>
          </w:tcPr>
          <w:p w:rsidR="005B6DC4" w:rsidRPr="00857A75" w:rsidRDefault="005B6DC4" w:rsidP="00A04204">
            <w:pPr>
              <w:spacing w:line="240" w:lineRule="auto"/>
              <w:jc w:val="center"/>
              <w:rPr>
                <w:rFonts w:ascii="GHEA Grapalat" w:hAnsi="GHEA Grapalat" w:cs="GHEA Mariam"/>
                <w:color w:val="000000"/>
                <w:sz w:val="18"/>
                <w:szCs w:val="18"/>
              </w:rPr>
            </w:pPr>
            <w:r w:rsidRPr="00857A75">
              <w:rPr>
                <w:rFonts w:ascii="GHEA Grapalat" w:hAnsi="GHEA Grapalat" w:cs="GHEA Mariam"/>
                <w:color w:val="000000"/>
                <w:sz w:val="18"/>
                <w:szCs w:val="18"/>
              </w:rPr>
              <w:t xml:space="preserve">Ցետանային  թիվը  51-ից  ոչ պակաս, ցետանային ցուցիչը-46-ից ոչ պակաս,  խտությունը 150 C ջերմաստիճանում 820-ից մինչև 845 կգ/մ3, ծծմբի </w:t>
            </w:r>
            <w:r w:rsidRPr="00857A75">
              <w:rPr>
                <w:rFonts w:ascii="GHEA Grapalat" w:hAnsi="GHEA Grapalat" w:cs="GHEA Mariam"/>
                <w:color w:val="000000"/>
                <w:sz w:val="18"/>
                <w:szCs w:val="18"/>
              </w:rPr>
              <w:lastRenderedPageBreak/>
              <w:t>պարունա- կությունը 350 մգ/կգ-ից ոչ ավելի, բռնկման ջերմաս- տիճանը 550 C-ից ոչ ցածր, ածխածնի մնացորդը 10% նստվածքում 0,3%-ից ոչ ավելի, մածուցիկությունը 400 C-ում` 2,0-ից մինչև 4,5 մմ2 /վ, պղտորման ջեր- 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p>
        </w:tc>
        <w:tc>
          <w:tcPr>
            <w:tcW w:w="786" w:type="dxa"/>
            <w:vAlign w:val="center"/>
          </w:tcPr>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Pr="00857A75" w:rsidRDefault="005B6DC4" w:rsidP="00A04204">
            <w:pPr>
              <w:spacing w:line="240" w:lineRule="auto"/>
              <w:jc w:val="center"/>
              <w:rPr>
                <w:rFonts w:ascii="GHEA Grapalat" w:hAnsi="GHEA Grapalat"/>
                <w:sz w:val="18"/>
                <w:szCs w:val="18"/>
              </w:rPr>
            </w:pPr>
            <w:r w:rsidRPr="00857A75">
              <w:rPr>
                <w:rFonts w:ascii="GHEA Grapalat" w:hAnsi="GHEA Grapalat"/>
                <w:sz w:val="18"/>
                <w:szCs w:val="18"/>
              </w:rPr>
              <w:t>լիտր</w:t>
            </w:r>
          </w:p>
        </w:tc>
        <w:tc>
          <w:tcPr>
            <w:tcW w:w="924" w:type="dxa"/>
            <w:vAlign w:val="center"/>
          </w:tcPr>
          <w:p w:rsidR="005B6DC4" w:rsidRPr="00857A75" w:rsidRDefault="005B6DC4" w:rsidP="00A04204">
            <w:pPr>
              <w:spacing w:line="240" w:lineRule="auto"/>
              <w:jc w:val="center"/>
              <w:rPr>
                <w:rFonts w:ascii="GHEA Grapalat" w:hAnsi="GHEA Grapalat"/>
                <w:sz w:val="18"/>
                <w:szCs w:val="18"/>
              </w:rPr>
            </w:pPr>
          </w:p>
        </w:tc>
        <w:tc>
          <w:tcPr>
            <w:tcW w:w="1127" w:type="dxa"/>
            <w:vAlign w:val="center"/>
          </w:tcPr>
          <w:p w:rsidR="005B6DC4" w:rsidRPr="00857A75" w:rsidRDefault="005B6DC4" w:rsidP="00A04204">
            <w:pPr>
              <w:spacing w:line="240" w:lineRule="auto"/>
              <w:jc w:val="center"/>
              <w:rPr>
                <w:rFonts w:ascii="GHEA Grapalat" w:hAnsi="GHEA Grapalat"/>
                <w:sz w:val="18"/>
                <w:szCs w:val="18"/>
              </w:rPr>
            </w:pPr>
          </w:p>
        </w:tc>
        <w:tc>
          <w:tcPr>
            <w:tcW w:w="1129" w:type="dxa"/>
            <w:vAlign w:val="center"/>
          </w:tcPr>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Pr="00857A75" w:rsidRDefault="002A3A3F" w:rsidP="00A04204">
            <w:pPr>
              <w:spacing w:line="240" w:lineRule="auto"/>
              <w:jc w:val="center"/>
              <w:rPr>
                <w:rFonts w:ascii="GHEA Grapalat" w:hAnsi="GHEA Grapalat"/>
                <w:color w:val="000000"/>
                <w:sz w:val="18"/>
                <w:szCs w:val="18"/>
              </w:rPr>
            </w:pPr>
            <w:r>
              <w:rPr>
                <w:rFonts w:ascii="GHEA Grapalat" w:hAnsi="GHEA Grapalat"/>
                <w:color w:val="000000"/>
                <w:sz w:val="18"/>
                <w:szCs w:val="18"/>
              </w:rPr>
              <w:t>11</w:t>
            </w:r>
            <w:r w:rsidR="005B6DC4">
              <w:rPr>
                <w:rFonts w:ascii="GHEA Grapalat" w:hAnsi="GHEA Grapalat"/>
                <w:color w:val="000000"/>
                <w:sz w:val="18"/>
                <w:szCs w:val="18"/>
              </w:rPr>
              <w:t>000</w:t>
            </w:r>
          </w:p>
          <w:p w:rsidR="005B6DC4" w:rsidRPr="00857A75" w:rsidRDefault="005B6DC4" w:rsidP="00A04204">
            <w:pPr>
              <w:spacing w:line="240" w:lineRule="auto"/>
              <w:jc w:val="center"/>
              <w:rPr>
                <w:rFonts w:ascii="GHEA Grapalat" w:hAnsi="GHEA Grapalat"/>
                <w:sz w:val="18"/>
                <w:szCs w:val="18"/>
              </w:rPr>
            </w:pPr>
          </w:p>
        </w:tc>
        <w:tc>
          <w:tcPr>
            <w:tcW w:w="972" w:type="dxa"/>
            <w:vAlign w:val="center"/>
          </w:tcPr>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Pr="00857A75" w:rsidRDefault="005B6DC4" w:rsidP="00A04204">
            <w:pPr>
              <w:spacing w:line="240" w:lineRule="auto"/>
              <w:jc w:val="center"/>
              <w:rPr>
                <w:rFonts w:ascii="GHEA Grapalat" w:hAnsi="GHEA Grapalat"/>
                <w:sz w:val="18"/>
                <w:szCs w:val="18"/>
              </w:rPr>
            </w:pPr>
            <w:r w:rsidRPr="00857A75">
              <w:rPr>
                <w:rFonts w:ascii="GHEA Grapalat" w:hAnsi="GHEA Grapalat"/>
                <w:sz w:val="18"/>
                <w:szCs w:val="18"/>
              </w:rPr>
              <w:t>ՀՀ  Լոռու մարզ, գ. Լոռի Բերդ Աշոտ Երկաթի 7</w:t>
            </w:r>
          </w:p>
        </w:tc>
        <w:tc>
          <w:tcPr>
            <w:tcW w:w="1202" w:type="dxa"/>
            <w:vAlign w:val="center"/>
          </w:tcPr>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Default="005B6DC4" w:rsidP="00A04204">
            <w:pPr>
              <w:spacing w:line="240" w:lineRule="auto"/>
              <w:jc w:val="center"/>
              <w:rPr>
                <w:rFonts w:ascii="GHEA Grapalat" w:hAnsi="GHEA Grapalat"/>
                <w:color w:val="000000"/>
                <w:sz w:val="18"/>
                <w:szCs w:val="18"/>
              </w:rPr>
            </w:pPr>
          </w:p>
          <w:p w:rsidR="005B6DC4" w:rsidRPr="00857A75" w:rsidRDefault="005B6DC4" w:rsidP="00A04204">
            <w:pPr>
              <w:spacing w:line="240" w:lineRule="auto"/>
              <w:jc w:val="center"/>
              <w:rPr>
                <w:rFonts w:ascii="GHEA Grapalat" w:hAnsi="GHEA Grapalat"/>
                <w:color w:val="000000"/>
                <w:sz w:val="18"/>
                <w:szCs w:val="18"/>
              </w:rPr>
            </w:pPr>
            <w:r>
              <w:rPr>
                <w:rFonts w:ascii="GHEA Grapalat" w:hAnsi="GHEA Grapalat"/>
                <w:color w:val="000000"/>
                <w:sz w:val="18"/>
                <w:szCs w:val="18"/>
              </w:rPr>
              <w:t>8000</w:t>
            </w:r>
          </w:p>
        </w:tc>
        <w:tc>
          <w:tcPr>
            <w:tcW w:w="1475" w:type="dxa"/>
            <w:vAlign w:val="center"/>
          </w:tcPr>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Default="005B6DC4" w:rsidP="00A04204">
            <w:pPr>
              <w:spacing w:line="240" w:lineRule="auto"/>
              <w:jc w:val="center"/>
              <w:rPr>
                <w:rFonts w:ascii="GHEA Grapalat" w:hAnsi="GHEA Grapalat"/>
                <w:sz w:val="18"/>
                <w:szCs w:val="18"/>
              </w:rPr>
            </w:pPr>
          </w:p>
          <w:p w:rsidR="005B6DC4" w:rsidRPr="00857A75" w:rsidRDefault="005B6DC4" w:rsidP="00A04204">
            <w:pPr>
              <w:spacing w:line="240" w:lineRule="auto"/>
              <w:jc w:val="center"/>
              <w:rPr>
                <w:rFonts w:ascii="GHEA Grapalat" w:hAnsi="GHEA Grapalat" w:cs="Sylfaen"/>
                <w:sz w:val="18"/>
                <w:szCs w:val="18"/>
              </w:rPr>
            </w:pPr>
            <w:r w:rsidRPr="00857A75">
              <w:rPr>
                <w:rFonts w:ascii="GHEA Grapalat" w:hAnsi="GHEA Grapalat"/>
                <w:sz w:val="18"/>
                <w:szCs w:val="18"/>
              </w:rPr>
              <w:t xml:space="preserve">Պայմանագիրը  ուժի  մեջ  մտնելուց  հետո  մինչև </w:t>
            </w:r>
            <w:r w:rsidR="00494D9F">
              <w:rPr>
                <w:rFonts w:ascii="GHEA Grapalat" w:hAnsi="GHEA Grapalat"/>
                <w:color w:val="000000"/>
                <w:sz w:val="18"/>
                <w:szCs w:val="18"/>
              </w:rPr>
              <w:t>25.12.2020</w:t>
            </w:r>
            <w:r>
              <w:rPr>
                <w:rFonts w:ascii="GHEA Grapalat" w:hAnsi="GHEA Grapalat"/>
                <w:color w:val="000000"/>
                <w:sz w:val="18"/>
                <w:szCs w:val="18"/>
              </w:rPr>
              <w:t>թ.</w:t>
            </w:r>
          </w:p>
        </w:tc>
      </w:tr>
    </w:tbl>
    <w:p w:rsidR="00A930E4" w:rsidRPr="00B31BAD" w:rsidRDefault="00A930E4" w:rsidP="00A930E4">
      <w:pPr>
        <w:jc w:val="both"/>
        <w:rPr>
          <w:rFonts w:ascii="GHEA Grapalat" w:hAnsi="GHEA Grapalat"/>
          <w:sz w:val="20"/>
        </w:rPr>
      </w:pPr>
      <w:r>
        <w:rPr>
          <w:rFonts w:ascii="GHEA Grapalat" w:hAnsi="GHEA Grapalat"/>
          <w:sz w:val="20"/>
        </w:rPr>
        <w:lastRenderedPageBreak/>
        <w:t>Ծանոթություն- վառելիքի մատակարարումը կտրոներով</w:t>
      </w:r>
    </w:p>
    <w:p w:rsidR="00A930E4" w:rsidRPr="00F50BBE" w:rsidRDefault="00A930E4" w:rsidP="00A930E4">
      <w:pPr>
        <w:jc w:val="both"/>
        <w:rPr>
          <w:rFonts w:ascii="GHEA Grapalat" w:hAnsi="GHEA Grapalat" w:cs="Sylfaen"/>
          <w:i/>
          <w:sz w:val="18"/>
          <w:szCs w:val="18"/>
          <w:lang w:val="pt-BR"/>
        </w:rPr>
      </w:pPr>
      <w:r w:rsidRPr="00B31BAD">
        <w:rPr>
          <w:rFonts w:ascii="GHEA Grapalat" w:hAnsi="GHEA Grapalat"/>
          <w:sz w:val="20"/>
        </w:rPr>
        <w:t xml:space="preserve">  </w:t>
      </w:r>
      <w:r w:rsidRPr="00595447">
        <w:rPr>
          <w:rFonts w:ascii="GHEA Grapalat" w:hAnsi="GHEA Grapalat"/>
          <w:sz w:val="20"/>
        </w:rPr>
        <w:t>*</w:t>
      </w:r>
      <w:r w:rsidRPr="00595447">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15-ը:</w:t>
      </w:r>
    </w:p>
    <w:p w:rsidR="00A930E4" w:rsidRPr="00F50BBE" w:rsidRDefault="00A930E4" w:rsidP="00A930E4">
      <w:pPr>
        <w:jc w:val="both"/>
        <w:rPr>
          <w:rFonts w:ascii="GHEA Grapalat" w:hAnsi="GHEA Grapalat" w:cs="Sylfaen"/>
          <w:i/>
          <w:sz w:val="18"/>
          <w:szCs w:val="18"/>
          <w:lang w:val="pt-BR"/>
        </w:rPr>
      </w:pPr>
      <w:r w:rsidRPr="00595447">
        <w:rPr>
          <w:rFonts w:ascii="GHEA Grapalat" w:hAnsi="GHEA Grapalat"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A930E4" w:rsidRPr="00595447" w:rsidRDefault="00A930E4" w:rsidP="00A930E4">
      <w:pPr>
        <w:jc w:val="both"/>
        <w:rPr>
          <w:rFonts w:ascii="GHEA Grapalat" w:hAnsi="GHEA Grapalat" w:cs="Sylfaen"/>
          <w:i/>
          <w:sz w:val="18"/>
          <w:szCs w:val="18"/>
          <w:lang w:val="pt-BR"/>
        </w:rPr>
      </w:pPr>
      <w:r w:rsidRPr="00595447">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A930E4" w:rsidRPr="00595447" w:rsidRDefault="00A930E4" w:rsidP="00A930E4">
      <w:pPr>
        <w:jc w:val="both"/>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A930E4" w:rsidRPr="00595447" w:rsidTr="003A01B6">
        <w:trPr>
          <w:jc w:val="center"/>
        </w:trPr>
        <w:tc>
          <w:tcPr>
            <w:tcW w:w="4536" w:type="dxa"/>
          </w:tcPr>
          <w:p w:rsidR="00A930E4" w:rsidRPr="00F50BBE" w:rsidRDefault="00A930E4" w:rsidP="003A01B6">
            <w:pPr>
              <w:jc w:val="center"/>
              <w:rPr>
                <w:rFonts w:ascii="GHEA Grapalat" w:hAnsi="GHEA Grapalat" w:cs="Sylfaen"/>
                <w:b/>
                <w:bCs/>
                <w:lang w:val="nb-NO"/>
              </w:rPr>
            </w:pPr>
            <w:r w:rsidRPr="00595447">
              <w:rPr>
                <w:rFonts w:ascii="GHEA Grapalat" w:hAnsi="GHEA Grapalat" w:cs="Sylfaen"/>
                <w:b/>
                <w:bCs/>
                <w:lang w:val="nb-NO"/>
              </w:rPr>
              <w:lastRenderedPageBreak/>
              <w:t>ԳՆՈՐԴ</w:t>
            </w:r>
          </w:p>
          <w:p w:rsidR="00A930E4" w:rsidRPr="00595447" w:rsidRDefault="00A930E4" w:rsidP="003A01B6">
            <w:pPr>
              <w:pBdr>
                <w:bottom w:val="single" w:sz="6" w:space="1" w:color="auto"/>
              </w:pBdr>
              <w:rPr>
                <w:rFonts w:ascii="GHEA Grapalat" w:hAnsi="GHEA Grapalat"/>
                <w:lang w:val="ru-RU"/>
              </w:rPr>
            </w:pPr>
          </w:p>
          <w:p w:rsidR="00A930E4" w:rsidRPr="00F50BBE" w:rsidRDefault="00A930E4" w:rsidP="003A01B6">
            <w:pPr>
              <w:jc w:val="center"/>
              <w:rPr>
                <w:rFonts w:ascii="GHEA Grapalat" w:hAnsi="GHEA Grapalat"/>
                <w:lang w:val="ru-RU"/>
              </w:rPr>
            </w:pPr>
            <w:r w:rsidRPr="00595447">
              <w:rPr>
                <w:rFonts w:ascii="GHEA Grapalat" w:hAnsi="GHEA Grapalat"/>
                <w:sz w:val="18"/>
                <w:szCs w:val="18"/>
              </w:rPr>
              <w:t>/</w:t>
            </w:r>
            <w:r w:rsidRPr="00595447">
              <w:rPr>
                <w:rFonts w:ascii="GHEA Grapalat" w:hAnsi="GHEA Grapalat" w:cs="Sylfaen"/>
                <w:sz w:val="18"/>
                <w:szCs w:val="18"/>
                <w:lang w:val="ru-RU"/>
              </w:rPr>
              <w:t>ստորագրություն</w:t>
            </w:r>
            <w:r w:rsidRPr="00595447">
              <w:rPr>
                <w:rFonts w:ascii="GHEA Grapalat" w:hAnsi="GHEA Grapalat"/>
                <w:sz w:val="18"/>
                <w:szCs w:val="18"/>
              </w:rPr>
              <w:t>/</w:t>
            </w:r>
            <w:r>
              <w:rPr>
                <w:rFonts w:ascii="GHEA Grapalat" w:hAnsi="GHEA Grapalat"/>
              </w:rPr>
              <w:t xml:space="preserve"> </w:t>
            </w:r>
            <w:r w:rsidRPr="00595447">
              <w:rPr>
                <w:rFonts w:ascii="GHEA Grapalat" w:hAnsi="GHEA Grapalat" w:cs="Sylfaen"/>
                <w:sz w:val="18"/>
                <w:szCs w:val="18"/>
                <w:lang w:val="ru-RU"/>
              </w:rPr>
              <w:t>Կ</w:t>
            </w:r>
            <w:r w:rsidRPr="00595447">
              <w:rPr>
                <w:rFonts w:ascii="GHEA Grapalat" w:hAnsi="GHEA Grapalat"/>
                <w:sz w:val="18"/>
                <w:szCs w:val="18"/>
                <w:lang w:val="ru-RU"/>
              </w:rPr>
              <w:t>.</w:t>
            </w:r>
            <w:r w:rsidRPr="00595447">
              <w:rPr>
                <w:rFonts w:ascii="GHEA Grapalat" w:hAnsi="GHEA Grapalat" w:cs="Sylfaen"/>
                <w:sz w:val="18"/>
                <w:szCs w:val="18"/>
                <w:lang w:val="ru-RU"/>
              </w:rPr>
              <w:t>Տ</w:t>
            </w:r>
          </w:p>
        </w:tc>
        <w:tc>
          <w:tcPr>
            <w:tcW w:w="760" w:type="dxa"/>
          </w:tcPr>
          <w:p w:rsidR="00A930E4" w:rsidRPr="00595447" w:rsidRDefault="00A930E4" w:rsidP="003A01B6">
            <w:pPr>
              <w:jc w:val="center"/>
              <w:rPr>
                <w:rFonts w:ascii="GHEA Grapalat" w:hAnsi="GHEA Grapalat"/>
                <w:lang w:val="ru-RU"/>
              </w:rPr>
            </w:pPr>
          </w:p>
        </w:tc>
        <w:tc>
          <w:tcPr>
            <w:tcW w:w="4343" w:type="dxa"/>
          </w:tcPr>
          <w:p w:rsidR="00A930E4" w:rsidRDefault="00A930E4" w:rsidP="003A01B6">
            <w:pPr>
              <w:jc w:val="center"/>
              <w:rPr>
                <w:rFonts w:ascii="GHEA Grapalat" w:hAnsi="GHEA Grapalat" w:cs="Sylfaen"/>
                <w:b/>
                <w:bCs/>
              </w:rPr>
            </w:pPr>
            <w:r w:rsidRPr="00595447">
              <w:rPr>
                <w:rFonts w:ascii="GHEA Grapalat" w:hAnsi="GHEA Grapalat" w:cs="Sylfaen"/>
                <w:b/>
                <w:bCs/>
                <w:lang w:val="pt-BR"/>
              </w:rPr>
              <w:t>ՎԱՃԱՌՈՂ</w:t>
            </w:r>
          </w:p>
          <w:p w:rsidR="00A930E4" w:rsidRPr="00F50BBE" w:rsidRDefault="00A930E4" w:rsidP="003A01B6">
            <w:pPr>
              <w:rPr>
                <w:rFonts w:ascii="GHEA Grapalat" w:hAnsi="GHEA Grapalat" w:cs="Sylfaen"/>
                <w:b/>
                <w:bCs/>
              </w:rPr>
            </w:pPr>
            <w:r w:rsidRPr="00595447">
              <w:rPr>
                <w:rFonts w:ascii="GHEA Grapalat" w:hAnsi="GHEA Grapalat"/>
                <w:lang w:val="ru-RU"/>
              </w:rPr>
              <w:t>---------------------------</w:t>
            </w:r>
            <w:r w:rsidRPr="00595447">
              <w:rPr>
                <w:rFonts w:ascii="GHEA Grapalat" w:hAnsi="GHEA Grapalat"/>
                <w:sz w:val="18"/>
                <w:szCs w:val="18"/>
              </w:rPr>
              <w:t>/</w:t>
            </w:r>
            <w:r w:rsidRPr="00595447">
              <w:rPr>
                <w:rFonts w:ascii="GHEA Grapalat" w:hAnsi="GHEA Grapalat" w:cs="Sylfaen"/>
                <w:sz w:val="18"/>
                <w:szCs w:val="18"/>
                <w:lang w:val="ru-RU"/>
              </w:rPr>
              <w:t>ստորագրություն</w:t>
            </w:r>
            <w:r w:rsidRPr="00595447">
              <w:rPr>
                <w:rFonts w:ascii="GHEA Grapalat" w:hAnsi="GHEA Grapalat"/>
                <w:sz w:val="18"/>
                <w:szCs w:val="18"/>
              </w:rPr>
              <w:t>/</w:t>
            </w:r>
            <w:r w:rsidRPr="00595447">
              <w:rPr>
                <w:rFonts w:ascii="GHEA Grapalat" w:hAnsi="GHEA Grapalat" w:cs="Sylfaen"/>
                <w:sz w:val="18"/>
                <w:szCs w:val="18"/>
                <w:lang w:val="ru-RU"/>
              </w:rPr>
              <w:t>Կ</w:t>
            </w:r>
            <w:r w:rsidRPr="00595447">
              <w:rPr>
                <w:rFonts w:ascii="GHEA Grapalat" w:hAnsi="GHEA Grapalat"/>
                <w:sz w:val="18"/>
                <w:szCs w:val="18"/>
                <w:lang w:val="ru-RU"/>
              </w:rPr>
              <w:t>.</w:t>
            </w:r>
            <w:r w:rsidRPr="00595447">
              <w:rPr>
                <w:rFonts w:ascii="GHEA Grapalat" w:hAnsi="GHEA Grapalat" w:cs="Sylfaen"/>
                <w:sz w:val="18"/>
                <w:szCs w:val="18"/>
                <w:lang w:val="ru-RU"/>
              </w:rPr>
              <w:t>Տ</w:t>
            </w:r>
          </w:p>
        </w:tc>
      </w:tr>
    </w:tbl>
    <w:p w:rsidR="00A930E4" w:rsidRPr="00595447" w:rsidRDefault="00A930E4" w:rsidP="00A930E4">
      <w:pPr>
        <w:jc w:val="center"/>
        <w:rPr>
          <w:rFonts w:ascii="GHEA Grapalat" w:hAnsi="GHEA Grapalat"/>
          <w:sz w:val="20"/>
        </w:rPr>
      </w:pPr>
      <w:r w:rsidRPr="00595447">
        <w:rPr>
          <w:rFonts w:ascii="GHEA Grapalat" w:hAnsi="GHEA Grapalat"/>
          <w:sz w:val="20"/>
        </w:rPr>
        <w:br w:type="page"/>
      </w:r>
    </w:p>
    <w:p w:rsidR="00024088" w:rsidRPr="00DE1E5A" w:rsidRDefault="00024088" w:rsidP="00024088">
      <w:pPr>
        <w:jc w:val="right"/>
        <w:rPr>
          <w:rFonts w:ascii="GHEA Grapalat" w:hAnsi="GHEA Grapalat"/>
          <w:sz w:val="20"/>
        </w:rPr>
      </w:pPr>
    </w:p>
    <w:p w:rsidR="00024088" w:rsidRPr="00DE1E5A" w:rsidRDefault="00024088" w:rsidP="00024088">
      <w:pPr>
        <w:jc w:val="right"/>
        <w:rPr>
          <w:rFonts w:ascii="GHEA Grapalat" w:hAnsi="GHEA Grapalat"/>
          <w:i/>
          <w:sz w:val="18"/>
          <w:lang w:val="hy-AM"/>
        </w:rPr>
      </w:pPr>
      <w:r w:rsidRPr="00DE1E5A">
        <w:rPr>
          <w:rFonts w:ascii="GHEA Grapalat" w:hAnsi="GHEA Grapalat"/>
          <w:i/>
          <w:sz w:val="18"/>
          <w:lang w:val="hy-AM"/>
        </w:rPr>
        <w:t>Հավելված N 2</w:t>
      </w:r>
    </w:p>
    <w:p w:rsidR="00024088" w:rsidRPr="00DE1E5A" w:rsidRDefault="00024088" w:rsidP="00024088">
      <w:pPr>
        <w:jc w:val="right"/>
        <w:rPr>
          <w:rFonts w:ascii="GHEA Grapalat" w:hAnsi="GHEA Grapalat"/>
          <w:i/>
          <w:sz w:val="18"/>
          <w:lang w:val="hy-AM"/>
        </w:rPr>
      </w:pPr>
      <w:r w:rsidRPr="00DE1E5A">
        <w:rPr>
          <w:rFonts w:ascii="GHEA Grapalat" w:hAnsi="GHEA Grapalat"/>
          <w:i/>
          <w:sz w:val="18"/>
          <w:lang w:val="hy-AM"/>
        </w:rPr>
        <w:t xml:space="preserve">«         »              20  թ. կնքված </w:t>
      </w:r>
    </w:p>
    <w:p w:rsidR="00024088" w:rsidRPr="00DE1E5A" w:rsidRDefault="00024088" w:rsidP="00024088">
      <w:pPr>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024088" w:rsidRPr="00DE1E5A" w:rsidRDefault="00024088" w:rsidP="00024088">
      <w:pPr>
        <w:tabs>
          <w:tab w:val="left" w:pos="9540"/>
        </w:tabs>
        <w:rPr>
          <w:rFonts w:ascii="GHEA Grapalat" w:hAnsi="GHEA Grapalat"/>
          <w:sz w:val="20"/>
        </w:rPr>
      </w:pPr>
    </w:p>
    <w:p w:rsidR="00024088" w:rsidRPr="00DE1E5A" w:rsidRDefault="00024088" w:rsidP="00024088">
      <w:pPr>
        <w:tabs>
          <w:tab w:val="left" w:pos="9540"/>
        </w:tabs>
        <w:rPr>
          <w:rFonts w:ascii="GHEA Grapalat" w:hAnsi="GHEA Grapalat"/>
          <w:sz w:val="20"/>
        </w:rPr>
      </w:pPr>
    </w:p>
    <w:p w:rsidR="00024088" w:rsidRPr="00DE1E5A" w:rsidRDefault="00024088" w:rsidP="00024088">
      <w:pPr>
        <w:jc w:val="center"/>
        <w:rPr>
          <w:rFonts w:ascii="GHEA Grapalat" w:hAnsi="GHEA Grapalat"/>
          <w:sz w:val="20"/>
        </w:rPr>
      </w:pP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cs="Sylfaen"/>
          <w:b/>
        </w:rPr>
        <w:softHyphen/>
      </w:r>
      <w:r w:rsidRPr="00DE1E5A">
        <w:rPr>
          <w:rFonts w:ascii="GHEA Grapalat" w:hAnsi="GHEA Grapalat"/>
          <w:sz w:val="20"/>
        </w:rPr>
        <w:t>ՎՃԱՐՄԱՆ ԺԱՄԱՆԱԿԱՑՈՒՅՑ*</w:t>
      </w:r>
    </w:p>
    <w:p w:rsidR="00024088" w:rsidRPr="00DE1E5A" w:rsidRDefault="00024088" w:rsidP="00024088">
      <w:pPr>
        <w:jc w:val="center"/>
        <w:rPr>
          <w:rFonts w:ascii="GHEA Grapalat" w:hAnsi="GHEA Grapalat"/>
          <w:sz w:val="20"/>
        </w:rPr>
      </w:pPr>
      <w:r w:rsidRPr="00DE1E5A">
        <w:rPr>
          <w:rFonts w:ascii="GHEA Grapalat" w:hAnsi="GHEA Grapalat"/>
          <w:sz w:val="20"/>
        </w:rPr>
        <w:t xml:space="preserve">                                                                                                                                                                                                            </w:t>
      </w:r>
      <w:r w:rsidRPr="00DE1E5A">
        <w:rPr>
          <w:rFonts w:ascii="GHEA Grapalat" w:hAnsi="GHEA Grapalat" w:cs="Sylfaen"/>
          <w:sz w:val="18"/>
        </w:rPr>
        <w:t>ՀՀ</w:t>
      </w:r>
      <w:r w:rsidRPr="00DE1E5A">
        <w:rPr>
          <w:rFonts w:ascii="GHEA Grapalat" w:hAnsi="GHEA Grapalat" w:cs="Sylfaen"/>
          <w:sz w:val="18"/>
          <w:lang w:val="es-ES"/>
        </w:rPr>
        <w:t xml:space="preserve"> </w:t>
      </w:r>
      <w:r w:rsidRPr="00DE1E5A">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3"/>
        <w:gridCol w:w="1732"/>
        <w:gridCol w:w="1532"/>
        <w:gridCol w:w="580"/>
        <w:gridCol w:w="59"/>
        <w:gridCol w:w="791"/>
        <w:gridCol w:w="49"/>
        <w:gridCol w:w="802"/>
        <w:gridCol w:w="49"/>
        <w:gridCol w:w="850"/>
        <w:gridCol w:w="46"/>
        <w:gridCol w:w="794"/>
        <w:gridCol w:w="36"/>
        <w:gridCol w:w="804"/>
        <w:gridCol w:w="25"/>
        <w:gridCol w:w="815"/>
        <w:gridCol w:w="14"/>
        <w:gridCol w:w="826"/>
        <w:gridCol w:w="840"/>
        <w:gridCol w:w="854"/>
        <w:gridCol w:w="840"/>
        <w:gridCol w:w="11"/>
        <w:gridCol w:w="850"/>
        <w:gridCol w:w="29"/>
        <w:gridCol w:w="925"/>
      </w:tblGrid>
      <w:tr w:rsidR="00024088" w:rsidRPr="00DE1E5A" w:rsidTr="00370AD9">
        <w:tc>
          <w:tcPr>
            <w:tcW w:w="15693" w:type="dxa"/>
            <w:gridSpan w:val="25"/>
          </w:tcPr>
          <w:p w:rsidR="00024088" w:rsidRPr="00DE1E5A" w:rsidRDefault="00024088" w:rsidP="009465A1">
            <w:pPr>
              <w:jc w:val="center"/>
              <w:rPr>
                <w:rFonts w:ascii="GHEA Grapalat" w:hAnsi="GHEA Grapalat"/>
                <w:sz w:val="18"/>
                <w:lang w:val="es-ES"/>
              </w:rPr>
            </w:pPr>
            <w:r w:rsidRPr="00DE1E5A">
              <w:rPr>
                <w:rFonts w:ascii="GHEA Grapalat" w:hAnsi="GHEA Grapalat"/>
                <w:sz w:val="18"/>
                <w:lang w:val="es-ES"/>
              </w:rPr>
              <w:t>Ապրանքի</w:t>
            </w:r>
          </w:p>
        </w:tc>
      </w:tr>
      <w:tr w:rsidR="00024088" w:rsidRPr="00AB4DC7" w:rsidTr="00370AD9">
        <w:tc>
          <w:tcPr>
            <w:tcW w:w="1543" w:type="dxa"/>
            <w:vAlign w:val="center"/>
          </w:tcPr>
          <w:p w:rsidR="00024088" w:rsidRPr="00DE1E5A" w:rsidRDefault="00024088" w:rsidP="009465A1">
            <w:pPr>
              <w:jc w:val="center"/>
              <w:rPr>
                <w:rFonts w:ascii="GHEA Grapalat" w:hAnsi="GHEA Grapalat"/>
                <w:sz w:val="18"/>
                <w:lang w:val="es-ES"/>
              </w:rPr>
            </w:pPr>
            <w:r w:rsidRPr="00DE1E5A">
              <w:rPr>
                <w:rFonts w:ascii="GHEA Grapalat" w:hAnsi="GHEA Grapalat"/>
                <w:sz w:val="18"/>
              </w:rPr>
              <w:t>հրավերով նախատեսված չափաբաժնի համարը</w:t>
            </w:r>
          </w:p>
        </w:tc>
        <w:tc>
          <w:tcPr>
            <w:tcW w:w="1732" w:type="dxa"/>
            <w:vAlign w:val="center"/>
          </w:tcPr>
          <w:p w:rsidR="00024088" w:rsidRPr="00DE1E5A" w:rsidRDefault="00024088" w:rsidP="009465A1">
            <w:pPr>
              <w:jc w:val="center"/>
              <w:rPr>
                <w:rFonts w:ascii="GHEA Grapalat" w:hAnsi="GHEA Grapalat"/>
                <w:sz w:val="18"/>
                <w:lang w:val="es-ES"/>
              </w:rPr>
            </w:pPr>
            <w:r w:rsidRPr="00DE1E5A">
              <w:rPr>
                <w:rFonts w:ascii="GHEA Grapalat" w:hAnsi="GHEA Grapalat"/>
                <w:sz w:val="18"/>
              </w:rPr>
              <w:t>գնումների</w:t>
            </w:r>
            <w:r w:rsidRPr="00DE1E5A">
              <w:rPr>
                <w:rFonts w:ascii="GHEA Grapalat" w:hAnsi="GHEA Grapalat"/>
                <w:sz w:val="18"/>
                <w:lang w:val="es-ES"/>
              </w:rPr>
              <w:t xml:space="preserve"> </w:t>
            </w:r>
            <w:r w:rsidRPr="00DE1E5A">
              <w:rPr>
                <w:rFonts w:ascii="GHEA Grapalat" w:hAnsi="GHEA Grapalat"/>
                <w:sz w:val="18"/>
              </w:rPr>
              <w:t>պլանով</w:t>
            </w:r>
            <w:r w:rsidRPr="00DE1E5A">
              <w:rPr>
                <w:rFonts w:ascii="GHEA Grapalat" w:hAnsi="GHEA Grapalat"/>
                <w:sz w:val="18"/>
                <w:lang w:val="es-ES"/>
              </w:rPr>
              <w:t xml:space="preserve"> </w:t>
            </w:r>
            <w:r w:rsidRPr="00DE1E5A">
              <w:rPr>
                <w:rFonts w:ascii="GHEA Grapalat" w:hAnsi="GHEA Grapalat"/>
                <w:sz w:val="18"/>
              </w:rPr>
              <w:t>նախատեսված</w:t>
            </w:r>
            <w:r w:rsidRPr="00DE1E5A">
              <w:rPr>
                <w:rFonts w:ascii="GHEA Grapalat" w:hAnsi="GHEA Grapalat"/>
                <w:sz w:val="18"/>
                <w:lang w:val="es-ES"/>
              </w:rPr>
              <w:t xml:space="preserve"> </w:t>
            </w:r>
            <w:r w:rsidRPr="00DE1E5A">
              <w:rPr>
                <w:rFonts w:ascii="GHEA Grapalat" w:hAnsi="GHEA Grapalat"/>
                <w:sz w:val="18"/>
              </w:rPr>
              <w:t>միջանցիկ</w:t>
            </w:r>
            <w:r w:rsidRPr="00DE1E5A">
              <w:rPr>
                <w:rFonts w:ascii="GHEA Grapalat" w:hAnsi="GHEA Grapalat"/>
                <w:sz w:val="18"/>
                <w:lang w:val="es-ES"/>
              </w:rPr>
              <w:t xml:space="preserve"> </w:t>
            </w:r>
            <w:r w:rsidRPr="00DE1E5A">
              <w:rPr>
                <w:rFonts w:ascii="GHEA Grapalat" w:hAnsi="GHEA Grapalat"/>
                <w:sz w:val="18"/>
              </w:rPr>
              <w:t>ծածկագիրը</w:t>
            </w:r>
            <w:r w:rsidRPr="00DE1E5A">
              <w:rPr>
                <w:rFonts w:ascii="GHEA Grapalat" w:hAnsi="GHEA Grapalat"/>
                <w:sz w:val="18"/>
                <w:lang w:val="es-ES"/>
              </w:rPr>
              <w:t xml:space="preserve">` </w:t>
            </w:r>
            <w:r w:rsidRPr="00DE1E5A">
              <w:rPr>
                <w:rFonts w:ascii="GHEA Grapalat" w:hAnsi="GHEA Grapalat"/>
                <w:sz w:val="18"/>
              </w:rPr>
              <w:t>ըստ</w:t>
            </w:r>
            <w:r w:rsidRPr="00DE1E5A">
              <w:rPr>
                <w:rFonts w:ascii="GHEA Grapalat" w:hAnsi="GHEA Grapalat"/>
                <w:sz w:val="18"/>
                <w:lang w:val="es-ES"/>
              </w:rPr>
              <w:t xml:space="preserve"> </w:t>
            </w:r>
            <w:r w:rsidRPr="00DE1E5A">
              <w:rPr>
                <w:rFonts w:ascii="GHEA Grapalat" w:hAnsi="GHEA Grapalat"/>
                <w:sz w:val="18"/>
              </w:rPr>
              <w:t>ԳՄԱ</w:t>
            </w:r>
            <w:r w:rsidRPr="00DE1E5A">
              <w:rPr>
                <w:rFonts w:ascii="GHEA Grapalat" w:hAnsi="GHEA Grapalat"/>
                <w:sz w:val="18"/>
                <w:lang w:val="es-ES"/>
              </w:rPr>
              <w:t xml:space="preserve"> </w:t>
            </w:r>
            <w:r w:rsidRPr="00DE1E5A">
              <w:rPr>
                <w:rFonts w:ascii="GHEA Grapalat" w:hAnsi="GHEA Grapalat"/>
                <w:sz w:val="18"/>
              </w:rPr>
              <w:t>դասակարգման</w:t>
            </w:r>
            <w:r w:rsidRPr="00DE1E5A">
              <w:rPr>
                <w:rFonts w:ascii="GHEA Grapalat" w:hAnsi="GHEA Grapalat"/>
                <w:sz w:val="18"/>
                <w:lang w:val="es-ES"/>
              </w:rPr>
              <w:t xml:space="preserve"> (CPV)</w:t>
            </w:r>
          </w:p>
        </w:tc>
        <w:tc>
          <w:tcPr>
            <w:tcW w:w="1532" w:type="dxa"/>
            <w:vAlign w:val="center"/>
          </w:tcPr>
          <w:p w:rsidR="00024088" w:rsidRPr="00DE1E5A" w:rsidRDefault="00024088" w:rsidP="009465A1">
            <w:pPr>
              <w:jc w:val="center"/>
              <w:rPr>
                <w:rFonts w:ascii="GHEA Grapalat" w:hAnsi="GHEA Grapalat"/>
                <w:sz w:val="18"/>
                <w:lang w:val="es-ES"/>
              </w:rPr>
            </w:pPr>
            <w:r w:rsidRPr="00DE1E5A">
              <w:rPr>
                <w:rFonts w:ascii="GHEA Grapalat" w:hAnsi="GHEA Grapalat"/>
                <w:sz w:val="18"/>
              </w:rPr>
              <w:t>անվանումը</w:t>
            </w:r>
          </w:p>
        </w:tc>
        <w:tc>
          <w:tcPr>
            <w:tcW w:w="10886" w:type="dxa"/>
            <w:gridSpan w:val="22"/>
            <w:vAlign w:val="center"/>
          </w:tcPr>
          <w:p w:rsidR="00024088" w:rsidRPr="00DE1E5A" w:rsidRDefault="00024088" w:rsidP="009465A1">
            <w:pPr>
              <w:jc w:val="both"/>
              <w:rPr>
                <w:rFonts w:ascii="GHEA Grapalat" w:hAnsi="GHEA Grapalat"/>
                <w:sz w:val="18"/>
                <w:lang w:val="es-ES"/>
              </w:rPr>
            </w:pPr>
            <w:r w:rsidRPr="00DE1E5A">
              <w:rPr>
                <w:rFonts w:ascii="GHEA Grapalat" w:hAnsi="GHEA Grapalat"/>
                <w:sz w:val="18"/>
                <w:lang w:val="es-ES"/>
              </w:rPr>
              <w:t xml:space="preserve">դիմաց վճարումները նախատեսվում է իրականացնել 20 </w:t>
            </w:r>
            <w:r w:rsidR="00370AD9">
              <w:rPr>
                <w:rFonts w:ascii="GHEA Grapalat" w:hAnsi="GHEA Grapalat"/>
                <w:sz w:val="18"/>
                <w:lang w:val="es-ES"/>
              </w:rPr>
              <w:t>19</w:t>
            </w:r>
            <w:r w:rsidRPr="00DE1E5A">
              <w:rPr>
                <w:rFonts w:ascii="GHEA Grapalat" w:hAnsi="GHEA Grapalat"/>
                <w:sz w:val="18"/>
                <w:lang w:val="es-ES"/>
              </w:rPr>
              <w:t xml:space="preserve"> թ-ին` ըստ ամիսների, այդ թվում**</w:t>
            </w:r>
          </w:p>
        </w:tc>
      </w:tr>
      <w:tr w:rsidR="00024088" w:rsidRPr="00DE1E5A" w:rsidTr="00FE4D77">
        <w:trPr>
          <w:cantSplit/>
          <w:trHeight w:val="1538"/>
        </w:trPr>
        <w:tc>
          <w:tcPr>
            <w:tcW w:w="1543" w:type="dxa"/>
          </w:tcPr>
          <w:p w:rsidR="00024088" w:rsidRPr="00DE1E5A" w:rsidRDefault="00024088" w:rsidP="009465A1">
            <w:pPr>
              <w:jc w:val="center"/>
              <w:rPr>
                <w:rFonts w:ascii="GHEA Grapalat" w:hAnsi="GHEA Grapalat"/>
                <w:sz w:val="20"/>
                <w:lang w:val="es-ES"/>
              </w:rPr>
            </w:pPr>
          </w:p>
        </w:tc>
        <w:tc>
          <w:tcPr>
            <w:tcW w:w="1732" w:type="dxa"/>
          </w:tcPr>
          <w:p w:rsidR="00024088" w:rsidRPr="00DE1E5A" w:rsidRDefault="00024088" w:rsidP="009465A1">
            <w:pPr>
              <w:jc w:val="center"/>
              <w:rPr>
                <w:rFonts w:ascii="GHEA Grapalat" w:hAnsi="GHEA Grapalat"/>
                <w:sz w:val="20"/>
                <w:lang w:val="es-ES"/>
              </w:rPr>
            </w:pPr>
          </w:p>
        </w:tc>
        <w:tc>
          <w:tcPr>
            <w:tcW w:w="1532" w:type="dxa"/>
          </w:tcPr>
          <w:p w:rsidR="00024088" w:rsidRPr="00DE1E5A" w:rsidRDefault="00024088" w:rsidP="009465A1">
            <w:pPr>
              <w:jc w:val="center"/>
              <w:rPr>
                <w:rFonts w:ascii="GHEA Grapalat" w:hAnsi="GHEA Grapalat"/>
                <w:sz w:val="20"/>
                <w:lang w:val="es-ES"/>
              </w:rPr>
            </w:pPr>
          </w:p>
        </w:tc>
        <w:tc>
          <w:tcPr>
            <w:tcW w:w="580" w:type="dxa"/>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հունվար</w:t>
            </w:r>
          </w:p>
        </w:tc>
        <w:tc>
          <w:tcPr>
            <w:tcW w:w="850" w:type="dxa"/>
            <w:gridSpan w:val="2"/>
            <w:textDirection w:val="btLr"/>
            <w:vAlign w:val="center"/>
          </w:tcPr>
          <w:p w:rsidR="00024088" w:rsidRPr="00DE1E5A" w:rsidRDefault="00024088" w:rsidP="009465A1">
            <w:pPr>
              <w:ind w:left="113" w:right="-7"/>
              <w:jc w:val="center"/>
              <w:rPr>
                <w:rFonts w:ascii="GHEA Grapalat" w:hAnsi="GHEA Grapalat" w:cs="Sylfaen"/>
                <w:sz w:val="18"/>
                <w:lang w:val="pt-BR"/>
              </w:rPr>
            </w:pPr>
            <w:r w:rsidRPr="00DE1E5A">
              <w:rPr>
                <w:rFonts w:ascii="GHEA Grapalat" w:hAnsi="GHEA Grapalat" w:cs="Sylfaen"/>
                <w:sz w:val="18"/>
                <w:lang w:val="pt-BR"/>
              </w:rPr>
              <w:t>փետրվար</w:t>
            </w:r>
          </w:p>
        </w:tc>
        <w:tc>
          <w:tcPr>
            <w:tcW w:w="851" w:type="dxa"/>
            <w:gridSpan w:val="2"/>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մարտ</w:t>
            </w:r>
          </w:p>
        </w:tc>
        <w:tc>
          <w:tcPr>
            <w:tcW w:w="945" w:type="dxa"/>
            <w:gridSpan w:val="3"/>
            <w:textDirection w:val="btLr"/>
            <w:vAlign w:val="center"/>
          </w:tcPr>
          <w:p w:rsidR="00024088" w:rsidRPr="00DE1E5A" w:rsidRDefault="00024088" w:rsidP="009465A1">
            <w:pPr>
              <w:ind w:left="113" w:right="-7"/>
              <w:jc w:val="center"/>
              <w:rPr>
                <w:rFonts w:ascii="GHEA Grapalat" w:hAnsi="GHEA Grapalat" w:cs="Sylfaen"/>
                <w:sz w:val="18"/>
                <w:lang w:val="pt-BR"/>
              </w:rPr>
            </w:pPr>
            <w:r w:rsidRPr="00DE1E5A">
              <w:rPr>
                <w:rFonts w:ascii="GHEA Grapalat" w:hAnsi="GHEA Grapalat" w:cs="Sylfaen"/>
                <w:sz w:val="18"/>
                <w:lang w:val="pt-BR"/>
              </w:rPr>
              <w:t>ապրիլ</w:t>
            </w:r>
          </w:p>
        </w:tc>
        <w:tc>
          <w:tcPr>
            <w:tcW w:w="830" w:type="dxa"/>
            <w:gridSpan w:val="2"/>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մայիս</w:t>
            </w:r>
          </w:p>
        </w:tc>
        <w:tc>
          <w:tcPr>
            <w:tcW w:w="829" w:type="dxa"/>
            <w:gridSpan w:val="2"/>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հունիս</w:t>
            </w:r>
          </w:p>
        </w:tc>
        <w:tc>
          <w:tcPr>
            <w:tcW w:w="829" w:type="dxa"/>
            <w:gridSpan w:val="2"/>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հուլիս</w:t>
            </w:r>
            <w:r w:rsidRPr="00DE1E5A">
              <w:rPr>
                <w:rFonts w:ascii="GHEA Grapalat" w:hAnsi="GHEA Grapalat" w:cs="Times Armenian"/>
                <w:sz w:val="18"/>
                <w:lang w:val="pt-BR"/>
              </w:rPr>
              <w:t xml:space="preserve"> </w:t>
            </w:r>
          </w:p>
        </w:tc>
        <w:tc>
          <w:tcPr>
            <w:tcW w:w="826" w:type="dxa"/>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օգոստոս</w:t>
            </w:r>
          </w:p>
        </w:tc>
        <w:tc>
          <w:tcPr>
            <w:tcW w:w="840" w:type="dxa"/>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սեպտեմբեր</w:t>
            </w:r>
            <w:r w:rsidRPr="00DE1E5A">
              <w:rPr>
                <w:rFonts w:ascii="GHEA Grapalat" w:hAnsi="GHEA Grapalat" w:cs="Times Armenian"/>
                <w:sz w:val="18"/>
                <w:lang w:val="pt-BR"/>
              </w:rPr>
              <w:t xml:space="preserve"> </w:t>
            </w:r>
          </w:p>
        </w:tc>
        <w:tc>
          <w:tcPr>
            <w:tcW w:w="854" w:type="dxa"/>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հոկտեմբեր</w:t>
            </w:r>
          </w:p>
        </w:tc>
        <w:tc>
          <w:tcPr>
            <w:tcW w:w="851" w:type="dxa"/>
            <w:gridSpan w:val="2"/>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sz w:val="18"/>
              </w:rPr>
              <w:t xml:space="preserve"> </w:t>
            </w:r>
            <w:r w:rsidRPr="00DE1E5A">
              <w:rPr>
                <w:rFonts w:ascii="GHEA Grapalat" w:hAnsi="GHEA Grapalat" w:cs="Sylfaen"/>
                <w:sz w:val="18"/>
                <w:lang w:val="pt-BR"/>
              </w:rPr>
              <w:t>նոյեմբեր</w:t>
            </w:r>
          </w:p>
        </w:tc>
        <w:tc>
          <w:tcPr>
            <w:tcW w:w="850" w:type="dxa"/>
            <w:textDirection w:val="btLr"/>
            <w:vAlign w:val="center"/>
          </w:tcPr>
          <w:p w:rsidR="00024088" w:rsidRPr="00DE1E5A" w:rsidRDefault="00024088" w:rsidP="009465A1">
            <w:pPr>
              <w:ind w:left="113" w:right="-7"/>
              <w:jc w:val="center"/>
              <w:rPr>
                <w:rFonts w:ascii="GHEA Grapalat" w:hAnsi="GHEA Grapalat"/>
                <w:sz w:val="18"/>
                <w:lang w:val="pt-BR"/>
              </w:rPr>
            </w:pPr>
            <w:r w:rsidRPr="00DE1E5A">
              <w:rPr>
                <w:rFonts w:ascii="GHEA Grapalat" w:hAnsi="GHEA Grapalat" w:cs="Sylfaen"/>
                <w:sz w:val="18"/>
                <w:lang w:val="pt-BR"/>
              </w:rPr>
              <w:t>դեկտեմբեր</w:t>
            </w:r>
          </w:p>
        </w:tc>
        <w:tc>
          <w:tcPr>
            <w:tcW w:w="951" w:type="dxa"/>
            <w:gridSpan w:val="2"/>
            <w:textDirection w:val="btLr"/>
            <w:vAlign w:val="center"/>
          </w:tcPr>
          <w:p w:rsidR="00024088" w:rsidRPr="00DE1E5A" w:rsidRDefault="00024088" w:rsidP="00370AD9">
            <w:pPr>
              <w:ind w:left="113" w:right="-1"/>
              <w:jc w:val="center"/>
              <w:rPr>
                <w:rFonts w:ascii="GHEA Grapalat" w:hAnsi="GHEA Grapalat"/>
                <w:sz w:val="18"/>
                <w:lang w:val="pt-BR"/>
              </w:rPr>
            </w:pPr>
            <w:r w:rsidRPr="00DE1E5A">
              <w:rPr>
                <w:rFonts w:ascii="GHEA Grapalat" w:hAnsi="GHEA Grapalat" w:cs="Sylfaen"/>
                <w:sz w:val="18"/>
                <w:lang w:val="pt-BR"/>
              </w:rPr>
              <w:t>Ընդամենը</w:t>
            </w:r>
          </w:p>
          <w:p w:rsidR="00024088" w:rsidRPr="00DE1E5A" w:rsidRDefault="00024088" w:rsidP="00370AD9">
            <w:pPr>
              <w:ind w:left="113" w:right="113"/>
              <w:jc w:val="center"/>
              <w:rPr>
                <w:rFonts w:ascii="GHEA Grapalat" w:hAnsi="GHEA Grapalat"/>
                <w:sz w:val="18"/>
                <w:lang w:val="es-ES"/>
              </w:rPr>
            </w:pPr>
          </w:p>
        </w:tc>
      </w:tr>
      <w:tr w:rsidR="00FE4D77" w:rsidRPr="00595447" w:rsidTr="00D22EA3">
        <w:trPr>
          <w:cantSplit/>
          <w:trHeight w:val="1247"/>
        </w:trPr>
        <w:tc>
          <w:tcPr>
            <w:tcW w:w="1543" w:type="dxa"/>
          </w:tcPr>
          <w:p w:rsidR="00FE4D77" w:rsidRPr="00853A53" w:rsidRDefault="00FE4D77" w:rsidP="00A04204">
            <w:pPr>
              <w:jc w:val="center"/>
              <w:rPr>
                <w:rFonts w:ascii="Sylfaen" w:hAnsi="Sylfaen"/>
                <w:sz w:val="18"/>
                <w:szCs w:val="18"/>
                <w:lang w:val="es-ES"/>
              </w:rPr>
            </w:pPr>
            <w:r>
              <w:rPr>
                <w:rFonts w:ascii="Sylfaen" w:hAnsi="Sylfaen"/>
                <w:sz w:val="18"/>
                <w:szCs w:val="18"/>
                <w:lang w:val="es-ES"/>
              </w:rPr>
              <w:t>1</w:t>
            </w:r>
          </w:p>
        </w:tc>
        <w:tc>
          <w:tcPr>
            <w:tcW w:w="1732" w:type="dxa"/>
          </w:tcPr>
          <w:p w:rsidR="00FE4D77" w:rsidRPr="00853A53" w:rsidRDefault="00FE4D77" w:rsidP="00A04204">
            <w:pPr>
              <w:ind w:hanging="252"/>
              <w:jc w:val="center"/>
              <w:rPr>
                <w:rFonts w:ascii="Sylfaen" w:hAnsi="Sylfaen"/>
                <w:sz w:val="18"/>
                <w:szCs w:val="18"/>
                <w:lang w:val="es-ES"/>
              </w:rPr>
            </w:pPr>
            <w:r>
              <w:rPr>
                <w:rFonts w:ascii="Sylfaen" w:hAnsi="Sylfaen"/>
                <w:sz w:val="18"/>
                <w:szCs w:val="18"/>
                <w:lang w:val="es-ES"/>
              </w:rPr>
              <w:t>09132200</w:t>
            </w:r>
          </w:p>
        </w:tc>
        <w:tc>
          <w:tcPr>
            <w:tcW w:w="1532" w:type="dxa"/>
          </w:tcPr>
          <w:p w:rsidR="00FE4D77" w:rsidRPr="00853A53" w:rsidRDefault="00FE4D77" w:rsidP="00A04204">
            <w:pPr>
              <w:jc w:val="center"/>
              <w:rPr>
                <w:rFonts w:ascii="Sylfaen" w:hAnsi="Sylfaen"/>
                <w:sz w:val="18"/>
                <w:szCs w:val="18"/>
                <w:lang w:val="es-ES"/>
              </w:rPr>
            </w:pPr>
            <w:r>
              <w:rPr>
                <w:rFonts w:ascii="Sylfaen" w:hAnsi="Sylfaen"/>
                <w:sz w:val="18"/>
                <w:szCs w:val="18"/>
                <w:lang w:val="es-ES"/>
              </w:rPr>
              <w:t>Բենզին ռեգուլյար</w:t>
            </w:r>
          </w:p>
        </w:tc>
        <w:tc>
          <w:tcPr>
            <w:tcW w:w="639" w:type="dxa"/>
            <w:gridSpan w:val="2"/>
          </w:tcPr>
          <w:p w:rsidR="00FE4D77" w:rsidRPr="00853A53" w:rsidRDefault="00FE4D77" w:rsidP="00A04204">
            <w:pPr>
              <w:jc w:val="center"/>
              <w:rPr>
                <w:rFonts w:ascii="Sylfaen" w:hAnsi="Sylfaen"/>
                <w:sz w:val="18"/>
                <w:szCs w:val="18"/>
                <w:lang w:val="pt-BR"/>
              </w:rPr>
            </w:pPr>
          </w:p>
          <w:p w:rsidR="00FE4D77" w:rsidRPr="00853A53" w:rsidRDefault="00FE4D77" w:rsidP="00A04204">
            <w:pPr>
              <w:jc w:val="center"/>
              <w:rPr>
                <w:rFonts w:ascii="Sylfaen" w:hAnsi="Sylfaen"/>
                <w:sz w:val="18"/>
                <w:szCs w:val="18"/>
                <w:lang w:val="pt-BR"/>
              </w:rPr>
            </w:pPr>
          </w:p>
          <w:p w:rsidR="00FE4D77" w:rsidRPr="00853A53" w:rsidRDefault="00FE4D77" w:rsidP="00A04204">
            <w:pPr>
              <w:jc w:val="center"/>
              <w:rPr>
                <w:rFonts w:ascii="Sylfaen" w:hAnsi="Sylfaen"/>
                <w:sz w:val="18"/>
                <w:szCs w:val="18"/>
                <w:lang w:val="pt-BR"/>
              </w:rPr>
            </w:pPr>
          </w:p>
        </w:tc>
        <w:tc>
          <w:tcPr>
            <w:tcW w:w="840" w:type="dxa"/>
            <w:gridSpan w:val="2"/>
          </w:tcPr>
          <w:p w:rsidR="00FE4D77" w:rsidRPr="00853A53" w:rsidRDefault="00FE4D77" w:rsidP="00A04204">
            <w:pPr>
              <w:jc w:val="center"/>
              <w:rPr>
                <w:rFonts w:ascii="Sylfaen" w:hAnsi="Sylfaen"/>
                <w:sz w:val="18"/>
                <w:szCs w:val="18"/>
                <w:lang w:val="pt-BR"/>
              </w:rPr>
            </w:pPr>
          </w:p>
          <w:p w:rsidR="00FE4D77" w:rsidRPr="00853A53" w:rsidRDefault="00FE4D77" w:rsidP="00A04204">
            <w:pPr>
              <w:jc w:val="center"/>
              <w:rPr>
                <w:rFonts w:ascii="Sylfaen" w:hAnsi="Sylfaen"/>
                <w:sz w:val="18"/>
                <w:szCs w:val="18"/>
                <w:lang w:val="pt-BR"/>
              </w:rPr>
            </w:pPr>
          </w:p>
          <w:p w:rsidR="00FE4D77" w:rsidRPr="00853A53" w:rsidRDefault="00FE4D77" w:rsidP="00A04204">
            <w:pPr>
              <w:jc w:val="center"/>
              <w:rPr>
                <w:rFonts w:ascii="Sylfaen" w:hAnsi="Sylfaen"/>
                <w:sz w:val="18"/>
                <w:szCs w:val="18"/>
                <w:lang w:val="pt-BR"/>
              </w:rPr>
            </w:pPr>
          </w:p>
        </w:tc>
        <w:tc>
          <w:tcPr>
            <w:tcW w:w="851" w:type="dxa"/>
            <w:gridSpan w:val="2"/>
          </w:tcPr>
          <w:p w:rsidR="00FE4D77" w:rsidRPr="00853A53" w:rsidRDefault="00FE4D77" w:rsidP="00A04204">
            <w:pPr>
              <w:jc w:val="cente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w:t>
            </w:r>
          </w:p>
        </w:tc>
        <w:tc>
          <w:tcPr>
            <w:tcW w:w="850" w:type="dxa"/>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w:t>
            </w:r>
          </w:p>
        </w:tc>
        <w:tc>
          <w:tcPr>
            <w:tcW w:w="840" w:type="dxa"/>
            <w:gridSpan w:val="2"/>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w:t>
            </w:r>
          </w:p>
        </w:tc>
        <w:tc>
          <w:tcPr>
            <w:tcW w:w="840" w:type="dxa"/>
            <w:gridSpan w:val="2"/>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 xml:space="preserve"> %</w:t>
            </w:r>
          </w:p>
        </w:tc>
        <w:tc>
          <w:tcPr>
            <w:tcW w:w="840" w:type="dxa"/>
            <w:gridSpan w:val="2"/>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 xml:space="preserve"> %</w:t>
            </w:r>
          </w:p>
        </w:tc>
        <w:tc>
          <w:tcPr>
            <w:tcW w:w="840" w:type="dxa"/>
            <w:gridSpan w:val="2"/>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 xml:space="preserve"> %</w:t>
            </w:r>
          </w:p>
        </w:tc>
        <w:tc>
          <w:tcPr>
            <w:tcW w:w="840" w:type="dxa"/>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 xml:space="preserve"> %</w:t>
            </w:r>
          </w:p>
        </w:tc>
        <w:tc>
          <w:tcPr>
            <w:tcW w:w="851" w:type="dxa"/>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 xml:space="preserve"> %</w:t>
            </w:r>
          </w:p>
        </w:tc>
        <w:tc>
          <w:tcPr>
            <w:tcW w:w="840" w:type="dxa"/>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 xml:space="preserve"> %</w:t>
            </w:r>
          </w:p>
        </w:tc>
        <w:tc>
          <w:tcPr>
            <w:tcW w:w="890" w:type="dxa"/>
            <w:gridSpan w:val="3"/>
          </w:tcPr>
          <w:p w:rsidR="00FE4D77" w:rsidRPr="00853A53" w:rsidRDefault="00FE4D77" w:rsidP="00A04204">
            <w:pPr>
              <w:rPr>
                <w:rFonts w:ascii="Sylfaen" w:hAnsi="Sylfaen" w:cs="Arial"/>
                <w:sz w:val="18"/>
                <w:szCs w:val="18"/>
                <w:lang w:val="pt-BR"/>
              </w:rPr>
            </w:pPr>
            <w:r>
              <w:rPr>
                <w:rFonts w:ascii="Sylfaen" w:hAnsi="Sylfaen"/>
                <w:sz w:val="18"/>
                <w:szCs w:val="18"/>
                <w:lang w:val="pt-BR"/>
              </w:rPr>
              <w:t>100</w:t>
            </w:r>
            <w:r w:rsidRPr="00853A53">
              <w:rPr>
                <w:rFonts w:ascii="Sylfaen" w:hAnsi="Sylfaen"/>
                <w:sz w:val="18"/>
                <w:szCs w:val="18"/>
                <w:lang w:val="pt-BR"/>
              </w:rPr>
              <w:t>%</w:t>
            </w:r>
          </w:p>
        </w:tc>
        <w:tc>
          <w:tcPr>
            <w:tcW w:w="925" w:type="dxa"/>
          </w:tcPr>
          <w:p w:rsidR="00FE4D77" w:rsidRPr="00853A53" w:rsidRDefault="00FE4D77" w:rsidP="00A04204">
            <w:pPr>
              <w:rPr>
                <w:rFonts w:ascii="Sylfaen" w:hAnsi="Sylfaen"/>
                <w:b/>
                <w:sz w:val="18"/>
                <w:szCs w:val="18"/>
                <w:lang w:val="pt-BR"/>
              </w:rPr>
            </w:pPr>
            <w:r>
              <w:rPr>
                <w:rFonts w:ascii="Sylfaen" w:hAnsi="Sylfaen"/>
                <w:sz w:val="18"/>
                <w:szCs w:val="18"/>
                <w:lang w:val="pt-BR"/>
              </w:rPr>
              <w:t>100</w:t>
            </w:r>
            <w:r w:rsidRPr="00853A53">
              <w:rPr>
                <w:rFonts w:ascii="Sylfaen" w:hAnsi="Sylfaen"/>
                <w:sz w:val="18"/>
                <w:szCs w:val="18"/>
                <w:lang w:val="pt-BR"/>
              </w:rPr>
              <w:t>%</w:t>
            </w:r>
          </w:p>
        </w:tc>
      </w:tr>
      <w:tr w:rsidR="00FE4D77" w:rsidRPr="00595447" w:rsidTr="00370AD9">
        <w:trPr>
          <w:cantSplit/>
          <w:trHeight w:val="1247"/>
        </w:trPr>
        <w:tc>
          <w:tcPr>
            <w:tcW w:w="1543" w:type="dxa"/>
          </w:tcPr>
          <w:p w:rsidR="00FE4D77" w:rsidRPr="00FE4D77" w:rsidRDefault="00FE4D77" w:rsidP="00A04204">
            <w:pPr>
              <w:spacing w:after="0"/>
              <w:jc w:val="center"/>
              <w:rPr>
                <w:rFonts w:ascii="GHEA Grapalat" w:hAnsi="GHEA Grapalat"/>
                <w:sz w:val="18"/>
                <w:szCs w:val="18"/>
                <w:lang w:val="es-ES"/>
              </w:rPr>
            </w:pPr>
          </w:p>
          <w:p w:rsidR="00FE4D77" w:rsidRPr="00FE4D77" w:rsidRDefault="00FE4D77" w:rsidP="00A04204">
            <w:pPr>
              <w:spacing w:after="0"/>
              <w:jc w:val="center"/>
              <w:rPr>
                <w:rFonts w:ascii="GHEA Grapalat" w:hAnsi="GHEA Grapalat"/>
                <w:sz w:val="18"/>
                <w:szCs w:val="18"/>
                <w:lang w:val="es-ES"/>
              </w:rPr>
            </w:pPr>
            <w:r w:rsidRPr="00FE4D77">
              <w:rPr>
                <w:rFonts w:ascii="GHEA Grapalat" w:hAnsi="GHEA Grapalat"/>
                <w:sz w:val="18"/>
                <w:szCs w:val="18"/>
                <w:lang w:val="es-ES"/>
              </w:rPr>
              <w:t>2</w:t>
            </w:r>
          </w:p>
        </w:tc>
        <w:tc>
          <w:tcPr>
            <w:tcW w:w="1732" w:type="dxa"/>
          </w:tcPr>
          <w:p w:rsidR="00FE4D77" w:rsidRPr="00FE4D77" w:rsidRDefault="00FE4D77" w:rsidP="00A04204">
            <w:pPr>
              <w:spacing w:after="0"/>
              <w:jc w:val="center"/>
              <w:rPr>
                <w:rFonts w:ascii="GHEA Grapalat" w:hAnsi="GHEA Grapalat"/>
                <w:color w:val="333333"/>
                <w:sz w:val="18"/>
                <w:szCs w:val="18"/>
                <w:shd w:val="clear" w:color="auto" w:fill="FFFFFF"/>
              </w:rPr>
            </w:pPr>
            <w:r w:rsidRPr="00FE4D77">
              <w:rPr>
                <w:rFonts w:ascii="GHEA Grapalat" w:hAnsi="GHEA Grapalat"/>
                <w:color w:val="333333"/>
                <w:sz w:val="18"/>
                <w:szCs w:val="18"/>
                <w:shd w:val="clear" w:color="auto" w:fill="FFFFFF"/>
              </w:rPr>
              <w:t xml:space="preserve">             </w:t>
            </w:r>
          </w:p>
          <w:p w:rsidR="00FE4D77" w:rsidRPr="00FE4D77" w:rsidRDefault="00FE4D77" w:rsidP="00A04204">
            <w:pPr>
              <w:spacing w:after="0"/>
              <w:jc w:val="center"/>
              <w:rPr>
                <w:rFonts w:ascii="GHEA Grapalat" w:hAnsi="GHEA Grapalat"/>
                <w:color w:val="333333"/>
                <w:sz w:val="18"/>
                <w:szCs w:val="18"/>
                <w:shd w:val="clear" w:color="auto" w:fill="FFFFFF"/>
              </w:rPr>
            </w:pPr>
            <w:r w:rsidRPr="00FE4D77">
              <w:rPr>
                <w:rFonts w:ascii="GHEA Grapalat" w:hAnsi="GHEA Grapalat"/>
                <w:color w:val="333333"/>
                <w:sz w:val="18"/>
                <w:szCs w:val="18"/>
                <w:shd w:val="clear" w:color="auto" w:fill="FFFFFF"/>
              </w:rPr>
              <w:t xml:space="preserve"> 09134200</w:t>
            </w:r>
          </w:p>
        </w:tc>
        <w:tc>
          <w:tcPr>
            <w:tcW w:w="1532" w:type="dxa"/>
          </w:tcPr>
          <w:p w:rsidR="00FE4D77" w:rsidRPr="00FE4D77" w:rsidRDefault="00FE4D77" w:rsidP="00A04204">
            <w:pPr>
              <w:spacing w:after="0"/>
              <w:jc w:val="center"/>
              <w:rPr>
                <w:rFonts w:ascii="GHEA Grapalat" w:hAnsi="GHEA Grapalat"/>
                <w:color w:val="333333"/>
                <w:sz w:val="18"/>
                <w:szCs w:val="18"/>
                <w:shd w:val="clear" w:color="auto" w:fill="FFFFFF"/>
              </w:rPr>
            </w:pPr>
          </w:p>
          <w:p w:rsidR="00FE4D77" w:rsidRPr="00FE4D77" w:rsidRDefault="00FE4D77" w:rsidP="00A04204">
            <w:pPr>
              <w:spacing w:after="0"/>
              <w:jc w:val="center"/>
              <w:rPr>
                <w:rFonts w:ascii="GHEA Grapalat" w:hAnsi="GHEA Grapalat"/>
                <w:color w:val="333333"/>
                <w:sz w:val="18"/>
                <w:szCs w:val="18"/>
                <w:shd w:val="clear" w:color="auto" w:fill="FFFFFF"/>
              </w:rPr>
            </w:pPr>
            <w:r w:rsidRPr="00FE4D77">
              <w:rPr>
                <w:rFonts w:ascii="GHEA Grapalat" w:hAnsi="GHEA Grapalat"/>
                <w:color w:val="333333"/>
                <w:sz w:val="18"/>
                <w:szCs w:val="18"/>
                <w:shd w:val="clear" w:color="auto" w:fill="FFFFFF"/>
              </w:rPr>
              <w:t>Դիզելային  վառելիք</w:t>
            </w:r>
          </w:p>
        </w:tc>
        <w:tc>
          <w:tcPr>
            <w:tcW w:w="639" w:type="dxa"/>
            <w:gridSpan w:val="2"/>
            <w:textDirection w:val="btLr"/>
          </w:tcPr>
          <w:p w:rsidR="00FE4D77" w:rsidRPr="00FE4D77" w:rsidRDefault="00FE4D77" w:rsidP="00A04204">
            <w:pPr>
              <w:spacing w:after="0"/>
              <w:ind w:left="113" w:right="113"/>
              <w:jc w:val="center"/>
              <w:rPr>
                <w:rFonts w:ascii="GHEA Grapalat" w:hAnsi="GHEA Grapalat"/>
                <w:sz w:val="18"/>
                <w:szCs w:val="18"/>
                <w:lang w:val="pt-BR"/>
              </w:rPr>
            </w:pPr>
          </w:p>
          <w:p w:rsidR="00FE4D77" w:rsidRPr="00FE4D77" w:rsidRDefault="00FE4D77" w:rsidP="00A04204">
            <w:pPr>
              <w:spacing w:after="0"/>
              <w:ind w:left="113" w:right="113"/>
              <w:rPr>
                <w:rFonts w:ascii="GHEA Grapalat" w:hAnsi="GHEA Grapalat"/>
                <w:sz w:val="18"/>
                <w:szCs w:val="18"/>
                <w:lang w:val="pt-BR"/>
              </w:rPr>
            </w:pPr>
            <w:r w:rsidRPr="00FE4D77">
              <w:rPr>
                <w:rFonts w:ascii="GHEA Grapalat" w:hAnsi="GHEA Grapalat"/>
                <w:sz w:val="18"/>
                <w:szCs w:val="18"/>
                <w:lang w:val="pt-BR"/>
              </w:rPr>
              <w:t xml:space="preserve">... </w:t>
            </w:r>
          </w:p>
        </w:tc>
        <w:tc>
          <w:tcPr>
            <w:tcW w:w="840" w:type="dxa"/>
            <w:gridSpan w:val="2"/>
            <w:textDirection w:val="btLr"/>
          </w:tcPr>
          <w:p w:rsidR="00FE4D77" w:rsidRPr="00FE4D77" w:rsidRDefault="00FE4D77" w:rsidP="00A04204">
            <w:pPr>
              <w:spacing w:after="0"/>
              <w:ind w:left="113" w:right="113"/>
              <w:jc w:val="center"/>
              <w:rPr>
                <w:rFonts w:ascii="GHEA Grapalat" w:hAnsi="GHEA Grapalat"/>
                <w:sz w:val="18"/>
                <w:szCs w:val="18"/>
                <w:lang w:val="pt-BR"/>
              </w:rPr>
            </w:pPr>
          </w:p>
          <w:p w:rsidR="00FE4D77" w:rsidRPr="00FE4D77" w:rsidRDefault="00FE4D77" w:rsidP="00A04204">
            <w:pPr>
              <w:spacing w:after="0"/>
              <w:ind w:left="113" w:right="113"/>
              <w:rPr>
                <w:rFonts w:ascii="GHEA Grapalat" w:hAnsi="GHEA Grapalat"/>
                <w:sz w:val="18"/>
                <w:szCs w:val="18"/>
                <w:lang w:val="pt-BR"/>
              </w:rPr>
            </w:pPr>
            <w:r w:rsidRPr="00FE4D77">
              <w:rPr>
                <w:rFonts w:ascii="GHEA Grapalat" w:hAnsi="GHEA Grapalat"/>
                <w:sz w:val="18"/>
                <w:szCs w:val="18"/>
                <w:lang w:val="pt-BR"/>
              </w:rPr>
              <w:t>-</w:t>
            </w:r>
          </w:p>
        </w:tc>
        <w:tc>
          <w:tcPr>
            <w:tcW w:w="851" w:type="dxa"/>
            <w:gridSpan w:val="2"/>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w:t>
            </w:r>
          </w:p>
        </w:tc>
        <w:tc>
          <w:tcPr>
            <w:tcW w:w="850" w:type="dxa"/>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w:t>
            </w:r>
          </w:p>
        </w:tc>
        <w:tc>
          <w:tcPr>
            <w:tcW w:w="840" w:type="dxa"/>
            <w:gridSpan w:val="2"/>
            <w:textDirection w:val="btLr"/>
          </w:tcPr>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w:t>
            </w:r>
          </w:p>
        </w:tc>
        <w:tc>
          <w:tcPr>
            <w:tcW w:w="840" w:type="dxa"/>
            <w:gridSpan w:val="2"/>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w:t>
            </w:r>
          </w:p>
        </w:tc>
        <w:tc>
          <w:tcPr>
            <w:tcW w:w="840" w:type="dxa"/>
            <w:gridSpan w:val="2"/>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w:t>
            </w:r>
          </w:p>
        </w:tc>
        <w:tc>
          <w:tcPr>
            <w:tcW w:w="840" w:type="dxa"/>
            <w:gridSpan w:val="2"/>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w:t>
            </w:r>
          </w:p>
        </w:tc>
        <w:tc>
          <w:tcPr>
            <w:tcW w:w="840" w:type="dxa"/>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w:t>
            </w:r>
          </w:p>
        </w:tc>
        <w:tc>
          <w:tcPr>
            <w:tcW w:w="851" w:type="dxa"/>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100 %</w:t>
            </w:r>
          </w:p>
        </w:tc>
        <w:tc>
          <w:tcPr>
            <w:tcW w:w="840" w:type="dxa"/>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w:t>
            </w:r>
          </w:p>
        </w:tc>
        <w:tc>
          <w:tcPr>
            <w:tcW w:w="890" w:type="dxa"/>
            <w:gridSpan w:val="3"/>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cs="Arial"/>
                <w:sz w:val="18"/>
                <w:szCs w:val="18"/>
                <w:lang w:val="pt-BR"/>
              </w:rPr>
            </w:pPr>
            <w:r w:rsidRPr="00FE4D77">
              <w:rPr>
                <w:rFonts w:ascii="GHEA Grapalat" w:hAnsi="GHEA Grapalat"/>
                <w:sz w:val="18"/>
                <w:szCs w:val="18"/>
                <w:lang w:val="pt-BR"/>
              </w:rPr>
              <w:t>100 %</w:t>
            </w:r>
          </w:p>
        </w:tc>
        <w:tc>
          <w:tcPr>
            <w:tcW w:w="925" w:type="dxa"/>
            <w:textDirection w:val="btLr"/>
          </w:tcPr>
          <w:p w:rsidR="00FE4D77" w:rsidRPr="00FE4D77" w:rsidRDefault="00FE4D77" w:rsidP="00FE4D77">
            <w:pPr>
              <w:spacing w:after="0"/>
              <w:ind w:left="113" w:right="113"/>
              <w:jc w:val="center"/>
              <w:rPr>
                <w:rFonts w:ascii="GHEA Grapalat" w:hAnsi="GHEA Grapalat"/>
                <w:sz w:val="18"/>
                <w:szCs w:val="18"/>
                <w:lang w:val="pt-BR"/>
              </w:rPr>
            </w:pPr>
          </w:p>
          <w:p w:rsidR="00FE4D77" w:rsidRPr="00FE4D77" w:rsidRDefault="00FE4D77" w:rsidP="00FE4D77">
            <w:pPr>
              <w:spacing w:after="0"/>
              <w:ind w:left="113" w:right="113"/>
              <w:jc w:val="center"/>
              <w:rPr>
                <w:rFonts w:ascii="GHEA Grapalat" w:hAnsi="GHEA Grapalat"/>
                <w:b/>
                <w:sz w:val="18"/>
                <w:szCs w:val="18"/>
                <w:lang w:val="pt-BR"/>
              </w:rPr>
            </w:pPr>
            <w:r w:rsidRPr="00FE4D77">
              <w:rPr>
                <w:rFonts w:ascii="GHEA Grapalat" w:hAnsi="GHEA Grapalat"/>
                <w:sz w:val="18"/>
                <w:szCs w:val="18"/>
                <w:lang w:val="pt-BR"/>
              </w:rPr>
              <w:t>100 %</w:t>
            </w:r>
          </w:p>
        </w:tc>
      </w:tr>
    </w:tbl>
    <w:p w:rsidR="00024088" w:rsidRPr="00DE1E5A" w:rsidRDefault="00024088" w:rsidP="00024088">
      <w:pPr>
        <w:rPr>
          <w:rFonts w:ascii="GHEA Grapalat" w:hAnsi="GHEA Grapalat"/>
          <w:i/>
          <w:sz w:val="18"/>
          <w:szCs w:val="18"/>
        </w:rPr>
      </w:pPr>
    </w:p>
    <w:p w:rsidR="00024088" w:rsidRPr="00DE1E5A" w:rsidRDefault="00024088" w:rsidP="00024088">
      <w:pPr>
        <w:rPr>
          <w:rFonts w:ascii="GHEA Grapalat" w:hAnsi="GHEA Grapalat" w:cs="Sylfaen"/>
          <w:i/>
          <w:sz w:val="18"/>
          <w:szCs w:val="18"/>
          <w:lang w:val="pt-BR"/>
        </w:rPr>
      </w:pPr>
      <w:r w:rsidRPr="00DE1E5A">
        <w:rPr>
          <w:rFonts w:ascii="GHEA Grapalat" w:hAnsi="GHEA Grapalat"/>
          <w:i/>
          <w:sz w:val="18"/>
          <w:szCs w:val="18"/>
        </w:rPr>
        <w:t xml:space="preserve">* </w:t>
      </w:r>
      <w:r w:rsidRPr="00DE1E5A">
        <w:rPr>
          <w:rFonts w:ascii="GHEA Grapalat" w:hAnsi="GHEA Grapalat" w:cs="Sylfaen"/>
          <w:i/>
          <w:sz w:val="18"/>
          <w:szCs w:val="18"/>
          <w:lang w:val="pt-BR"/>
        </w:rPr>
        <w:t>Վճարման</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ենթակա</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գումարները</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ներկայացվում են աճողական</w:t>
      </w:r>
      <w:r w:rsidRPr="00DE1E5A">
        <w:rPr>
          <w:rFonts w:ascii="GHEA Grapalat" w:hAnsi="GHEA Grapalat" w:cs="Times Armenian"/>
          <w:i/>
          <w:sz w:val="18"/>
          <w:szCs w:val="18"/>
        </w:rPr>
        <w:t xml:space="preserve"> </w:t>
      </w:r>
      <w:r w:rsidRPr="00DE1E5A">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24088" w:rsidRPr="00DE1E5A" w:rsidRDefault="00024088" w:rsidP="00024088">
      <w:pPr>
        <w:rPr>
          <w:rFonts w:ascii="GHEA Grapalat" w:hAnsi="GHEA Grapalat"/>
          <w:i/>
          <w:sz w:val="18"/>
          <w:szCs w:val="18"/>
          <w:lang w:val="pt-BR"/>
        </w:rPr>
      </w:pPr>
      <w:r w:rsidRPr="00DE1E5A">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24088" w:rsidRPr="00DE1E5A" w:rsidRDefault="00024088" w:rsidP="00024088">
      <w:pPr>
        <w:jc w:val="center"/>
        <w:rPr>
          <w:rFonts w:ascii="GHEA Grapalat" w:hAnsi="GHEA Grapalat"/>
          <w:sz w:val="20"/>
          <w:lang w:val="es-ES"/>
        </w:rPr>
      </w:pPr>
    </w:p>
    <w:p w:rsidR="00024088" w:rsidRPr="00DE1E5A" w:rsidRDefault="00024088" w:rsidP="00024088">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024088" w:rsidRPr="00DE1E5A" w:rsidTr="009465A1">
        <w:trPr>
          <w:jc w:val="center"/>
        </w:trPr>
        <w:tc>
          <w:tcPr>
            <w:tcW w:w="4536" w:type="dxa"/>
          </w:tcPr>
          <w:p w:rsidR="00024088" w:rsidRPr="00DE1E5A" w:rsidRDefault="00024088" w:rsidP="009465A1">
            <w:pPr>
              <w:jc w:val="center"/>
              <w:rPr>
                <w:rFonts w:ascii="GHEA Grapalat" w:hAnsi="GHEA Grapalat" w:cs="Sylfaen"/>
                <w:b/>
                <w:bCs/>
                <w:lang w:val="nb-NO"/>
              </w:rPr>
            </w:pPr>
            <w:r w:rsidRPr="00DE1E5A">
              <w:rPr>
                <w:rFonts w:ascii="GHEA Grapalat" w:hAnsi="GHEA Grapalat" w:cs="Sylfaen"/>
                <w:b/>
                <w:bCs/>
                <w:lang w:val="nb-NO"/>
              </w:rPr>
              <w:t>ԳՆՈՐԴ</w:t>
            </w:r>
          </w:p>
          <w:p w:rsidR="00024088" w:rsidRPr="00DE1E5A" w:rsidRDefault="00024088" w:rsidP="009465A1">
            <w:pPr>
              <w:rPr>
                <w:rFonts w:ascii="GHEA Grapalat" w:hAnsi="GHEA Grapalat"/>
                <w:lang w:val="ru-RU"/>
              </w:rPr>
            </w:pPr>
          </w:p>
          <w:p w:rsidR="00024088" w:rsidRPr="00DE1E5A" w:rsidRDefault="00024088" w:rsidP="009465A1">
            <w:pPr>
              <w:rPr>
                <w:rFonts w:ascii="GHEA Grapalat" w:hAnsi="GHEA Grapalat"/>
                <w:lang w:val="ru-RU"/>
              </w:rPr>
            </w:pPr>
          </w:p>
          <w:p w:rsidR="00024088" w:rsidRPr="00DE1E5A" w:rsidRDefault="00024088" w:rsidP="009465A1">
            <w:pPr>
              <w:jc w:val="center"/>
              <w:rPr>
                <w:rFonts w:ascii="GHEA Grapalat" w:hAnsi="GHEA Grapalat"/>
                <w:lang w:val="ru-RU"/>
              </w:rPr>
            </w:pPr>
            <w:r w:rsidRPr="00DE1E5A">
              <w:rPr>
                <w:rFonts w:ascii="GHEA Grapalat" w:hAnsi="GHEA Grapalat"/>
                <w:lang w:val="ru-RU"/>
              </w:rPr>
              <w:t>---------------------------------</w:t>
            </w:r>
          </w:p>
          <w:p w:rsidR="00024088" w:rsidRPr="00DE1E5A" w:rsidRDefault="00024088" w:rsidP="009465A1">
            <w:pPr>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024088" w:rsidRPr="00DE1E5A" w:rsidRDefault="00024088" w:rsidP="009465A1">
            <w:pPr>
              <w:jc w:val="center"/>
              <w:rPr>
                <w:rFonts w:ascii="GHEA Grapalat" w:hAnsi="GHEA Grapalat"/>
                <w:sz w:val="18"/>
                <w:szCs w:val="18"/>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c>
          <w:tcPr>
            <w:tcW w:w="760" w:type="dxa"/>
          </w:tcPr>
          <w:p w:rsidR="00024088" w:rsidRPr="00DE1E5A" w:rsidRDefault="00024088" w:rsidP="009465A1">
            <w:pPr>
              <w:jc w:val="center"/>
              <w:rPr>
                <w:rFonts w:ascii="GHEA Grapalat" w:hAnsi="GHEA Grapalat"/>
                <w:lang w:val="ru-RU"/>
              </w:rPr>
            </w:pPr>
          </w:p>
        </w:tc>
        <w:tc>
          <w:tcPr>
            <w:tcW w:w="4343" w:type="dxa"/>
          </w:tcPr>
          <w:p w:rsidR="00024088" w:rsidRPr="00DE1E5A" w:rsidRDefault="00024088" w:rsidP="009465A1">
            <w:pPr>
              <w:jc w:val="center"/>
              <w:rPr>
                <w:rFonts w:ascii="GHEA Grapalat" w:hAnsi="GHEA Grapalat" w:cs="Sylfaen"/>
                <w:b/>
                <w:bCs/>
                <w:lang w:val="ru-RU"/>
              </w:rPr>
            </w:pPr>
            <w:r w:rsidRPr="00DE1E5A">
              <w:rPr>
                <w:rFonts w:ascii="GHEA Grapalat" w:hAnsi="GHEA Grapalat" w:cs="Sylfaen"/>
                <w:b/>
                <w:bCs/>
                <w:lang w:val="pt-BR"/>
              </w:rPr>
              <w:t>ՎԱՃԱՌՈՂ</w:t>
            </w:r>
          </w:p>
          <w:p w:rsidR="00024088" w:rsidRPr="00DE1E5A" w:rsidRDefault="00024088" w:rsidP="009465A1">
            <w:pPr>
              <w:jc w:val="center"/>
              <w:rPr>
                <w:rFonts w:ascii="GHEA Grapalat" w:hAnsi="GHEA Grapalat"/>
                <w:lang w:val="ru-RU"/>
              </w:rPr>
            </w:pPr>
          </w:p>
          <w:p w:rsidR="00024088" w:rsidRPr="00DE1E5A" w:rsidRDefault="00024088" w:rsidP="009465A1">
            <w:pPr>
              <w:jc w:val="center"/>
              <w:rPr>
                <w:rFonts w:ascii="GHEA Grapalat" w:hAnsi="GHEA Grapalat"/>
                <w:lang w:val="ru-RU"/>
              </w:rPr>
            </w:pPr>
          </w:p>
          <w:p w:rsidR="00024088" w:rsidRPr="00DE1E5A" w:rsidRDefault="00024088" w:rsidP="009465A1">
            <w:pPr>
              <w:jc w:val="center"/>
              <w:rPr>
                <w:rFonts w:ascii="GHEA Grapalat" w:hAnsi="GHEA Grapalat"/>
                <w:lang w:val="ru-RU"/>
              </w:rPr>
            </w:pPr>
            <w:r w:rsidRPr="00DE1E5A">
              <w:rPr>
                <w:rFonts w:ascii="GHEA Grapalat" w:hAnsi="GHEA Grapalat"/>
                <w:lang w:val="ru-RU"/>
              </w:rPr>
              <w:t>---------------------------------</w:t>
            </w:r>
          </w:p>
          <w:p w:rsidR="00024088" w:rsidRPr="00DE1E5A" w:rsidRDefault="00024088" w:rsidP="009465A1">
            <w:pPr>
              <w:jc w:val="center"/>
              <w:rPr>
                <w:rFonts w:ascii="GHEA Grapalat" w:hAnsi="GHEA Grapalat"/>
                <w:sz w:val="18"/>
                <w:szCs w:val="18"/>
              </w:rPr>
            </w:pPr>
            <w:r w:rsidRPr="00DE1E5A">
              <w:rPr>
                <w:rFonts w:ascii="GHEA Grapalat" w:hAnsi="GHEA Grapalat"/>
                <w:sz w:val="18"/>
                <w:szCs w:val="18"/>
              </w:rPr>
              <w:t>/</w:t>
            </w:r>
            <w:r w:rsidRPr="00DE1E5A">
              <w:rPr>
                <w:rFonts w:ascii="GHEA Grapalat" w:hAnsi="GHEA Grapalat" w:cs="Sylfaen"/>
                <w:sz w:val="18"/>
                <w:szCs w:val="18"/>
                <w:lang w:val="ru-RU"/>
              </w:rPr>
              <w:t>ստորագրություն</w:t>
            </w:r>
            <w:r w:rsidRPr="00DE1E5A">
              <w:rPr>
                <w:rFonts w:ascii="GHEA Grapalat" w:hAnsi="GHEA Grapalat"/>
                <w:sz w:val="18"/>
                <w:szCs w:val="18"/>
              </w:rPr>
              <w:t>/</w:t>
            </w:r>
          </w:p>
          <w:p w:rsidR="00024088" w:rsidRPr="00DE1E5A" w:rsidRDefault="00024088" w:rsidP="009465A1">
            <w:pPr>
              <w:jc w:val="center"/>
              <w:rPr>
                <w:rFonts w:ascii="GHEA Grapalat" w:hAnsi="GHEA Grapalat"/>
                <w:lang w:val="ru-RU"/>
              </w:rPr>
            </w:pPr>
            <w:r w:rsidRPr="00DE1E5A">
              <w:rPr>
                <w:rFonts w:ascii="GHEA Grapalat" w:hAnsi="GHEA Grapalat" w:cs="Sylfaen"/>
                <w:sz w:val="18"/>
                <w:szCs w:val="18"/>
                <w:lang w:val="ru-RU"/>
              </w:rPr>
              <w:t>Կ</w:t>
            </w:r>
            <w:r w:rsidRPr="00DE1E5A">
              <w:rPr>
                <w:rFonts w:ascii="GHEA Grapalat" w:hAnsi="GHEA Grapalat"/>
                <w:sz w:val="18"/>
                <w:szCs w:val="18"/>
                <w:lang w:val="ru-RU"/>
              </w:rPr>
              <w:t>.</w:t>
            </w:r>
            <w:r w:rsidRPr="00DE1E5A">
              <w:rPr>
                <w:rFonts w:ascii="GHEA Grapalat" w:hAnsi="GHEA Grapalat" w:cs="Sylfaen"/>
                <w:sz w:val="18"/>
                <w:szCs w:val="18"/>
                <w:lang w:val="ru-RU"/>
              </w:rPr>
              <w:t>Տ</w:t>
            </w:r>
          </w:p>
        </w:tc>
      </w:tr>
    </w:tbl>
    <w:p w:rsidR="00024088" w:rsidRPr="00DE1E5A" w:rsidRDefault="00024088" w:rsidP="00024088">
      <w:pPr>
        <w:rPr>
          <w:rFonts w:ascii="GHEA Grapalat" w:hAnsi="GHEA Grapalat"/>
          <w:sz w:val="20"/>
          <w:lang w:val="ru-RU"/>
        </w:rPr>
        <w:sectPr w:rsidR="00024088" w:rsidRPr="00DE1E5A" w:rsidSect="009465A1">
          <w:footnotePr>
            <w:pos w:val="beneathText"/>
          </w:footnotePr>
          <w:pgSz w:w="16838" w:h="11906" w:orient="landscape" w:code="9"/>
          <w:pgMar w:top="662" w:right="533" w:bottom="1138" w:left="720" w:header="562" w:footer="562" w:gutter="0"/>
          <w:cols w:space="720"/>
        </w:sectPr>
      </w:pPr>
    </w:p>
    <w:p w:rsidR="00024088" w:rsidRPr="00DE1E5A" w:rsidRDefault="00024088" w:rsidP="00024088">
      <w:pPr>
        <w:jc w:val="right"/>
        <w:rPr>
          <w:rFonts w:ascii="GHEA Grapalat" w:hAnsi="GHEA Grapalat"/>
          <w:i/>
          <w:sz w:val="18"/>
        </w:rPr>
      </w:pPr>
      <w:r w:rsidRPr="00DE1E5A">
        <w:rPr>
          <w:rFonts w:ascii="GHEA Grapalat" w:hAnsi="GHEA Grapalat"/>
          <w:i/>
          <w:sz w:val="18"/>
          <w:lang w:val="hy-AM"/>
        </w:rPr>
        <w:lastRenderedPageBreak/>
        <w:t xml:space="preserve">Հավելված N </w:t>
      </w:r>
      <w:r w:rsidRPr="00DE1E5A">
        <w:rPr>
          <w:rFonts w:ascii="GHEA Grapalat" w:hAnsi="GHEA Grapalat"/>
          <w:i/>
          <w:sz w:val="18"/>
        </w:rPr>
        <w:t>3</w:t>
      </w:r>
    </w:p>
    <w:p w:rsidR="00024088" w:rsidRPr="00DE1E5A" w:rsidRDefault="00024088" w:rsidP="00024088">
      <w:pPr>
        <w:jc w:val="right"/>
        <w:rPr>
          <w:rFonts w:ascii="GHEA Grapalat" w:hAnsi="GHEA Grapalat"/>
          <w:i/>
          <w:sz w:val="18"/>
          <w:lang w:val="hy-AM"/>
        </w:rPr>
      </w:pPr>
      <w:r w:rsidRPr="00DE1E5A">
        <w:rPr>
          <w:rFonts w:ascii="GHEA Grapalat" w:hAnsi="GHEA Grapalat"/>
          <w:i/>
          <w:sz w:val="18"/>
          <w:lang w:val="hy-AM"/>
        </w:rPr>
        <w:t xml:space="preserve">«         »              20  թ. կնքված </w:t>
      </w:r>
    </w:p>
    <w:p w:rsidR="00024088" w:rsidRPr="00DE1E5A" w:rsidRDefault="00024088" w:rsidP="00024088">
      <w:pPr>
        <w:jc w:val="right"/>
        <w:rPr>
          <w:rFonts w:ascii="GHEA Grapalat" w:hAnsi="GHEA Grapalat"/>
          <w:i/>
          <w:sz w:val="18"/>
          <w:lang w:val="hy-AM"/>
        </w:rPr>
      </w:pPr>
      <w:r w:rsidRPr="00DE1E5A">
        <w:rPr>
          <w:rFonts w:ascii="GHEA Grapalat" w:hAnsi="GHEA Grapalat"/>
          <w:i/>
          <w:sz w:val="18"/>
          <w:lang w:val="hy-AM"/>
        </w:rPr>
        <w:t xml:space="preserve">                      ծածկագրով պայմանագրի</w:t>
      </w:r>
    </w:p>
    <w:p w:rsidR="00024088" w:rsidRPr="00DE1E5A" w:rsidRDefault="00024088" w:rsidP="00024088">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024088" w:rsidRPr="00AB4DC7" w:rsidTr="009465A1">
        <w:trPr>
          <w:tblCellSpacing w:w="7" w:type="dxa"/>
          <w:jc w:val="center"/>
        </w:trPr>
        <w:tc>
          <w:tcPr>
            <w:tcW w:w="0" w:type="auto"/>
            <w:vAlign w:val="center"/>
          </w:tcPr>
          <w:p w:rsidR="00024088" w:rsidRPr="00DE1E5A" w:rsidRDefault="00A30969" w:rsidP="009465A1">
            <w:pPr>
              <w:jc w:val="center"/>
              <w:rPr>
                <w:rFonts w:ascii="GHEA Grapalat" w:hAnsi="GHEA Grapalat"/>
                <w:iCs/>
                <w:color w:val="000000"/>
                <w:sz w:val="21"/>
                <w:szCs w:val="21"/>
                <w:lang w:val="pt-BR"/>
              </w:rPr>
            </w:pPr>
            <w:r w:rsidRPr="00A30969">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024088" w:rsidRPr="00DE1E5A">
              <w:rPr>
                <w:rFonts w:ascii="GHEA Grapalat" w:hAnsi="GHEA Grapalat"/>
                <w:iCs/>
                <w:color w:val="000000"/>
                <w:sz w:val="21"/>
                <w:szCs w:val="21"/>
              </w:rPr>
              <w:t>Պայմանագրի</w:t>
            </w:r>
            <w:r w:rsidR="00024088" w:rsidRPr="00DE1E5A">
              <w:rPr>
                <w:rFonts w:ascii="GHEA Grapalat" w:hAnsi="GHEA Grapalat"/>
                <w:iCs/>
                <w:color w:val="000000"/>
                <w:sz w:val="21"/>
                <w:szCs w:val="21"/>
                <w:lang w:val="pt-BR"/>
              </w:rPr>
              <w:t xml:space="preserve"> </w:t>
            </w:r>
            <w:r w:rsidR="00024088" w:rsidRPr="00DE1E5A">
              <w:rPr>
                <w:rFonts w:ascii="GHEA Grapalat" w:hAnsi="GHEA Grapalat"/>
                <w:iCs/>
                <w:color w:val="000000"/>
                <w:sz w:val="21"/>
                <w:szCs w:val="21"/>
              </w:rPr>
              <w:t>կողմ</w:t>
            </w:r>
            <w:r w:rsidR="00024088" w:rsidRPr="00DE1E5A">
              <w:rPr>
                <w:rFonts w:ascii="GHEA Grapalat" w:hAnsi="GHEA Grapalat"/>
                <w:iCs/>
                <w:color w:val="000000"/>
                <w:sz w:val="21"/>
                <w:szCs w:val="21"/>
                <w:lang w:val="pt-BR"/>
              </w:rPr>
              <w:t xml:space="preserve"> </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rPr>
              <w:t>գտնվելու</w:t>
            </w:r>
            <w:r w:rsidRPr="00DE1E5A">
              <w:rPr>
                <w:rFonts w:ascii="GHEA Grapalat" w:hAnsi="GHEA Grapalat"/>
                <w:iCs/>
                <w:color w:val="000000"/>
                <w:sz w:val="21"/>
                <w:szCs w:val="21"/>
                <w:lang w:val="pt-BR"/>
              </w:rPr>
              <w:t xml:space="preserve"> </w:t>
            </w:r>
            <w:r w:rsidRPr="00DE1E5A">
              <w:rPr>
                <w:rFonts w:ascii="GHEA Grapalat" w:hAnsi="GHEA Grapalat"/>
                <w:iCs/>
                <w:color w:val="000000"/>
                <w:sz w:val="21"/>
                <w:szCs w:val="21"/>
              </w:rPr>
              <w:t>վայրը</w:t>
            </w:r>
            <w:r w:rsidRPr="00DE1E5A">
              <w:rPr>
                <w:rFonts w:ascii="GHEA Grapalat" w:hAnsi="GHEA Grapalat"/>
                <w:iCs/>
                <w:color w:val="000000"/>
                <w:sz w:val="21"/>
                <w:szCs w:val="21"/>
                <w:lang w:val="pt-BR"/>
              </w:rPr>
              <w:t xml:space="preserve"> ______________</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rPr>
              <w:t>հհ</w:t>
            </w:r>
            <w:r w:rsidRPr="00DE1E5A">
              <w:rPr>
                <w:rFonts w:ascii="GHEA Grapalat" w:hAnsi="GHEA Grapalat"/>
                <w:iCs/>
                <w:color w:val="000000"/>
                <w:sz w:val="21"/>
                <w:szCs w:val="21"/>
                <w:lang w:val="pt-BR"/>
              </w:rPr>
              <w:t xml:space="preserve"> _________________________ </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rPr>
              <w:t>հվհհ</w:t>
            </w:r>
            <w:r w:rsidRPr="00DE1E5A">
              <w:rPr>
                <w:rFonts w:ascii="GHEA Grapalat" w:hAnsi="GHEA Grapalat"/>
                <w:iCs/>
                <w:color w:val="000000"/>
                <w:sz w:val="21"/>
                <w:szCs w:val="21"/>
                <w:lang w:val="pt-BR"/>
              </w:rPr>
              <w:t xml:space="preserve"> _______________________ </w:t>
            </w:r>
          </w:p>
        </w:tc>
        <w:tc>
          <w:tcPr>
            <w:tcW w:w="0" w:type="auto"/>
            <w:vAlign w:val="center"/>
          </w:tcPr>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rPr>
              <w:t>Պատվիրատու</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_____________________________</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lang w:val="pt-BR"/>
              </w:rPr>
              <w:t>_____________________________</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rPr>
              <w:t>գտնվելու</w:t>
            </w:r>
            <w:r w:rsidRPr="00DE1E5A">
              <w:rPr>
                <w:rFonts w:ascii="GHEA Grapalat" w:hAnsi="GHEA Grapalat"/>
                <w:iCs/>
                <w:color w:val="000000"/>
                <w:sz w:val="21"/>
                <w:szCs w:val="21"/>
                <w:lang w:val="pt-BR"/>
              </w:rPr>
              <w:t xml:space="preserve"> </w:t>
            </w:r>
            <w:r w:rsidRPr="00DE1E5A">
              <w:rPr>
                <w:rFonts w:ascii="GHEA Grapalat" w:hAnsi="GHEA Grapalat"/>
                <w:iCs/>
                <w:color w:val="000000"/>
                <w:sz w:val="21"/>
                <w:szCs w:val="21"/>
              </w:rPr>
              <w:t>վայրը</w:t>
            </w:r>
            <w:r w:rsidRPr="00DE1E5A">
              <w:rPr>
                <w:rFonts w:ascii="GHEA Grapalat" w:hAnsi="GHEA Grapalat"/>
                <w:iCs/>
                <w:color w:val="000000"/>
                <w:sz w:val="21"/>
                <w:szCs w:val="21"/>
                <w:lang w:val="pt-BR"/>
              </w:rPr>
              <w:t xml:space="preserve"> _________________</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rPr>
              <w:t>հհ</w:t>
            </w:r>
            <w:r w:rsidRPr="00DE1E5A">
              <w:rPr>
                <w:rFonts w:ascii="GHEA Grapalat" w:hAnsi="GHEA Grapalat"/>
                <w:iCs/>
                <w:color w:val="000000"/>
                <w:sz w:val="21"/>
                <w:szCs w:val="21"/>
                <w:lang w:val="pt-BR"/>
              </w:rPr>
              <w:t>____________________________</w:t>
            </w:r>
          </w:p>
          <w:p w:rsidR="00024088" w:rsidRPr="00DE1E5A" w:rsidRDefault="00024088" w:rsidP="009465A1">
            <w:pPr>
              <w:jc w:val="center"/>
              <w:rPr>
                <w:rFonts w:ascii="GHEA Grapalat" w:hAnsi="GHEA Grapalat"/>
                <w:iCs/>
                <w:color w:val="000000"/>
                <w:sz w:val="21"/>
                <w:szCs w:val="21"/>
                <w:lang w:val="pt-BR"/>
              </w:rPr>
            </w:pPr>
            <w:r w:rsidRPr="00DE1E5A">
              <w:rPr>
                <w:rFonts w:ascii="GHEA Grapalat" w:hAnsi="GHEA Grapalat"/>
                <w:iCs/>
                <w:color w:val="000000"/>
                <w:sz w:val="21"/>
                <w:szCs w:val="21"/>
              </w:rPr>
              <w:t>հվհհ</w:t>
            </w:r>
            <w:r w:rsidRPr="00DE1E5A">
              <w:rPr>
                <w:rFonts w:ascii="GHEA Grapalat" w:hAnsi="GHEA Grapalat"/>
                <w:iCs/>
                <w:color w:val="000000"/>
                <w:sz w:val="21"/>
                <w:szCs w:val="21"/>
                <w:lang w:val="pt-BR"/>
              </w:rPr>
              <w:t>___________________________</w:t>
            </w:r>
          </w:p>
        </w:tc>
      </w:tr>
    </w:tbl>
    <w:p w:rsidR="00024088" w:rsidRPr="00DE1E5A" w:rsidRDefault="00024088" w:rsidP="00024088">
      <w:pPr>
        <w:ind w:firstLine="375"/>
        <w:rPr>
          <w:rFonts w:ascii="Arial" w:hAnsi="Arial" w:cs="Arial"/>
          <w:iCs/>
          <w:color w:val="000000"/>
          <w:sz w:val="21"/>
          <w:szCs w:val="21"/>
          <w:lang w:val="pt-BR"/>
        </w:rPr>
      </w:pPr>
      <w:r w:rsidRPr="00DE1E5A">
        <w:rPr>
          <w:rFonts w:ascii="Arial" w:hAnsi="Arial" w:cs="Arial"/>
          <w:iCs/>
          <w:color w:val="000000"/>
          <w:sz w:val="21"/>
          <w:szCs w:val="21"/>
          <w:lang w:val="pt-BR"/>
        </w:rPr>
        <w:t>  </w:t>
      </w:r>
    </w:p>
    <w:p w:rsidR="00024088" w:rsidRPr="00DE1E5A" w:rsidRDefault="00024088" w:rsidP="00024088">
      <w:pPr>
        <w:ind w:firstLine="375"/>
        <w:rPr>
          <w:rFonts w:ascii="GHEA Grapalat" w:hAnsi="GHEA Grapalat"/>
          <w:iCs/>
          <w:color w:val="000000"/>
          <w:sz w:val="15"/>
          <w:szCs w:val="21"/>
          <w:lang w:val="pt-BR"/>
        </w:rPr>
      </w:pPr>
    </w:p>
    <w:p w:rsidR="00024088" w:rsidRPr="00DE1E5A" w:rsidRDefault="00024088" w:rsidP="00024088">
      <w:pPr>
        <w:ind w:firstLine="375"/>
        <w:jc w:val="center"/>
        <w:rPr>
          <w:rFonts w:ascii="GHEA Grapalat" w:hAnsi="GHEA Grapalat"/>
          <w:iCs/>
          <w:color w:val="000000"/>
          <w:lang w:val="pt-BR"/>
        </w:rPr>
      </w:pPr>
      <w:r w:rsidRPr="00DE1E5A">
        <w:rPr>
          <w:rFonts w:ascii="GHEA Grapalat" w:hAnsi="GHEA Grapalat"/>
          <w:b/>
          <w:bCs/>
          <w:iCs/>
          <w:color w:val="000000"/>
        </w:rPr>
        <w:t>ԱՐՁԱՆԱԳՐՈՒԹՅՈՒՆ</w:t>
      </w:r>
      <w:r w:rsidRPr="00DE1E5A">
        <w:rPr>
          <w:rFonts w:ascii="GHEA Grapalat" w:hAnsi="GHEA Grapalat"/>
          <w:b/>
          <w:bCs/>
          <w:iCs/>
          <w:color w:val="000000"/>
          <w:lang w:val="pt-BR"/>
        </w:rPr>
        <w:t xml:space="preserve"> N</w:t>
      </w:r>
    </w:p>
    <w:p w:rsidR="00024088" w:rsidRPr="00DE1E5A" w:rsidRDefault="00024088" w:rsidP="00024088">
      <w:pPr>
        <w:ind w:firstLine="375"/>
        <w:jc w:val="center"/>
        <w:rPr>
          <w:rFonts w:ascii="GHEA Grapalat" w:hAnsi="GHEA Grapalat"/>
          <w:b/>
          <w:bCs/>
          <w:iCs/>
          <w:color w:val="000000"/>
          <w:lang w:val="pt-BR"/>
        </w:rPr>
      </w:pPr>
      <w:r w:rsidRPr="00DE1E5A">
        <w:rPr>
          <w:rFonts w:ascii="GHEA Grapalat" w:hAnsi="GHEA Grapalat"/>
          <w:b/>
          <w:bCs/>
          <w:iCs/>
          <w:color w:val="000000"/>
        </w:rPr>
        <w:t>ՊԱՅՄԱՆԱԳՐԻ</w:t>
      </w:r>
      <w:r w:rsidRPr="00DE1E5A">
        <w:rPr>
          <w:rFonts w:ascii="GHEA Grapalat" w:hAnsi="GHEA Grapalat"/>
          <w:b/>
          <w:bCs/>
          <w:iCs/>
          <w:color w:val="000000"/>
          <w:lang w:val="pt-BR"/>
        </w:rPr>
        <w:t xml:space="preserve"> </w:t>
      </w:r>
      <w:r w:rsidRPr="00DE1E5A">
        <w:rPr>
          <w:rFonts w:ascii="GHEA Grapalat" w:hAnsi="GHEA Grapalat"/>
          <w:b/>
          <w:bCs/>
          <w:iCs/>
          <w:color w:val="000000"/>
        </w:rPr>
        <w:t>ԿԱՄ</w:t>
      </w:r>
      <w:r w:rsidRPr="00DE1E5A">
        <w:rPr>
          <w:rFonts w:ascii="GHEA Grapalat" w:hAnsi="GHEA Grapalat"/>
          <w:b/>
          <w:bCs/>
          <w:iCs/>
          <w:color w:val="000000"/>
          <w:lang w:val="pt-BR"/>
        </w:rPr>
        <w:t xml:space="preserve"> </w:t>
      </w:r>
      <w:r w:rsidRPr="00DE1E5A">
        <w:rPr>
          <w:rFonts w:ascii="GHEA Grapalat" w:hAnsi="GHEA Grapalat"/>
          <w:b/>
          <w:bCs/>
          <w:iCs/>
          <w:color w:val="000000"/>
        </w:rPr>
        <w:t>ԴՐԱ</w:t>
      </w:r>
      <w:r w:rsidRPr="00DE1E5A">
        <w:rPr>
          <w:rFonts w:ascii="GHEA Grapalat" w:hAnsi="GHEA Grapalat"/>
          <w:b/>
          <w:bCs/>
          <w:iCs/>
          <w:color w:val="000000"/>
          <w:lang w:val="pt-BR"/>
        </w:rPr>
        <w:t xml:space="preserve"> </w:t>
      </w:r>
      <w:r w:rsidRPr="00DE1E5A">
        <w:rPr>
          <w:rFonts w:ascii="GHEA Grapalat" w:hAnsi="GHEA Grapalat"/>
          <w:b/>
          <w:bCs/>
          <w:iCs/>
          <w:color w:val="000000"/>
        </w:rPr>
        <w:t>ՄԻ</w:t>
      </w:r>
      <w:r w:rsidRPr="00DE1E5A">
        <w:rPr>
          <w:rFonts w:ascii="GHEA Grapalat" w:hAnsi="GHEA Grapalat"/>
          <w:b/>
          <w:bCs/>
          <w:iCs/>
          <w:color w:val="000000"/>
          <w:lang w:val="pt-BR"/>
        </w:rPr>
        <w:t xml:space="preserve"> </w:t>
      </w:r>
      <w:r w:rsidRPr="00DE1E5A">
        <w:rPr>
          <w:rFonts w:ascii="GHEA Grapalat" w:hAnsi="GHEA Grapalat"/>
          <w:b/>
          <w:bCs/>
          <w:iCs/>
          <w:color w:val="000000"/>
        </w:rPr>
        <w:t>ՄԱՍԻ</w:t>
      </w:r>
      <w:r w:rsidRPr="00DE1E5A">
        <w:rPr>
          <w:rFonts w:ascii="GHEA Grapalat" w:hAnsi="GHEA Grapalat"/>
          <w:b/>
          <w:bCs/>
          <w:iCs/>
          <w:color w:val="000000"/>
          <w:lang w:val="pt-BR"/>
        </w:rPr>
        <w:t xml:space="preserve"> ԿԱՏԱՐՄԱՆ ԱՐԴՅՈՒՆՔՆԵՐԻ </w:t>
      </w:r>
    </w:p>
    <w:p w:rsidR="00024088" w:rsidRPr="00DE1E5A" w:rsidRDefault="00024088" w:rsidP="00024088">
      <w:pPr>
        <w:ind w:firstLine="375"/>
        <w:jc w:val="center"/>
        <w:rPr>
          <w:rFonts w:ascii="Arial Unicode" w:hAnsi="Arial Unicode"/>
          <w:iCs/>
          <w:color w:val="000000"/>
          <w:lang w:val="pt-BR"/>
        </w:rPr>
      </w:pPr>
      <w:r w:rsidRPr="00DE1E5A">
        <w:rPr>
          <w:rFonts w:ascii="GHEA Grapalat" w:hAnsi="GHEA Grapalat"/>
          <w:b/>
          <w:bCs/>
          <w:iCs/>
          <w:color w:val="000000"/>
        </w:rPr>
        <w:t>ՀԱՆՁՆՄԱՆ</w:t>
      </w:r>
      <w:r w:rsidRPr="00DE1E5A">
        <w:rPr>
          <w:rFonts w:ascii="GHEA Grapalat" w:hAnsi="GHEA Grapalat"/>
          <w:b/>
          <w:bCs/>
          <w:iCs/>
          <w:color w:val="000000"/>
          <w:lang w:val="pt-BR"/>
        </w:rPr>
        <w:t>-</w:t>
      </w:r>
      <w:r w:rsidRPr="00DE1E5A">
        <w:rPr>
          <w:rFonts w:ascii="GHEA Grapalat" w:hAnsi="GHEA Grapalat"/>
          <w:b/>
          <w:bCs/>
          <w:iCs/>
          <w:color w:val="000000"/>
        </w:rPr>
        <w:t>ԸՆԴՈՒՆՄԱՆ</w:t>
      </w:r>
    </w:p>
    <w:p w:rsidR="00024088" w:rsidRPr="00DE1E5A" w:rsidRDefault="00024088" w:rsidP="00024088">
      <w:pPr>
        <w:pStyle w:val="a3"/>
        <w:spacing w:line="240" w:lineRule="auto"/>
        <w:ind w:firstLine="0"/>
        <w:jc w:val="center"/>
        <w:rPr>
          <w:b/>
          <w:bCs/>
          <w:iCs/>
          <w:lang w:val="es-ES"/>
        </w:rPr>
      </w:pPr>
    </w:p>
    <w:p w:rsidR="00024088" w:rsidRPr="00DE1E5A" w:rsidRDefault="00024088" w:rsidP="00024088">
      <w:pPr>
        <w:pStyle w:val="a3"/>
        <w:spacing w:line="240" w:lineRule="auto"/>
        <w:ind w:firstLine="540"/>
        <w:rPr>
          <w:iCs/>
          <w:lang w:val="es-ES"/>
        </w:rPr>
      </w:pPr>
      <w:r w:rsidRPr="00DE1E5A">
        <w:rPr>
          <w:rFonts w:ascii="GHEA Grapalat" w:hAnsi="GHEA Grapalat"/>
          <w:color w:val="000000"/>
          <w:sz w:val="21"/>
          <w:szCs w:val="21"/>
          <w:lang w:val="es-ES" w:eastAsia="ru-RU"/>
        </w:rPr>
        <w:t>«      » «              »</w:t>
      </w:r>
      <w:r w:rsidRPr="00DE1E5A">
        <w:rPr>
          <w:iCs/>
          <w:lang w:val="es-ES"/>
        </w:rPr>
        <w:t xml:space="preserve">  </w:t>
      </w:r>
      <w:r w:rsidRPr="00DE1E5A">
        <w:rPr>
          <w:rFonts w:ascii="GHEA Grapalat" w:hAnsi="GHEA Grapalat"/>
          <w:color w:val="000000"/>
          <w:sz w:val="21"/>
          <w:szCs w:val="21"/>
          <w:lang w:val="es-ES" w:eastAsia="ru-RU"/>
        </w:rPr>
        <w:t xml:space="preserve">20    </w:t>
      </w:r>
      <w:r w:rsidRPr="00DE1E5A">
        <w:rPr>
          <w:rFonts w:ascii="GHEA Grapalat" w:hAnsi="GHEA Grapalat"/>
          <w:color w:val="000000"/>
          <w:sz w:val="21"/>
          <w:szCs w:val="21"/>
          <w:lang w:eastAsia="ru-RU"/>
        </w:rPr>
        <w:t>թ</w:t>
      </w:r>
      <w:r w:rsidRPr="00DE1E5A">
        <w:rPr>
          <w:rFonts w:ascii="GHEA Grapalat" w:hAnsi="GHEA Grapalat"/>
          <w:color w:val="000000"/>
          <w:sz w:val="21"/>
          <w:szCs w:val="21"/>
          <w:lang w:val="es-ES" w:eastAsia="ru-RU"/>
        </w:rPr>
        <w:t>.</w:t>
      </w:r>
    </w:p>
    <w:p w:rsidR="00024088" w:rsidRPr="00DE1E5A" w:rsidRDefault="00024088" w:rsidP="00024088">
      <w:pPr>
        <w:pStyle w:val="a3"/>
        <w:spacing w:line="240" w:lineRule="auto"/>
        <w:ind w:firstLine="0"/>
        <w:rPr>
          <w:iCs/>
          <w:lang w:val="es-ES"/>
        </w:rPr>
      </w:pPr>
    </w:p>
    <w:p w:rsidR="00024088" w:rsidRPr="00DE1E5A" w:rsidRDefault="00024088" w:rsidP="00024088">
      <w:pPr>
        <w:pStyle w:val="af4"/>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այսուհետ</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Պայմանագիր</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անվանումը</w:t>
      </w:r>
      <w:r w:rsidRPr="00DE1E5A">
        <w:rPr>
          <w:rFonts w:ascii="GHEA Grapalat" w:hAnsi="GHEA Grapalat"/>
          <w:color w:val="000000"/>
          <w:sz w:val="21"/>
          <w:szCs w:val="21"/>
          <w:lang w:val="es-ES"/>
        </w:rPr>
        <w:t>` ____________________________________________________________________________________________</w:t>
      </w:r>
    </w:p>
    <w:p w:rsidR="00024088" w:rsidRPr="00DE1E5A" w:rsidRDefault="00024088" w:rsidP="00024088">
      <w:pPr>
        <w:pStyle w:val="af4"/>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կնքման</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ամսաթիվը</w:t>
      </w:r>
      <w:r w:rsidRPr="00DE1E5A">
        <w:rPr>
          <w:rFonts w:ascii="GHEA Grapalat" w:hAnsi="GHEA Grapalat"/>
          <w:color w:val="000000"/>
          <w:sz w:val="21"/>
          <w:szCs w:val="21"/>
          <w:lang w:val="es-ES"/>
        </w:rPr>
        <w:t xml:space="preserve">` «____» «__________________» 20 </w:t>
      </w:r>
      <w:r w:rsidRPr="00DE1E5A">
        <w:rPr>
          <w:rFonts w:ascii="GHEA Grapalat" w:hAnsi="GHEA Grapalat"/>
          <w:color w:val="000000"/>
          <w:sz w:val="21"/>
          <w:szCs w:val="21"/>
        </w:rPr>
        <w:t>թ</w:t>
      </w:r>
      <w:r w:rsidRPr="00DE1E5A">
        <w:rPr>
          <w:rFonts w:ascii="GHEA Grapalat" w:hAnsi="GHEA Grapalat"/>
          <w:color w:val="000000"/>
          <w:sz w:val="21"/>
          <w:szCs w:val="21"/>
          <w:lang w:val="es-ES"/>
        </w:rPr>
        <w:t>.</w:t>
      </w:r>
    </w:p>
    <w:p w:rsidR="00024088" w:rsidRPr="00DE1E5A" w:rsidRDefault="00024088" w:rsidP="00024088">
      <w:pPr>
        <w:pStyle w:val="af4"/>
        <w:spacing w:before="0" w:beforeAutospacing="0" w:after="0" w:afterAutospacing="0"/>
        <w:rPr>
          <w:rFonts w:ascii="GHEA Grapalat" w:hAnsi="GHEA Grapalat"/>
          <w:color w:val="000000"/>
          <w:sz w:val="21"/>
          <w:szCs w:val="21"/>
          <w:lang w:val="es-ES"/>
        </w:rPr>
      </w:pP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համարը</w:t>
      </w:r>
      <w:r w:rsidRPr="00DE1E5A">
        <w:rPr>
          <w:rFonts w:ascii="GHEA Grapalat" w:hAnsi="GHEA Grapalat"/>
          <w:color w:val="000000"/>
          <w:sz w:val="21"/>
          <w:szCs w:val="21"/>
          <w:lang w:val="es-ES"/>
        </w:rPr>
        <w:t>`    __________</w:t>
      </w:r>
    </w:p>
    <w:p w:rsidR="00024088" w:rsidRPr="00DE1E5A" w:rsidRDefault="00024088" w:rsidP="00024088">
      <w:pPr>
        <w:jc w:val="both"/>
        <w:rPr>
          <w:rFonts w:ascii="GHEA Grapalat" w:hAnsi="GHEA Grapalat" w:cs="Sylfaen"/>
          <w:iCs/>
          <w:lang w:val="es-ES"/>
        </w:rPr>
      </w:pPr>
      <w:r w:rsidRPr="00DE1E5A">
        <w:rPr>
          <w:rFonts w:ascii="GHEA Grapalat" w:hAnsi="GHEA Grapalat"/>
          <w:iCs/>
          <w:color w:val="000000"/>
          <w:sz w:val="21"/>
          <w:szCs w:val="21"/>
        </w:rPr>
        <w:t>Պատվիրատուն</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և</w:t>
      </w:r>
      <w:r w:rsidRPr="00DE1E5A">
        <w:rPr>
          <w:rFonts w:ascii="GHEA Grapalat" w:hAnsi="GHEA Grapalat"/>
          <w:iCs/>
          <w:color w:val="000000"/>
          <w:sz w:val="21"/>
          <w:szCs w:val="21"/>
          <w:lang w:val="es-ES"/>
        </w:rPr>
        <w:t xml:space="preserve">  </w:t>
      </w:r>
      <w:r w:rsidRPr="00DE1E5A">
        <w:rPr>
          <w:rFonts w:ascii="GHEA Grapalat" w:hAnsi="GHEA Grapalat"/>
          <w:color w:val="000000"/>
          <w:sz w:val="21"/>
          <w:szCs w:val="21"/>
        </w:rPr>
        <w:t>Պայմանագրի</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rPr>
        <w:t>կողմը՝</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հիմք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ընդունելով</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պայմանագրի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կատարման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վերաբերյալ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20 </w:t>
      </w:r>
      <w:r w:rsidRPr="00DE1E5A">
        <w:rPr>
          <w:rFonts w:ascii="GHEA Grapalat" w:hAnsi="GHEA Grapalat"/>
          <w:color w:val="000000"/>
          <w:sz w:val="21"/>
          <w:szCs w:val="21"/>
          <w:lang w:val="es-ES"/>
        </w:rPr>
        <w:t xml:space="preserve">  </w:t>
      </w:r>
      <w:r w:rsidRPr="00DE1E5A">
        <w:rPr>
          <w:rFonts w:ascii="GHEA Grapalat" w:hAnsi="GHEA Grapalat"/>
          <w:color w:val="000000"/>
          <w:sz w:val="21"/>
          <w:szCs w:val="21"/>
          <w:lang w:val="hy-AM"/>
        </w:rPr>
        <w:t xml:space="preserve">  թ. դուրս գրված </w:t>
      </w:r>
      <w:r w:rsidRPr="00DE1E5A">
        <w:rPr>
          <w:rFonts w:ascii="GHEA Grapalat" w:hAnsi="GHEA Grapalat"/>
          <w:color w:val="000000"/>
          <w:sz w:val="21"/>
          <w:szCs w:val="21"/>
          <w:lang w:val="es-ES"/>
        </w:rPr>
        <w:t xml:space="preserve">N ___   </w:t>
      </w:r>
      <w:r w:rsidRPr="00DE1E5A">
        <w:rPr>
          <w:rFonts w:ascii="GHEA Grapalat" w:hAnsi="GHEA Grapalat"/>
          <w:color w:val="000000"/>
          <w:sz w:val="21"/>
          <w:szCs w:val="21"/>
          <w:lang w:val="hy-AM"/>
        </w:rPr>
        <w:t xml:space="preserve">հաշիվ ապրանքագիրը, </w:t>
      </w:r>
      <w:r w:rsidRPr="00DE1E5A">
        <w:rPr>
          <w:rFonts w:ascii="GHEA Grapalat" w:hAnsi="GHEA Grapalat"/>
          <w:color w:val="000000"/>
          <w:sz w:val="21"/>
          <w:szCs w:val="21"/>
          <w:lang w:val="es-ES"/>
        </w:rPr>
        <w:t>կազմեցին սույն արձանագրությունը հետևյալի մասին.</w:t>
      </w:r>
    </w:p>
    <w:p w:rsidR="00024088" w:rsidRPr="00DE1E5A" w:rsidRDefault="00024088" w:rsidP="00024088">
      <w:pPr>
        <w:jc w:val="both"/>
        <w:rPr>
          <w:rFonts w:ascii="GHEA Grapalat" w:hAnsi="GHEA Grapalat"/>
          <w:iCs/>
          <w:color w:val="000000"/>
          <w:sz w:val="21"/>
          <w:szCs w:val="21"/>
          <w:lang w:val="hy-AM"/>
        </w:rPr>
      </w:pPr>
      <w:r w:rsidRPr="00DE1E5A">
        <w:rPr>
          <w:rFonts w:ascii="GHEA Grapalat" w:hAnsi="GHEA Grapalat"/>
          <w:iCs/>
          <w:color w:val="000000"/>
          <w:sz w:val="21"/>
          <w:szCs w:val="21"/>
        </w:rPr>
        <w:t>Պայմանագրի</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շրջանակներում</w:t>
      </w:r>
      <w:r w:rsidRPr="00DE1E5A">
        <w:rPr>
          <w:rFonts w:ascii="GHEA Grapalat" w:hAnsi="GHEA Grapalat"/>
          <w:iCs/>
          <w:color w:val="000000"/>
          <w:sz w:val="21"/>
          <w:szCs w:val="21"/>
          <w:lang w:val="es-ES"/>
        </w:rPr>
        <w:t xml:space="preserve"> </w:t>
      </w:r>
      <w:r w:rsidRPr="00DE1E5A">
        <w:rPr>
          <w:rFonts w:ascii="GHEA Grapalat" w:hAnsi="GHEA Grapalat"/>
          <w:iCs/>
          <w:snapToGrid w:val="0"/>
          <w:color w:val="000000"/>
          <w:sz w:val="21"/>
          <w:szCs w:val="21"/>
          <w:lang w:val="es-ES"/>
        </w:rPr>
        <w:t xml:space="preserve">Պայմանագրի կողմը  </w:t>
      </w:r>
      <w:r w:rsidRPr="00DE1E5A">
        <w:rPr>
          <w:rFonts w:ascii="GHEA Grapalat" w:hAnsi="GHEA Grapalat"/>
          <w:iCs/>
          <w:color w:val="000000"/>
          <w:sz w:val="21"/>
          <w:szCs w:val="21"/>
        </w:rPr>
        <w:t>մատակարարել</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է</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հետևյալ</w:t>
      </w:r>
      <w:r w:rsidRPr="00DE1E5A">
        <w:rPr>
          <w:rFonts w:ascii="GHEA Grapalat" w:hAnsi="GHEA Grapalat"/>
          <w:iCs/>
          <w:color w:val="000000"/>
          <w:sz w:val="21"/>
          <w:szCs w:val="21"/>
          <w:lang w:val="es-ES"/>
        </w:rPr>
        <w:t xml:space="preserve"> </w:t>
      </w:r>
      <w:r w:rsidRPr="00DE1E5A">
        <w:rPr>
          <w:rFonts w:ascii="GHEA Grapalat" w:hAnsi="GHEA Grapalat"/>
          <w:iCs/>
          <w:color w:val="000000"/>
          <w:sz w:val="21"/>
          <w:szCs w:val="21"/>
        </w:rPr>
        <w:t>ապրանքները՝</w:t>
      </w:r>
    </w:p>
    <w:p w:rsidR="00024088" w:rsidRPr="00DE1E5A" w:rsidRDefault="00024088" w:rsidP="00024088">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024088" w:rsidRPr="00DE1E5A" w:rsidTr="009465A1">
        <w:trPr>
          <w:jc w:val="right"/>
        </w:trPr>
        <w:tc>
          <w:tcPr>
            <w:tcW w:w="357" w:type="dxa"/>
            <w:vMerge w:val="restart"/>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N</w:t>
            </w:r>
          </w:p>
        </w:tc>
        <w:tc>
          <w:tcPr>
            <w:tcW w:w="10348" w:type="dxa"/>
            <w:gridSpan w:val="8"/>
            <w:shd w:val="clear" w:color="auto" w:fill="auto"/>
            <w:vAlign w:val="center"/>
          </w:tcPr>
          <w:p w:rsidR="00024088" w:rsidRPr="00DE1E5A" w:rsidRDefault="00024088" w:rsidP="009465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E1E5A">
              <w:rPr>
                <w:rFonts w:ascii="GHEA Grapalat" w:hAnsi="GHEA Grapalat" w:cs="Sylfaen"/>
                <w:sz w:val="18"/>
                <w:szCs w:val="18"/>
              </w:rPr>
              <w:t>Մատակարարված</w:t>
            </w:r>
            <w:r w:rsidRPr="00DE1E5A">
              <w:rPr>
                <w:rFonts w:ascii="GHEA Grapalat" w:hAnsi="GHEA Grapalat" w:cs="Courier New"/>
                <w:sz w:val="18"/>
                <w:szCs w:val="18"/>
              </w:rPr>
              <w:t xml:space="preserve"> </w:t>
            </w:r>
            <w:r w:rsidRPr="00DE1E5A">
              <w:rPr>
                <w:rFonts w:ascii="GHEA Grapalat" w:hAnsi="GHEA Grapalat" w:cs="Sylfaen"/>
                <w:sz w:val="18"/>
                <w:szCs w:val="18"/>
              </w:rPr>
              <w:t>ապրանքների</w:t>
            </w:r>
          </w:p>
        </w:tc>
      </w:tr>
      <w:tr w:rsidR="00024088" w:rsidRPr="00DE1E5A" w:rsidTr="009465A1">
        <w:trPr>
          <w:jc w:val="right"/>
        </w:trPr>
        <w:tc>
          <w:tcPr>
            <w:tcW w:w="357" w:type="dxa"/>
            <w:vMerge/>
            <w:shd w:val="clear" w:color="auto" w:fill="auto"/>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անվանումը</w:t>
            </w:r>
          </w:p>
        </w:tc>
        <w:tc>
          <w:tcPr>
            <w:tcW w:w="1440" w:type="dxa"/>
            <w:vMerge w:val="restart"/>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քանակական ցուցանիշը</w:t>
            </w:r>
          </w:p>
        </w:tc>
        <w:tc>
          <w:tcPr>
            <w:tcW w:w="2976" w:type="dxa"/>
            <w:gridSpan w:val="2"/>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կատարման ժամկետը</w:t>
            </w:r>
          </w:p>
        </w:tc>
        <w:tc>
          <w:tcPr>
            <w:tcW w:w="1168" w:type="dxa"/>
            <w:vMerge w:val="restart"/>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Վճարման ժամկետը /ըստ վճարման ժամանակացույցի/</w:t>
            </w:r>
          </w:p>
        </w:tc>
      </w:tr>
      <w:tr w:rsidR="00024088" w:rsidRPr="00DE1E5A" w:rsidTr="009465A1">
        <w:trPr>
          <w:trHeight w:val="1105"/>
          <w:jc w:val="right"/>
        </w:trPr>
        <w:tc>
          <w:tcPr>
            <w:tcW w:w="357" w:type="dxa"/>
            <w:vMerge/>
            <w:tcBorders>
              <w:bottom w:val="single" w:sz="4" w:space="0" w:color="auto"/>
            </w:tcBorders>
            <w:shd w:val="clear" w:color="auto" w:fill="auto"/>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r w:rsidRPr="00DE1E5A">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r>
      <w:tr w:rsidR="00024088" w:rsidRPr="00DE1E5A" w:rsidTr="009465A1">
        <w:trPr>
          <w:jc w:val="right"/>
        </w:trPr>
        <w:tc>
          <w:tcPr>
            <w:tcW w:w="357"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024088" w:rsidRPr="00DE1E5A" w:rsidRDefault="00024088" w:rsidP="009465A1">
            <w:pPr>
              <w:pStyle w:val="af4"/>
              <w:spacing w:before="0" w:beforeAutospacing="0" w:after="0" w:afterAutospacing="0"/>
              <w:jc w:val="center"/>
              <w:rPr>
                <w:rFonts w:ascii="GHEA Grapalat" w:hAnsi="GHEA Grapalat"/>
                <w:sz w:val="18"/>
                <w:szCs w:val="18"/>
              </w:rPr>
            </w:pPr>
          </w:p>
        </w:tc>
      </w:tr>
      <w:tr w:rsidR="00024088" w:rsidRPr="00DE1E5A" w:rsidTr="009465A1">
        <w:trPr>
          <w:jc w:val="right"/>
        </w:trPr>
        <w:tc>
          <w:tcPr>
            <w:tcW w:w="357"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c>
          <w:tcPr>
            <w:tcW w:w="1173"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c>
          <w:tcPr>
            <w:tcW w:w="1440"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c>
          <w:tcPr>
            <w:tcW w:w="1800"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c>
          <w:tcPr>
            <w:tcW w:w="1116"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c>
          <w:tcPr>
            <w:tcW w:w="1842"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c>
          <w:tcPr>
            <w:tcW w:w="1134"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c>
          <w:tcPr>
            <w:tcW w:w="1168"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c>
          <w:tcPr>
            <w:tcW w:w="675" w:type="dxa"/>
            <w:shd w:val="clear" w:color="auto" w:fill="auto"/>
          </w:tcPr>
          <w:p w:rsidR="00024088" w:rsidRPr="00DE1E5A" w:rsidRDefault="00024088" w:rsidP="009465A1">
            <w:pPr>
              <w:pStyle w:val="af4"/>
              <w:spacing w:before="0" w:beforeAutospacing="0" w:after="0" w:afterAutospacing="0"/>
              <w:jc w:val="center"/>
              <w:rPr>
                <w:rFonts w:ascii="GHEA Grapalat" w:hAnsi="GHEA Grapalat"/>
              </w:rPr>
            </w:pPr>
          </w:p>
        </w:tc>
      </w:tr>
    </w:tbl>
    <w:p w:rsidR="00024088" w:rsidRPr="00DE1E5A" w:rsidRDefault="00024088" w:rsidP="00024088">
      <w:pPr>
        <w:ind w:firstLine="375"/>
        <w:jc w:val="both"/>
        <w:rPr>
          <w:rFonts w:ascii="Arial" w:hAnsi="Arial" w:cs="Arial"/>
          <w:iCs/>
          <w:color w:val="000000"/>
          <w:sz w:val="21"/>
          <w:szCs w:val="21"/>
          <w:lang w:val="es-ES"/>
        </w:rPr>
      </w:pPr>
      <w:r w:rsidRPr="00DE1E5A">
        <w:rPr>
          <w:rFonts w:ascii="Arial" w:hAnsi="Arial" w:cs="Arial"/>
          <w:iCs/>
          <w:color w:val="000000"/>
          <w:sz w:val="21"/>
          <w:szCs w:val="21"/>
          <w:lang w:val="es-ES"/>
        </w:rPr>
        <w:lastRenderedPageBreak/>
        <w:t> </w:t>
      </w:r>
    </w:p>
    <w:p w:rsidR="00024088" w:rsidRPr="00DE1E5A" w:rsidRDefault="00024088" w:rsidP="00024088">
      <w:pPr>
        <w:ind w:firstLine="375"/>
        <w:jc w:val="both"/>
        <w:rPr>
          <w:rFonts w:ascii="GHEA Grapalat" w:hAnsi="GHEA Grapalat"/>
          <w:iCs/>
          <w:snapToGrid w:val="0"/>
          <w:color w:val="000000"/>
          <w:sz w:val="21"/>
          <w:szCs w:val="21"/>
          <w:lang w:val="es-ES"/>
        </w:rPr>
      </w:pPr>
      <w:r w:rsidRPr="00DE1E5A">
        <w:rPr>
          <w:rFonts w:ascii="Arial" w:hAnsi="Arial" w:cs="Arial"/>
          <w:iCs/>
          <w:color w:val="000000"/>
          <w:sz w:val="21"/>
          <w:szCs w:val="21"/>
          <w:lang w:val="es-ES"/>
        </w:rPr>
        <w:t> </w:t>
      </w:r>
      <w:r w:rsidRPr="00DE1E5A">
        <w:rPr>
          <w:rFonts w:ascii="GHEA Grapalat" w:hAnsi="GHEA Grapalat"/>
          <w:iCs/>
          <w:snapToGrid w:val="0"/>
          <w:color w:val="000000"/>
          <w:sz w:val="21"/>
          <w:szCs w:val="21"/>
          <w:lang w:val="hy-AM"/>
        </w:rPr>
        <w:t xml:space="preserve">Սույն </w:t>
      </w:r>
      <w:r w:rsidRPr="00DE1E5A">
        <w:rPr>
          <w:rFonts w:ascii="GHEA Grapalat" w:hAnsi="GHEA Grapalat"/>
          <w:iCs/>
          <w:snapToGrid w:val="0"/>
          <w:color w:val="000000"/>
          <w:sz w:val="21"/>
          <w:szCs w:val="21"/>
        </w:rPr>
        <w:t>արձանագրության</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երկկողմ</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lang w:val="hy-AM"/>
        </w:rPr>
        <w:t>հաստատման համար հիմք հանդիսացած</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հաշիվ</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ապրանքագիրը</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rPr>
        <w:t>և</w:t>
      </w:r>
      <w:r w:rsidRPr="00DE1E5A">
        <w:rPr>
          <w:rFonts w:ascii="GHEA Grapalat" w:hAnsi="GHEA Grapalat"/>
          <w:iCs/>
          <w:snapToGrid w:val="0"/>
          <w:color w:val="000000"/>
          <w:sz w:val="21"/>
          <w:szCs w:val="21"/>
          <w:lang w:val="es-ES"/>
        </w:rPr>
        <w:t xml:space="preserve"> </w:t>
      </w:r>
      <w:r w:rsidRPr="00DE1E5A">
        <w:rPr>
          <w:rFonts w:ascii="GHEA Grapalat" w:hAnsi="GHEA Grapalat"/>
          <w:iCs/>
          <w:snapToGrid w:val="0"/>
          <w:color w:val="000000"/>
          <w:sz w:val="21"/>
          <w:szCs w:val="21"/>
          <w:lang w:val="hy-AM"/>
        </w:rPr>
        <w:t xml:space="preserve">դրական </w:t>
      </w:r>
      <w:r w:rsidRPr="00DE1E5A">
        <w:rPr>
          <w:rFonts w:ascii="GHEA Grapalat" w:hAnsi="GHEA Grapalat"/>
          <w:color w:val="000000"/>
          <w:sz w:val="21"/>
          <w:szCs w:val="21"/>
          <w:lang w:val="es-ES"/>
        </w:rPr>
        <w:t>եզրակացությունը</w:t>
      </w:r>
      <w:r w:rsidRPr="00DE1E5A">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024088" w:rsidRPr="00DE1E5A" w:rsidRDefault="00024088" w:rsidP="00024088">
      <w:pPr>
        <w:ind w:firstLine="375"/>
        <w:jc w:val="both"/>
        <w:rPr>
          <w:rFonts w:ascii="GHEA Grapalat" w:hAnsi="GHEA Grapalat"/>
          <w:iCs/>
          <w:snapToGrid w:val="0"/>
          <w:color w:val="000000"/>
          <w:sz w:val="21"/>
          <w:szCs w:val="21"/>
          <w:lang w:val="es-ES"/>
        </w:rPr>
      </w:pPr>
    </w:p>
    <w:p w:rsidR="00024088" w:rsidRPr="00DE1E5A" w:rsidRDefault="00024088" w:rsidP="00024088">
      <w:pPr>
        <w:ind w:firstLine="375"/>
        <w:jc w:val="both"/>
        <w:rPr>
          <w:rFonts w:ascii="GHEA Grapalat" w:hAnsi="GHEA Grapalat"/>
          <w:iCs/>
          <w:snapToGrid w:val="0"/>
          <w:color w:val="000000"/>
          <w:sz w:val="2"/>
          <w:szCs w:val="21"/>
          <w:lang w:val="es-ES"/>
        </w:rPr>
      </w:pPr>
    </w:p>
    <w:p w:rsidR="00024088" w:rsidRPr="00DE1E5A" w:rsidRDefault="00024088" w:rsidP="00024088">
      <w:pPr>
        <w:ind w:firstLine="375"/>
        <w:rPr>
          <w:rFonts w:ascii="GHEA Grapalat" w:hAnsi="GHEA Grapalat"/>
          <w:iCs/>
          <w:snapToGrid w:val="0"/>
          <w:color w:val="000000"/>
          <w:sz w:val="2"/>
          <w:szCs w:val="21"/>
          <w:lang w:val="es-ES"/>
        </w:rPr>
      </w:pPr>
      <w:r w:rsidRPr="00DE1E5A">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024088" w:rsidRPr="00DE1E5A" w:rsidTr="009465A1">
        <w:trPr>
          <w:trHeight w:val="266"/>
          <w:tblCellSpacing w:w="7" w:type="dxa"/>
          <w:jc w:val="center"/>
        </w:trPr>
        <w:tc>
          <w:tcPr>
            <w:tcW w:w="0" w:type="auto"/>
            <w:vAlign w:val="center"/>
          </w:tcPr>
          <w:p w:rsidR="00024088" w:rsidRPr="00DE1E5A" w:rsidRDefault="00024088" w:rsidP="009465A1">
            <w:pPr>
              <w:jc w:val="center"/>
              <w:rPr>
                <w:rFonts w:ascii="GHEA Grapalat" w:hAnsi="GHEA Grapalat"/>
                <w:iCs/>
                <w:color w:val="000000"/>
                <w:sz w:val="21"/>
                <w:szCs w:val="21"/>
              </w:rPr>
            </w:pPr>
            <w:r w:rsidRPr="00DE1E5A">
              <w:rPr>
                <w:rFonts w:ascii="GHEA Grapalat" w:hAnsi="GHEA Grapalat"/>
                <w:iCs/>
                <w:color w:val="000000"/>
                <w:sz w:val="21"/>
                <w:szCs w:val="21"/>
              </w:rPr>
              <w:t xml:space="preserve">Ապրանքը հանձնեց </w:t>
            </w:r>
          </w:p>
        </w:tc>
        <w:tc>
          <w:tcPr>
            <w:tcW w:w="0" w:type="auto"/>
            <w:vAlign w:val="center"/>
          </w:tcPr>
          <w:p w:rsidR="00024088" w:rsidRPr="00DE1E5A" w:rsidRDefault="00024088" w:rsidP="009465A1">
            <w:pPr>
              <w:jc w:val="center"/>
              <w:rPr>
                <w:rFonts w:ascii="GHEA Grapalat" w:hAnsi="GHEA Grapalat"/>
                <w:iCs/>
                <w:color w:val="000000"/>
                <w:sz w:val="21"/>
                <w:szCs w:val="21"/>
              </w:rPr>
            </w:pPr>
            <w:r w:rsidRPr="00DE1E5A">
              <w:rPr>
                <w:rFonts w:ascii="GHEA Grapalat" w:hAnsi="GHEA Grapalat"/>
                <w:iCs/>
                <w:color w:val="000000"/>
                <w:sz w:val="21"/>
                <w:szCs w:val="21"/>
              </w:rPr>
              <w:t>Ապրանքը ընդունեց</w:t>
            </w:r>
          </w:p>
        </w:tc>
      </w:tr>
      <w:tr w:rsidR="00024088" w:rsidRPr="00DE1E5A" w:rsidTr="009465A1">
        <w:trPr>
          <w:trHeight w:val="473"/>
          <w:tblCellSpacing w:w="7" w:type="dxa"/>
          <w:jc w:val="center"/>
        </w:trPr>
        <w:tc>
          <w:tcPr>
            <w:tcW w:w="0" w:type="auto"/>
            <w:vAlign w:val="center"/>
          </w:tcPr>
          <w:p w:rsidR="00024088" w:rsidRPr="00DE1E5A" w:rsidRDefault="00024088" w:rsidP="009465A1">
            <w:pPr>
              <w:jc w:val="center"/>
              <w:rPr>
                <w:rFonts w:ascii="GHEA Grapalat" w:hAnsi="GHEA Grapalat"/>
                <w:iCs/>
                <w:sz w:val="21"/>
                <w:szCs w:val="21"/>
              </w:rPr>
            </w:pPr>
            <w:r w:rsidRPr="00DE1E5A">
              <w:rPr>
                <w:rFonts w:ascii="GHEA Grapalat" w:hAnsi="GHEA Grapalat"/>
                <w:iCs/>
                <w:sz w:val="21"/>
                <w:szCs w:val="21"/>
              </w:rPr>
              <w:t xml:space="preserve">___________________________ </w:t>
            </w:r>
          </w:p>
          <w:p w:rsidR="00024088" w:rsidRPr="00DE1E5A" w:rsidRDefault="00024088" w:rsidP="009465A1">
            <w:pPr>
              <w:jc w:val="center"/>
              <w:rPr>
                <w:rFonts w:ascii="GHEA Grapalat" w:hAnsi="GHEA Grapalat"/>
                <w:iCs/>
                <w:sz w:val="21"/>
                <w:szCs w:val="21"/>
              </w:rPr>
            </w:pPr>
            <w:r w:rsidRPr="00DE1E5A">
              <w:rPr>
                <w:rFonts w:ascii="GHEA Grapalat" w:hAnsi="GHEA Grapalat"/>
                <w:iCs/>
                <w:sz w:val="15"/>
                <w:szCs w:val="15"/>
              </w:rPr>
              <w:t xml:space="preserve">ստորագրություն </w:t>
            </w:r>
          </w:p>
        </w:tc>
        <w:tc>
          <w:tcPr>
            <w:tcW w:w="0" w:type="auto"/>
            <w:vAlign w:val="center"/>
          </w:tcPr>
          <w:p w:rsidR="00024088" w:rsidRPr="00DE1E5A" w:rsidRDefault="00024088" w:rsidP="009465A1">
            <w:pPr>
              <w:jc w:val="center"/>
              <w:rPr>
                <w:rFonts w:ascii="GHEA Grapalat" w:hAnsi="GHEA Grapalat"/>
                <w:iCs/>
                <w:sz w:val="21"/>
                <w:szCs w:val="21"/>
              </w:rPr>
            </w:pPr>
            <w:r w:rsidRPr="00DE1E5A">
              <w:rPr>
                <w:rFonts w:ascii="GHEA Grapalat" w:hAnsi="GHEA Grapalat"/>
                <w:iCs/>
                <w:sz w:val="21"/>
                <w:szCs w:val="21"/>
              </w:rPr>
              <w:t>___________________________</w:t>
            </w:r>
          </w:p>
          <w:p w:rsidR="00024088" w:rsidRPr="00DE1E5A" w:rsidRDefault="00024088" w:rsidP="009465A1">
            <w:pPr>
              <w:jc w:val="center"/>
              <w:rPr>
                <w:rFonts w:ascii="GHEA Grapalat" w:hAnsi="GHEA Grapalat"/>
                <w:iCs/>
                <w:sz w:val="21"/>
                <w:szCs w:val="21"/>
              </w:rPr>
            </w:pPr>
            <w:r w:rsidRPr="00DE1E5A">
              <w:rPr>
                <w:rFonts w:ascii="GHEA Grapalat" w:hAnsi="GHEA Grapalat"/>
                <w:iCs/>
                <w:sz w:val="15"/>
                <w:szCs w:val="15"/>
              </w:rPr>
              <w:t xml:space="preserve">ստորագրություն </w:t>
            </w:r>
          </w:p>
        </w:tc>
      </w:tr>
      <w:tr w:rsidR="00024088" w:rsidRPr="00DE1E5A" w:rsidTr="009465A1">
        <w:trPr>
          <w:trHeight w:val="503"/>
          <w:tblCellSpacing w:w="7" w:type="dxa"/>
          <w:jc w:val="center"/>
        </w:trPr>
        <w:tc>
          <w:tcPr>
            <w:tcW w:w="0" w:type="auto"/>
            <w:vAlign w:val="center"/>
          </w:tcPr>
          <w:p w:rsidR="00024088" w:rsidRPr="00DE1E5A" w:rsidRDefault="00024088" w:rsidP="009465A1">
            <w:pPr>
              <w:jc w:val="center"/>
              <w:rPr>
                <w:rFonts w:ascii="GHEA Grapalat" w:hAnsi="GHEA Grapalat"/>
                <w:iCs/>
                <w:sz w:val="21"/>
                <w:szCs w:val="21"/>
              </w:rPr>
            </w:pPr>
            <w:r w:rsidRPr="00DE1E5A">
              <w:rPr>
                <w:rFonts w:ascii="GHEA Grapalat" w:hAnsi="GHEA Grapalat"/>
                <w:iCs/>
                <w:sz w:val="21"/>
                <w:szCs w:val="21"/>
              </w:rPr>
              <w:t xml:space="preserve">___________________________ </w:t>
            </w:r>
          </w:p>
          <w:p w:rsidR="00024088" w:rsidRPr="00DE1E5A" w:rsidRDefault="00024088" w:rsidP="009465A1">
            <w:pPr>
              <w:jc w:val="center"/>
              <w:rPr>
                <w:rFonts w:ascii="GHEA Grapalat" w:hAnsi="GHEA Grapalat"/>
                <w:iCs/>
                <w:sz w:val="21"/>
                <w:szCs w:val="21"/>
              </w:rPr>
            </w:pPr>
            <w:r w:rsidRPr="00DE1E5A">
              <w:rPr>
                <w:rFonts w:ascii="GHEA Grapalat" w:hAnsi="GHEA Grapalat"/>
                <w:iCs/>
                <w:sz w:val="15"/>
                <w:szCs w:val="15"/>
              </w:rPr>
              <w:t>ազգանուն, անուն</w:t>
            </w:r>
          </w:p>
        </w:tc>
        <w:tc>
          <w:tcPr>
            <w:tcW w:w="0" w:type="auto"/>
            <w:vAlign w:val="center"/>
          </w:tcPr>
          <w:p w:rsidR="00024088" w:rsidRPr="00DE1E5A" w:rsidRDefault="00024088" w:rsidP="009465A1">
            <w:pPr>
              <w:jc w:val="center"/>
              <w:rPr>
                <w:rFonts w:ascii="GHEA Grapalat" w:hAnsi="GHEA Grapalat"/>
                <w:iCs/>
                <w:sz w:val="21"/>
                <w:szCs w:val="21"/>
              </w:rPr>
            </w:pPr>
            <w:r w:rsidRPr="00DE1E5A">
              <w:rPr>
                <w:rFonts w:ascii="GHEA Grapalat" w:hAnsi="GHEA Grapalat"/>
                <w:iCs/>
                <w:sz w:val="21"/>
                <w:szCs w:val="21"/>
              </w:rPr>
              <w:t>___________________________</w:t>
            </w:r>
          </w:p>
          <w:p w:rsidR="00024088" w:rsidRPr="00DE1E5A" w:rsidRDefault="00024088" w:rsidP="009465A1">
            <w:pPr>
              <w:jc w:val="center"/>
              <w:rPr>
                <w:rFonts w:ascii="GHEA Grapalat" w:hAnsi="GHEA Grapalat"/>
                <w:iCs/>
                <w:sz w:val="21"/>
                <w:szCs w:val="21"/>
              </w:rPr>
            </w:pPr>
            <w:r w:rsidRPr="00DE1E5A">
              <w:rPr>
                <w:rFonts w:ascii="GHEA Grapalat" w:hAnsi="GHEA Grapalat"/>
                <w:iCs/>
                <w:sz w:val="15"/>
                <w:szCs w:val="15"/>
              </w:rPr>
              <w:t>ազգանուն, անուն</w:t>
            </w:r>
          </w:p>
        </w:tc>
      </w:tr>
      <w:tr w:rsidR="00024088" w:rsidRPr="00DE1E5A" w:rsidTr="009465A1">
        <w:trPr>
          <w:trHeight w:val="281"/>
          <w:tblCellSpacing w:w="7" w:type="dxa"/>
          <w:jc w:val="center"/>
        </w:trPr>
        <w:tc>
          <w:tcPr>
            <w:tcW w:w="0" w:type="auto"/>
            <w:vAlign w:val="center"/>
          </w:tcPr>
          <w:p w:rsidR="00024088" w:rsidRPr="00DE1E5A" w:rsidRDefault="00024088" w:rsidP="009465A1">
            <w:pPr>
              <w:rPr>
                <w:rFonts w:ascii="GHEA Grapalat" w:hAnsi="GHEA Grapalat"/>
                <w:iCs/>
                <w:color w:val="000000"/>
                <w:sz w:val="21"/>
                <w:szCs w:val="21"/>
              </w:rPr>
            </w:pPr>
            <w:r w:rsidRPr="00DE1E5A">
              <w:rPr>
                <w:rFonts w:ascii="GHEA Grapalat" w:hAnsi="GHEA Grapalat"/>
                <w:iCs/>
                <w:color w:val="000000"/>
                <w:sz w:val="21"/>
                <w:szCs w:val="21"/>
              </w:rPr>
              <w:t xml:space="preserve">                              Կ.Տ.</w:t>
            </w:r>
            <w:r w:rsidRPr="00DE1E5A">
              <w:rPr>
                <w:rFonts w:ascii="Arial" w:hAnsi="Arial" w:cs="Arial"/>
                <w:iCs/>
                <w:color w:val="000000"/>
                <w:sz w:val="21"/>
                <w:szCs w:val="21"/>
              </w:rPr>
              <w:t xml:space="preserve">                                                                                 </w:t>
            </w:r>
          </w:p>
        </w:tc>
        <w:tc>
          <w:tcPr>
            <w:tcW w:w="0" w:type="auto"/>
            <w:vAlign w:val="center"/>
          </w:tcPr>
          <w:p w:rsidR="00024088" w:rsidRPr="00DE1E5A" w:rsidRDefault="00024088" w:rsidP="009465A1">
            <w:pPr>
              <w:rPr>
                <w:rFonts w:ascii="GHEA Grapalat" w:hAnsi="GHEA Grapalat"/>
                <w:iCs/>
                <w:color w:val="000000"/>
                <w:sz w:val="21"/>
                <w:szCs w:val="21"/>
              </w:rPr>
            </w:pPr>
            <w:r w:rsidRPr="00DE1E5A">
              <w:rPr>
                <w:rFonts w:ascii="Arial" w:hAnsi="Arial" w:cs="Arial"/>
                <w:iCs/>
                <w:color w:val="000000"/>
                <w:sz w:val="21"/>
                <w:szCs w:val="21"/>
              </w:rPr>
              <w:t xml:space="preserve">                                     </w:t>
            </w:r>
            <w:r w:rsidRPr="00DE1E5A">
              <w:rPr>
                <w:rFonts w:ascii="GHEA Grapalat" w:hAnsi="GHEA Grapalat"/>
                <w:iCs/>
                <w:color w:val="000000"/>
                <w:sz w:val="21"/>
                <w:szCs w:val="21"/>
              </w:rPr>
              <w:t>Կ.Տ.</w:t>
            </w:r>
          </w:p>
        </w:tc>
      </w:tr>
    </w:tbl>
    <w:p w:rsidR="00024088" w:rsidRPr="00DE1E5A" w:rsidRDefault="00024088" w:rsidP="00024088">
      <w:pPr>
        <w:ind w:left="-142" w:firstLine="142"/>
        <w:jc w:val="center"/>
        <w:rPr>
          <w:rFonts w:ascii="GHEA Grapalat" w:hAnsi="GHEA Grapalat" w:cs="Sylfaen"/>
          <w:b/>
        </w:rPr>
      </w:pPr>
    </w:p>
    <w:p w:rsidR="00024088" w:rsidRPr="00DE1E5A" w:rsidRDefault="00024088" w:rsidP="00024088">
      <w:pPr>
        <w:ind w:left="-142" w:firstLine="142"/>
        <w:jc w:val="center"/>
        <w:rPr>
          <w:rFonts w:ascii="GHEA Grapalat" w:hAnsi="GHEA Grapalat" w:cs="Sylfaen"/>
          <w:b/>
        </w:rPr>
      </w:pPr>
    </w:p>
    <w:p w:rsidR="00024088" w:rsidRPr="00DE1E5A" w:rsidRDefault="00024088" w:rsidP="00024088">
      <w:pPr>
        <w:ind w:left="-142" w:firstLine="142"/>
        <w:jc w:val="center"/>
        <w:rPr>
          <w:rFonts w:ascii="GHEA Grapalat" w:hAnsi="GHEA Grapalat" w:cs="Sylfaen"/>
          <w:b/>
        </w:rPr>
      </w:pPr>
      <w:r w:rsidRPr="00DE1E5A">
        <w:rPr>
          <w:rFonts w:ascii="GHEA Grapalat" w:hAnsi="GHEA Grapalat" w:cs="Sylfaen"/>
          <w:b/>
        </w:rPr>
        <w:br w:type="page"/>
      </w:r>
    </w:p>
    <w:p w:rsidR="00024088" w:rsidRPr="00DE1E5A" w:rsidRDefault="00024088" w:rsidP="00024088">
      <w:pPr>
        <w:ind w:left="-142" w:firstLine="142"/>
        <w:jc w:val="center"/>
        <w:rPr>
          <w:rFonts w:ascii="GHEA Grapalat" w:hAnsi="GHEA Grapalat" w:cs="Sylfaen"/>
          <w:b/>
        </w:rPr>
      </w:pPr>
    </w:p>
    <w:p w:rsidR="00024088" w:rsidRPr="00DE1E5A" w:rsidRDefault="00024088" w:rsidP="00024088">
      <w:pPr>
        <w:jc w:val="right"/>
        <w:rPr>
          <w:rFonts w:ascii="GHEA Grapalat" w:hAnsi="GHEA Grapalat" w:cs="Sylfaen"/>
          <w:i/>
          <w:sz w:val="20"/>
        </w:rPr>
      </w:pPr>
      <w:r w:rsidRPr="00DE1E5A">
        <w:rPr>
          <w:rFonts w:ascii="GHEA Grapalat" w:hAnsi="GHEA Grapalat" w:cs="Sylfaen"/>
          <w:i/>
          <w:sz w:val="20"/>
          <w:lang w:val="pt-BR"/>
        </w:rPr>
        <w:t>Հավելված</w:t>
      </w:r>
      <w:r w:rsidRPr="00DE1E5A">
        <w:rPr>
          <w:rFonts w:ascii="GHEA Grapalat" w:hAnsi="GHEA Grapalat" w:cs="Sylfaen"/>
          <w:i/>
          <w:sz w:val="20"/>
        </w:rPr>
        <w:t xml:space="preserve"> 3.1</w:t>
      </w:r>
    </w:p>
    <w:p w:rsidR="00024088" w:rsidRPr="00DE1E5A" w:rsidRDefault="00024088" w:rsidP="00024088">
      <w:pPr>
        <w:jc w:val="right"/>
        <w:rPr>
          <w:rFonts w:ascii="GHEA Grapalat" w:hAnsi="GHEA Grapalat" w:cs="Sylfaen"/>
          <w:i/>
          <w:sz w:val="20"/>
          <w:lang w:val="pt-BR"/>
        </w:rPr>
      </w:pPr>
      <w:r w:rsidRPr="00DE1E5A">
        <w:rPr>
          <w:rFonts w:ascii="GHEA Grapalat" w:hAnsi="GHEA Grapalat" w:cs="Sylfaen"/>
          <w:i/>
          <w:sz w:val="20"/>
          <w:lang w:val="pt-BR"/>
        </w:rPr>
        <w:t xml:space="preserve">«         »              20  թ. կնքված </w:t>
      </w:r>
    </w:p>
    <w:p w:rsidR="00024088" w:rsidRPr="00DE1E5A" w:rsidRDefault="00024088" w:rsidP="00024088">
      <w:pPr>
        <w:jc w:val="right"/>
        <w:rPr>
          <w:rFonts w:ascii="GHEA Grapalat" w:hAnsi="GHEA Grapalat" w:cs="Sylfaen"/>
          <w:i/>
          <w:sz w:val="20"/>
          <w:lang w:val="pt-BR"/>
        </w:rPr>
      </w:pPr>
      <w:r w:rsidRPr="00DE1E5A">
        <w:rPr>
          <w:rFonts w:ascii="GHEA Grapalat" w:hAnsi="GHEA Grapalat" w:cs="Sylfaen"/>
          <w:i/>
          <w:sz w:val="20"/>
          <w:lang w:val="pt-BR"/>
        </w:rPr>
        <w:t xml:space="preserve">                      ծածկագրով պայմանագրի</w:t>
      </w:r>
    </w:p>
    <w:p w:rsidR="00024088" w:rsidRPr="00DE1E5A" w:rsidRDefault="00024088" w:rsidP="00024088">
      <w:pPr>
        <w:tabs>
          <w:tab w:val="left" w:pos="360"/>
          <w:tab w:val="left" w:pos="540"/>
        </w:tabs>
        <w:jc w:val="center"/>
        <w:rPr>
          <w:rFonts w:ascii="Sylfaen" w:hAnsi="Sylfaen" w:cs="Sylfaen"/>
          <w:b/>
          <w:bCs/>
        </w:rPr>
      </w:pPr>
    </w:p>
    <w:p w:rsidR="00024088" w:rsidRPr="00DE1E5A" w:rsidRDefault="00024088" w:rsidP="00024088">
      <w:pPr>
        <w:tabs>
          <w:tab w:val="left" w:pos="360"/>
          <w:tab w:val="left" w:pos="540"/>
        </w:tabs>
        <w:jc w:val="center"/>
        <w:rPr>
          <w:rFonts w:ascii="Sylfaen" w:hAnsi="Sylfaen" w:cs="Sylfaen"/>
          <w:b/>
          <w:bCs/>
        </w:rPr>
      </w:pPr>
    </w:p>
    <w:p w:rsidR="00024088" w:rsidRPr="00DE1E5A" w:rsidRDefault="00024088" w:rsidP="00024088">
      <w:pPr>
        <w:ind w:left="-142" w:firstLine="142"/>
        <w:jc w:val="center"/>
        <w:rPr>
          <w:rFonts w:ascii="GHEA Grapalat" w:hAnsi="GHEA Grapalat" w:cs="Sylfaen"/>
        </w:rPr>
      </w:pPr>
    </w:p>
    <w:p w:rsidR="00024088" w:rsidRPr="00DE1E5A" w:rsidRDefault="00024088" w:rsidP="00024088">
      <w:pPr>
        <w:jc w:val="center"/>
        <w:rPr>
          <w:rFonts w:ascii="GHEA Grapalat" w:hAnsi="GHEA Grapalat" w:cs="Sylfaen"/>
          <w:bCs/>
          <w:sz w:val="18"/>
          <w:szCs w:val="18"/>
        </w:rPr>
      </w:pPr>
      <w:r w:rsidRPr="00DE1E5A">
        <w:rPr>
          <w:rFonts w:ascii="GHEA Grapalat" w:hAnsi="GHEA Grapalat" w:cs="Sylfaen"/>
          <w:bCs/>
          <w:sz w:val="18"/>
          <w:szCs w:val="18"/>
        </w:rPr>
        <w:t xml:space="preserve">ԱԿՏ    N </w:t>
      </w:r>
      <w:r w:rsidRPr="00DE1E5A">
        <w:rPr>
          <w:rFonts w:ascii="GHEA Grapalat" w:hAnsi="GHEA Grapalat" w:cs="Sylfaen"/>
          <w:bCs/>
          <w:sz w:val="18"/>
          <w:szCs w:val="18"/>
          <w:u w:val="single"/>
        </w:rPr>
        <w:tab/>
      </w:r>
      <w:r w:rsidRPr="00DE1E5A">
        <w:rPr>
          <w:rFonts w:ascii="GHEA Grapalat" w:hAnsi="GHEA Grapalat" w:cs="Sylfaen"/>
          <w:bCs/>
          <w:sz w:val="18"/>
          <w:szCs w:val="18"/>
        </w:rPr>
        <w:t xml:space="preserve">           </w:t>
      </w:r>
    </w:p>
    <w:p w:rsidR="00024088" w:rsidRPr="00DE1E5A" w:rsidRDefault="00024088" w:rsidP="00024088">
      <w:pPr>
        <w:tabs>
          <w:tab w:val="left" w:pos="360"/>
          <w:tab w:val="left" w:pos="540"/>
          <w:tab w:val="left" w:pos="2250"/>
        </w:tabs>
        <w:jc w:val="center"/>
        <w:rPr>
          <w:rFonts w:ascii="GHEA Grapalat" w:hAnsi="GHEA Grapalat" w:cs="Sylfaen"/>
          <w:bCs/>
          <w:sz w:val="18"/>
          <w:szCs w:val="18"/>
        </w:rPr>
      </w:pPr>
      <w:r w:rsidRPr="00DE1E5A">
        <w:rPr>
          <w:rFonts w:ascii="GHEA Grapalat" w:hAnsi="GHEA Grapalat" w:cs="Sylfaen"/>
          <w:bCs/>
          <w:sz w:val="18"/>
          <w:szCs w:val="18"/>
        </w:rPr>
        <w:t xml:space="preserve">պայմանագրի արդյունքը Գնորդին հանձնելու փաստը ֆիքսելու վերաբերյալ                                                                                                                               </w:t>
      </w:r>
    </w:p>
    <w:p w:rsidR="00024088" w:rsidRPr="00DE1E5A" w:rsidRDefault="00024088" w:rsidP="00024088">
      <w:pPr>
        <w:jc w:val="center"/>
        <w:rPr>
          <w:rFonts w:ascii="GHEA Grapalat" w:hAnsi="GHEA Grapalat" w:cs="Sylfaen"/>
          <w:b/>
          <w:bCs/>
          <w:sz w:val="18"/>
          <w:szCs w:val="18"/>
        </w:rPr>
      </w:pPr>
      <w:r w:rsidRPr="00DE1E5A">
        <w:rPr>
          <w:rFonts w:ascii="GHEA Grapalat" w:hAnsi="GHEA Grapalat" w:cs="Sylfaen"/>
          <w:bCs/>
          <w:sz w:val="18"/>
          <w:szCs w:val="18"/>
        </w:rPr>
        <w:t xml:space="preserve">                                                                                                                        </w:t>
      </w:r>
    </w:p>
    <w:p w:rsidR="00024088" w:rsidRPr="00DE1E5A" w:rsidRDefault="00024088" w:rsidP="00024088">
      <w:pPr>
        <w:tabs>
          <w:tab w:val="left" w:pos="360"/>
          <w:tab w:val="left" w:pos="540"/>
        </w:tabs>
        <w:rPr>
          <w:rFonts w:ascii="GHEA Grapalat" w:hAnsi="GHEA Grapalat" w:cs="Sylfaen"/>
          <w:sz w:val="18"/>
        </w:rPr>
      </w:pPr>
    </w:p>
    <w:p w:rsidR="00024088" w:rsidRPr="00DE1E5A" w:rsidRDefault="00024088" w:rsidP="00024088">
      <w:pPr>
        <w:tabs>
          <w:tab w:val="left" w:pos="360"/>
          <w:tab w:val="left" w:pos="540"/>
        </w:tabs>
        <w:ind w:left="-540" w:firstLine="180"/>
        <w:jc w:val="both"/>
        <w:rPr>
          <w:rFonts w:ascii="GHEA Grapalat" w:hAnsi="GHEA Grapalat" w:cs="Sylfaen"/>
          <w:sz w:val="20"/>
        </w:rPr>
      </w:pPr>
      <w:r w:rsidRPr="00DE1E5A">
        <w:rPr>
          <w:rFonts w:ascii="GHEA Grapalat" w:hAnsi="GHEA Grapalat" w:cs="Sylfaen"/>
          <w:sz w:val="20"/>
        </w:rPr>
        <w:tab/>
      </w:r>
      <w:r w:rsidRPr="00DE1E5A">
        <w:rPr>
          <w:rFonts w:ascii="GHEA Grapalat" w:hAnsi="GHEA Grapalat" w:cs="Sylfaen"/>
          <w:sz w:val="20"/>
          <w:lang w:val="hy-AM"/>
        </w:rPr>
        <w:t xml:space="preserve">Սույնով </w:t>
      </w:r>
      <w:r w:rsidRPr="00DE1E5A">
        <w:rPr>
          <w:rFonts w:ascii="GHEA Grapalat" w:hAnsi="GHEA Grapalat" w:cs="Sylfaen"/>
          <w:sz w:val="20"/>
        </w:rPr>
        <w:t>արձանագրվում է</w:t>
      </w:r>
      <w:r w:rsidRPr="00DE1E5A">
        <w:rPr>
          <w:rFonts w:ascii="GHEA Grapalat" w:hAnsi="GHEA Grapalat" w:cs="Sylfaen"/>
          <w:sz w:val="20"/>
          <w:lang w:val="hy-AM"/>
        </w:rPr>
        <w:t xml:space="preserve">, որ </w:t>
      </w:r>
      <w:r w:rsidRPr="00DE1E5A">
        <w:rPr>
          <w:rFonts w:ascii="GHEA Grapalat" w:hAnsi="GHEA Grapalat" w:cs="Sylfaen"/>
          <w:sz w:val="20"/>
          <w:u w:val="single"/>
        </w:rPr>
        <w:tab/>
      </w:r>
      <w:r w:rsidRPr="00DE1E5A">
        <w:rPr>
          <w:rFonts w:ascii="GHEA Grapalat" w:hAnsi="GHEA Grapalat" w:cs="Sylfaen"/>
          <w:sz w:val="20"/>
          <w:u w:val="single"/>
        </w:rPr>
        <w:tab/>
        <w:t xml:space="preserve">        </w:t>
      </w:r>
      <w:r w:rsidRPr="00DE1E5A">
        <w:rPr>
          <w:rFonts w:ascii="GHEA Grapalat" w:hAnsi="GHEA Grapalat" w:cs="Sylfaen"/>
          <w:sz w:val="20"/>
        </w:rPr>
        <w:t xml:space="preserve">-ի (այսուհետ` Գնորդ) </w:t>
      </w:r>
      <w:r w:rsidRPr="00DE1E5A">
        <w:rPr>
          <w:rFonts w:ascii="GHEA Grapalat" w:hAnsi="GHEA Grapalat" w:cs="Sylfaen"/>
          <w:sz w:val="20"/>
          <w:lang w:val="hy-AM"/>
        </w:rPr>
        <w:t xml:space="preserve">և </w:t>
      </w:r>
      <w:r w:rsidRPr="00DE1E5A">
        <w:rPr>
          <w:rFonts w:ascii="GHEA Grapalat" w:hAnsi="GHEA Grapalat" w:cs="Sylfaen"/>
          <w:sz w:val="20"/>
        </w:rPr>
        <w:t xml:space="preserve"> </w:t>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p>
    <w:p w:rsidR="00024088" w:rsidRPr="00DE1E5A" w:rsidRDefault="00024088" w:rsidP="00024088">
      <w:pPr>
        <w:tabs>
          <w:tab w:val="left" w:pos="360"/>
          <w:tab w:val="left" w:pos="540"/>
        </w:tabs>
        <w:ind w:left="-540" w:firstLine="180"/>
        <w:jc w:val="both"/>
        <w:rPr>
          <w:rFonts w:ascii="GHEA Grapalat" w:hAnsi="GHEA Grapalat" w:cs="Sylfaen"/>
          <w:sz w:val="12"/>
          <w:szCs w:val="16"/>
        </w:rPr>
      </w:pP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r>
      <w:r w:rsidRPr="00DE1E5A">
        <w:rPr>
          <w:rFonts w:ascii="GHEA Grapalat" w:hAnsi="GHEA Grapalat" w:cs="Sylfaen"/>
          <w:sz w:val="20"/>
        </w:rPr>
        <w:tab/>
        <w:t xml:space="preserve">        </w:t>
      </w:r>
      <w:r w:rsidRPr="00DE1E5A">
        <w:rPr>
          <w:rFonts w:ascii="GHEA Grapalat" w:hAnsi="GHEA Grapalat" w:cs="Sylfaen"/>
          <w:sz w:val="12"/>
          <w:szCs w:val="16"/>
        </w:rPr>
        <w:t xml:space="preserve">Գնորդի անվանումը     </w:t>
      </w:r>
      <w:r w:rsidRPr="00DE1E5A">
        <w:rPr>
          <w:rFonts w:ascii="GHEA Grapalat" w:hAnsi="GHEA Grapalat" w:cs="Sylfaen"/>
          <w:sz w:val="12"/>
          <w:szCs w:val="16"/>
        </w:rPr>
        <w:tab/>
      </w:r>
      <w:r w:rsidRPr="00DE1E5A">
        <w:rPr>
          <w:rFonts w:ascii="GHEA Grapalat" w:hAnsi="GHEA Grapalat" w:cs="Sylfaen"/>
          <w:sz w:val="12"/>
          <w:szCs w:val="16"/>
        </w:rPr>
        <w:tab/>
      </w:r>
      <w:r w:rsidRPr="00DE1E5A">
        <w:rPr>
          <w:rFonts w:ascii="GHEA Grapalat" w:hAnsi="GHEA Grapalat" w:cs="Sylfaen"/>
          <w:sz w:val="12"/>
          <w:szCs w:val="16"/>
        </w:rPr>
        <w:tab/>
      </w:r>
      <w:r w:rsidRPr="00DE1E5A">
        <w:rPr>
          <w:rFonts w:ascii="GHEA Grapalat" w:hAnsi="GHEA Grapalat" w:cs="Sylfaen"/>
          <w:sz w:val="12"/>
          <w:szCs w:val="16"/>
        </w:rPr>
        <w:tab/>
        <w:t xml:space="preserve">            Վաճառողի անվանումը</w:t>
      </w:r>
      <w:r w:rsidRPr="00DE1E5A">
        <w:rPr>
          <w:rFonts w:ascii="GHEA Grapalat" w:hAnsi="GHEA Grapalat" w:cs="Sylfaen"/>
          <w:sz w:val="12"/>
          <w:szCs w:val="16"/>
        </w:rPr>
        <w:tab/>
      </w:r>
    </w:p>
    <w:p w:rsidR="00024088" w:rsidRPr="00DE1E5A" w:rsidRDefault="00024088" w:rsidP="00024088">
      <w:pPr>
        <w:tabs>
          <w:tab w:val="left" w:pos="360"/>
          <w:tab w:val="left" w:pos="540"/>
        </w:tabs>
        <w:ind w:right="-360"/>
        <w:jc w:val="both"/>
        <w:rPr>
          <w:rFonts w:ascii="GHEA Grapalat" w:hAnsi="GHEA Grapalat" w:cs="Sylfaen"/>
          <w:sz w:val="20"/>
          <w:u w:val="single"/>
          <w:lang w:val="hy-AM"/>
        </w:rPr>
      </w:pPr>
      <w:r w:rsidRPr="00DE1E5A">
        <w:rPr>
          <w:rFonts w:ascii="GHEA Grapalat" w:hAnsi="GHEA Grapalat" w:cs="Sylfaen"/>
          <w:sz w:val="20"/>
          <w:lang w:val="hy-AM"/>
        </w:rPr>
        <w:t xml:space="preserve">(այսուհետ` </w:t>
      </w:r>
      <w:r w:rsidRPr="00DE1E5A">
        <w:rPr>
          <w:rFonts w:ascii="GHEA Grapalat" w:hAnsi="GHEA Grapalat" w:cs="Sylfaen"/>
          <w:sz w:val="20"/>
        </w:rPr>
        <w:t>Վաճառող</w:t>
      </w:r>
      <w:r w:rsidRPr="00DE1E5A">
        <w:rPr>
          <w:rFonts w:ascii="GHEA Grapalat" w:hAnsi="GHEA Grapalat" w:cs="Sylfaen"/>
          <w:sz w:val="20"/>
          <w:lang w:val="hy-AM"/>
        </w:rPr>
        <w:t>)</w:t>
      </w:r>
      <w:r w:rsidRPr="00DE1E5A">
        <w:rPr>
          <w:rFonts w:ascii="GHEA Grapalat" w:hAnsi="GHEA Grapalat" w:cs="Sylfaen"/>
          <w:sz w:val="20"/>
        </w:rPr>
        <w:t xml:space="preserve"> միջև 20     թ. </w:t>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u w:val="single"/>
        </w:rPr>
        <w:tab/>
      </w:r>
      <w:r w:rsidRPr="00DE1E5A">
        <w:rPr>
          <w:rFonts w:ascii="GHEA Grapalat" w:hAnsi="GHEA Grapalat" w:cs="Sylfaen"/>
          <w:sz w:val="20"/>
          <w:lang w:val="hy-AM"/>
        </w:rPr>
        <w:t xml:space="preserve"> -ին կնքված N </w:t>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p>
    <w:p w:rsidR="00024088" w:rsidRPr="00DE1E5A" w:rsidRDefault="00024088" w:rsidP="00024088">
      <w:pPr>
        <w:tabs>
          <w:tab w:val="left" w:pos="360"/>
          <w:tab w:val="left" w:pos="540"/>
        </w:tabs>
        <w:ind w:right="-360"/>
        <w:jc w:val="both"/>
        <w:rPr>
          <w:rFonts w:ascii="GHEA Grapalat" w:hAnsi="GHEA Grapalat" w:cs="Sylfaen"/>
          <w:sz w:val="12"/>
          <w:szCs w:val="16"/>
          <w:lang w:val="hy-AM"/>
        </w:rPr>
      </w:pP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t>պայմանագրի կնքման ամսաթիվը</w:t>
      </w:r>
      <w:r w:rsidRPr="00DE1E5A">
        <w:rPr>
          <w:rFonts w:ascii="GHEA Grapalat" w:hAnsi="GHEA Grapalat" w:cs="Sylfaen"/>
          <w:sz w:val="12"/>
          <w:szCs w:val="16"/>
          <w:lang w:val="hy-AM"/>
        </w:rPr>
        <w:tab/>
      </w:r>
      <w:r w:rsidRPr="00DE1E5A">
        <w:rPr>
          <w:rFonts w:ascii="GHEA Grapalat" w:hAnsi="GHEA Grapalat" w:cs="Sylfaen"/>
          <w:sz w:val="12"/>
          <w:szCs w:val="16"/>
          <w:lang w:val="hy-AM"/>
        </w:rPr>
        <w:tab/>
      </w:r>
      <w:r w:rsidRPr="00DE1E5A">
        <w:rPr>
          <w:rFonts w:ascii="GHEA Grapalat" w:hAnsi="GHEA Grapalat" w:cs="Sylfaen"/>
          <w:sz w:val="12"/>
          <w:szCs w:val="16"/>
          <w:lang w:val="hy-AM"/>
        </w:rPr>
        <w:tab/>
        <w:t xml:space="preserve">      պայմանագրի համարը</w:t>
      </w:r>
      <w:r w:rsidRPr="00DE1E5A">
        <w:rPr>
          <w:rFonts w:ascii="GHEA Grapalat" w:hAnsi="GHEA Grapalat" w:cs="Sylfaen"/>
          <w:sz w:val="12"/>
          <w:szCs w:val="16"/>
          <w:lang w:val="hy-AM"/>
        </w:rPr>
        <w:tab/>
      </w:r>
      <w:r w:rsidRPr="00DE1E5A">
        <w:rPr>
          <w:rFonts w:ascii="GHEA Grapalat" w:hAnsi="GHEA Grapalat" w:cs="Sylfaen"/>
          <w:sz w:val="12"/>
          <w:szCs w:val="16"/>
          <w:lang w:val="hy-AM"/>
        </w:rPr>
        <w:tab/>
      </w:r>
    </w:p>
    <w:p w:rsidR="00024088" w:rsidRPr="00DE1E5A" w:rsidRDefault="00024088" w:rsidP="00024088">
      <w:pPr>
        <w:tabs>
          <w:tab w:val="left" w:pos="360"/>
          <w:tab w:val="left" w:pos="540"/>
        </w:tabs>
        <w:jc w:val="both"/>
        <w:rPr>
          <w:rFonts w:ascii="GHEA Grapalat" w:hAnsi="GHEA Grapalat" w:cs="Sylfaen"/>
          <w:sz w:val="20"/>
          <w:lang w:val="hy-AM"/>
        </w:rPr>
      </w:pPr>
      <w:r w:rsidRPr="00DE1E5A">
        <w:rPr>
          <w:rFonts w:ascii="GHEA Grapalat" w:hAnsi="GHEA Grapalat" w:cs="Sylfaen"/>
          <w:sz w:val="20"/>
          <w:lang w:val="hy-AM"/>
        </w:rPr>
        <w:t xml:space="preserve">պայմանագրի շրջանակներում Վաճառողը  20  թ. </w:t>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u w:val="single"/>
          <w:lang w:val="hy-AM"/>
        </w:rPr>
        <w:tab/>
      </w:r>
      <w:r w:rsidRPr="00DE1E5A">
        <w:rPr>
          <w:rFonts w:ascii="GHEA Grapalat" w:hAnsi="GHEA Grapalat" w:cs="Sylfaen"/>
          <w:sz w:val="20"/>
          <w:lang w:val="hy-AM"/>
        </w:rPr>
        <w:t>-ին հանձնման-ընդունման նպատակով Գնորդին հանձնեց ստորև նշված ապրանքները.</w:t>
      </w:r>
    </w:p>
    <w:p w:rsidR="00024088" w:rsidRPr="00DE1E5A" w:rsidRDefault="00024088" w:rsidP="00024088">
      <w:pPr>
        <w:tabs>
          <w:tab w:val="left" w:pos="2972"/>
        </w:tabs>
        <w:jc w:val="both"/>
        <w:rPr>
          <w:rFonts w:ascii="GHEA Grapalat" w:hAnsi="GHEA Grapalat" w:cs="Sylfaen"/>
          <w:sz w:val="20"/>
          <w:lang w:val="hy-AM"/>
        </w:rPr>
      </w:pPr>
      <w:r w:rsidRPr="00DE1E5A">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24088" w:rsidRPr="00DE1E5A" w:rsidTr="009465A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24088" w:rsidRPr="00DE1E5A" w:rsidRDefault="00024088" w:rsidP="009465A1">
            <w:pPr>
              <w:jc w:val="center"/>
              <w:rPr>
                <w:rFonts w:ascii="GHEA Grapalat" w:hAnsi="GHEA Grapalat" w:cs="Sylfaen"/>
                <w:bCs/>
                <w:sz w:val="18"/>
                <w:szCs w:val="18"/>
                <w:lang w:eastAsia="ru-RU"/>
              </w:rPr>
            </w:pPr>
            <w:r w:rsidRPr="00DE1E5A">
              <w:rPr>
                <w:rFonts w:ascii="GHEA Grapalat" w:hAnsi="GHEA Grapalat" w:cs="Sylfaen"/>
                <w:bCs/>
                <w:sz w:val="18"/>
                <w:szCs w:val="18"/>
                <w:lang w:eastAsia="ru-RU"/>
              </w:rPr>
              <w:t>Ապրանքի</w:t>
            </w:r>
          </w:p>
        </w:tc>
      </w:tr>
      <w:tr w:rsidR="00024088" w:rsidRPr="00DE1E5A" w:rsidTr="009465A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24088" w:rsidRPr="00DE1E5A" w:rsidRDefault="00024088" w:rsidP="009465A1">
            <w:pPr>
              <w:jc w:val="center"/>
              <w:rPr>
                <w:rFonts w:ascii="GHEA Grapalat" w:hAnsi="GHEA Grapalat"/>
                <w:sz w:val="18"/>
                <w:szCs w:val="18"/>
              </w:rPr>
            </w:pPr>
            <w:r w:rsidRPr="00DE1E5A">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24088" w:rsidRPr="00DE1E5A" w:rsidRDefault="00024088" w:rsidP="009465A1">
            <w:pPr>
              <w:jc w:val="center"/>
              <w:rPr>
                <w:rFonts w:ascii="GHEA Grapalat" w:hAnsi="GHEA Grapalat"/>
                <w:sz w:val="18"/>
                <w:szCs w:val="18"/>
              </w:rPr>
            </w:pPr>
            <w:r w:rsidRPr="00DE1E5A">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24088" w:rsidRPr="00DE1E5A" w:rsidRDefault="00024088" w:rsidP="009465A1">
            <w:pPr>
              <w:jc w:val="center"/>
              <w:rPr>
                <w:rFonts w:ascii="GHEA Grapalat" w:hAnsi="GHEA Grapalat"/>
                <w:sz w:val="18"/>
                <w:szCs w:val="18"/>
              </w:rPr>
            </w:pPr>
            <w:r w:rsidRPr="00DE1E5A">
              <w:rPr>
                <w:rFonts w:ascii="GHEA Grapalat" w:hAnsi="GHEA Grapalat" w:cs="Sylfaen"/>
                <w:sz w:val="18"/>
                <w:szCs w:val="18"/>
              </w:rPr>
              <w:t>քանակը</w:t>
            </w:r>
            <w:r w:rsidRPr="00DE1E5A">
              <w:rPr>
                <w:rFonts w:ascii="GHEA Grapalat" w:hAnsi="GHEA Grapalat"/>
                <w:sz w:val="18"/>
                <w:szCs w:val="18"/>
              </w:rPr>
              <w:t xml:space="preserve"> (</w:t>
            </w:r>
            <w:r w:rsidRPr="00DE1E5A">
              <w:rPr>
                <w:rFonts w:ascii="GHEA Grapalat" w:hAnsi="GHEA Grapalat" w:cs="Sylfaen"/>
                <w:sz w:val="18"/>
                <w:szCs w:val="18"/>
              </w:rPr>
              <w:t>փաստացի</w:t>
            </w:r>
            <w:r w:rsidRPr="00DE1E5A">
              <w:rPr>
                <w:rFonts w:ascii="GHEA Grapalat" w:hAnsi="GHEA Grapalat"/>
                <w:sz w:val="18"/>
                <w:szCs w:val="18"/>
              </w:rPr>
              <w:t>)</w:t>
            </w:r>
          </w:p>
        </w:tc>
      </w:tr>
      <w:tr w:rsidR="00024088" w:rsidRPr="00DE1E5A" w:rsidTr="009465A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24088" w:rsidRPr="00DE1E5A" w:rsidRDefault="00024088" w:rsidP="009465A1">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24088" w:rsidRPr="00DE1E5A" w:rsidRDefault="00024088" w:rsidP="009465A1">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24088" w:rsidRPr="00DE1E5A" w:rsidRDefault="00024088" w:rsidP="009465A1">
            <w:pPr>
              <w:jc w:val="center"/>
              <w:rPr>
                <w:rFonts w:ascii="GHEA Grapalat" w:hAnsi="GHEA Grapalat" w:cs="Sylfaen"/>
                <w:sz w:val="18"/>
                <w:szCs w:val="18"/>
                <w:lang w:val="ru-RU" w:eastAsia="ru-RU"/>
              </w:rPr>
            </w:pPr>
          </w:p>
        </w:tc>
      </w:tr>
      <w:tr w:rsidR="00024088" w:rsidRPr="00DE1E5A" w:rsidTr="009465A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24088" w:rsidRPr="00DE1E5A" w:rsidRDefault="00024088" w:rsidP="009465A1">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24088" w:rsidRPr="00DE1E5A" w:rsidRDefault="00024088" w:rsidP="009465A1">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24088" w:rsidRPr="00DE1E5A" w:rsidRDefault="00024088" w:rsidP="009465A1">
            <w:pPr>
              <w:jc w:val="center"/>
              <w:rPr>
                <w:rFonts w:ascii="GHEA Grapalat" w:hAnsi="GHEA Grapalat" w:cs="Sylfaen"/>
                <w:sz w:val="18"/>
                <w:szCs w:val="18"/>
                <w:lang w:val="ru-RU" w:eastAsia="ru-RU"/>
              </w:rPr>
            </w:pPr>
          </w:p>
        </w:tc>
      </w:tr>
    </w:tbl>
    <w:p w:rsidR="00024088" w:rsidRPr="00DE1E5A" w:rsidRDefault="00024088" w:rsidP="00024088">
      <w:pPr>
        <w:tabs>
          <w:tab w:val="left" w:pos="360"/>
          <w:tab w:val="left" w:pos="540"/>
        </w:tabs>
        <w:jc w:val="both"/>
        <w:rPr>
          <w:rFonts w:ascii="GHEA Grapalat" w:hAnsi="GHEA Grapalat" w:cs="Sylfaen"/>
          <w:lang w:eastAsia="ru-RU"/>
        </w:rPr>
      </w:pPr>
    </w:p>
    <w:p w:rsidR="00024088" w:rsidRPr="00DE1E5A" w:rsidRDefault="00024088" w:rsidP="00024088">
      <w:pPr>
        <w:tabs>
          <w:tab w:val="left" w:pos="360"/>
          <w:tab w:val="left" w:pos="540"/>
        </w:tabs>
        <w:jc w:val="both"/>
        <w:rPr>
          <w:rFonts w:ascii="GHEA Grapalat" w:hAnsi="GHEA Grapalat" w:cs="Sylfaen"/>
          <w:sz w:val="20"/>
        </w:rPr>
      </w:pPr>
      <w:r w:rsidRPr="00DE1E5A">
        <w:rPr>
          <w:rFonts w:ascii="GHEA Grapalat" w:hAnsi="GHEA Grapalat" w:cs="Sylfaen"/>
          <w:sz w:val="20"/>
        </w:rPr>
        <w:t>Սույն ակտը կազմված է 2 օրինակից, յուրաքանչյուր կողմին տրամադրվում է մեկական օրինակ:</w:t>
      </w:r>
    </w:p>
    <w:p w:rsidR="00024088" w:rsidRPr="00DE1E5A" w:rsidRDefault="00024088" w:rsidP="00024088">
      <w:pPr>
        <w:tabs>
          <w:tab w:val="left" w:pos="360"/>
          <w:tab w:val="left" w:pos="540"/>
        </w:tabs>
        <w:rPr>
          <w:rFonts w:ascii="GHEA Grapalat" w:hAnsi="GHEA Grapalat" w:cs="Sylfaen"/>
          <w:lang w:val="hy-AM"/>
        </w:rPr>
      </w:pPr>
    </w:p>
    <w:p w:rsidR="00024088" w:rsidRPr="00DE1E5A" w:rsidRDefault="00024088" w:rsidP="00024088">
      <w:pPr>
        <w:jc w:val="center"/>
        <w:rPr>
          <w:rFonts w:ascii="GHEA Grapalat" w:hAnsi="GHEA Grapalat" w:cs="Sylfaen"/>
          <w:lang w:val="hy-AM"/>
        </w:rPr>
      </w:pPr>
    </w:p>
    <w:p w:rsidR="00024088" w:rsidRPr="00DE1E5A" w:rsidRDefault="00024088" w:rsidP="00024088">
      <w:pPr>
        <w:jc w:val="center"/>
        <w:rPr>
          <w:rFonts w:ascii="GHEA Grapalat" w:hAnsi="GHEA Grapalat" w:cs="Sylfaen"/>
          <w:sz w:val="14"/>
          <w:szCs w:val="14"/>
          <w:lang w:val="hy-AM"/>
        </w:rPr>
      </w:pPr>
    </w:p>
    <w:p w:rsidR="00024088" w:rsidRPr="00DE1E5A" w:rsidRDefault="00024088" w:rsidP="00024088">
      <w:pPr>
        <w:jc w:val="center"/>
        <w:rPr>
          <w:rFonts w:ascii="GHEA Grapalat" w:hAnsi="GHEA Grapalat" w:cs="Sylfaen"/>
          <w:lang w:val="hy-AM"/>
        </w:rPr>
      </w:pPr>
    </w:p>
    <w:p w:rsidR="00024088" w:rsidRPr="00DE1E5A" w:rsidRDefault="00024088" w:rsidP="00024088">
      <w:pPr>
        <w:jc w:val="center"/>
        <w:rPr>
          <w:rFonts w:ascii="GHEA Grapalat" w:hAnsi="GHEA Grapalat" w:cs="Sylfaen"/>
        </w:rPr>
      </w:pPr>
      <w:r w:rsidRPr="00DE1E5A">
        <w:rPr>
          <w:rFonts w:ascii="GHEA Grapalat" w:hAnsi="GHEA Grapalat" w:cs="Sylfaen"/>
        </w:rPr>
        <w:t>ԿՈՂՄԵՐԸ</w:t>
      </w:r>
    </w:p>
    <w:p w:rsidR="00024088" w:rsidRPr="00DE1E5A" w:rsidRDefault="00024088" w:rsidP="00024088">
      <w:pPr>
        <w:jc w:val="center"/>
        <w:rPr>
          <w:rFonts w:ascii="GHEA Grapalat" w:hAnsi="GHEA Grapalat" w:cs="Sylfaen"/>
        </w:rPr>
      </w:pPr>
    </w:p>
    <w:p w:rsidR="00024088" w:rsidRPr="00DE1E5A" w:rsidRDefault="00024088" w:rsidP="00024088">
      <w:pPr>
        <w:tabs>
          <w:tab w:val="left" w:pos="360"/>
          <w:tab w:val="left" w:pos="540"/>
        </w:tabs>
        <w:rPr>
          <w:rFonts w:ascii="GHEA Grapalat" w:hAnsi="GHEA Grapalat" w:cs="Sylfaen"/>
        </w:rPr>
      </w:pPr>
    </w:p>
    <w:p w:rsidR="00024088" w:rsidRPr="00DE1E5A" w:rsidRDefault="00024088" w:rsidP="00024088">
      <w:pPr>
        <w:tabs>
          <w:tab w:val="left" w:pos="360"/>
          <w:tab w:val="left" w:pos="540"/>
        </w:tabs>
        <w:rPr>
          <w:rFonts w:ascii="GHEA Grapalat" w:hAnsi="GHEA Grapalat" w:cs="Sylfaen"/>
        </w:rPr>
      </w:pPr>
    </w:p>
    <w:tbl>
      <w:tblPr>
        <w:tblW w:w="0" w:type="auto"/>
        <w:tblLook w:val="00A0"/>
      </w:tblPr>
      <w:tblGrid>
        <w:gridCol w:w="4785"/>
        <w:gridCol w:w="5223"/>
      </w:tblGrid>
      <w:tr w:rsidR="00024088" w:rsidRPr="00DE1E5A" w:rsidTr="009465A1">
        <w:tc>
          <w:tcPr>
            <w:tcW w:w="4785" w:type="dxa"/>
          </w:tcPr>
          <w:p w:rsidR="00024088" w:rsidRPr="00DE1E5A" w:rsidRDefault="00024088" w:rsidP="009465A1">
            <w:pPr>
              <w:tabs>
                <w:tab w:val="left" w:pos="360"/>
                <w:tab w:val="left" w:pos="540"/>
              </w:tabs>
              <w:jc w:val="center"/>
              <w:rPr>
                <w:rFonts w:ascii="GHEA Grapalat" w:hAnsi="GHEA Grapalat" w:cs="Sylfaen"/>
                <w:b/>
                <w:bCs/>
                <w:lang w:eastAsia="ru-RU"/>
              </w:rPr>
            </w:pPr>
            <w:r w:rsidRPr="00DE1E5A">
              <w:rPr>
                <w:rFonts w:ascii="GHEA Grapalat" w:hAnsi="GHEA Grapalat" w:cs="Sylfaen"/>
                <w:b/>
                <w:bCs/>
              </w:rPr>
              <w:t>Հանձնեց</w:t>
            </w:r>
          </w:p>
        </w:tc>
        <w:tc>
          <w:tcPr>
            <w:tcW w:w="5223" w:type="dxa"/>
          </w:tcPr>
          <w:p w:rsidR="00024088" w:rsidRPr="00DE1E5A" w:rsidRDefault="00024088" w:rsidP="009465A1">
            <w:pPr>
              <w:tabs>
                <w:tab w:val="left" w:pos="360"/>
                <w:tab w:val="left" w:pos="540"/>
              </w:tabs>
              <w:jc w:val="center"/>
              <w:rPr>
                <w:rFonts w:ascii="GHEA Grapalat" w:hAnsi="GHEA Grapalat" w:cs="Sylfaen"/>
                <w:b/>
                <w:bCs/>
                <w:lang w:eastAsia="ru-RU"/>
              </w:rPr>
            </w:pPr>
            <w:r w:rsidRPr="00DE1E5A">
              <w:rPr>
                <w:rFonts w:ascii="GHEA Grapalat" w:hAnsi="GHEA Grapalat" w:cs="Sylfaen"/>
                <w:b/>
                <w:bCs/>
              </w:rPr>
              <w:t xml:space="preserve">        Ընդունեց</w:t>
            </w:r>
          </w:p>
        </w:tc>
      </w:tr>
    </w:tbl>
    <w:p w:rsidR="00024088" w:rsidRPr="00DE1E5A" w:rsidRDefault="00024088" w:rsidP="00024088">
      <w:pPr>
        <w:tabs>
          <w:tab w:val="left" w:pos="360"/>
          <w:tab w:val="left" w:pos="540"/>
        </w:tabs>
        <w:rPr>
          <w:rFonts w:ascii="GHEA Grapalat" w:hAnsi="GHEA Grapalat" w:cs="Sylfaen"/>
          <w:sz w:val="20"/>
          <w:szCs w:val="20"/>
          <w:lang w:eastAsia="ru-RU"/>
        </w:rPr>
      </w:pPr>
      <w:r w:rsidRPr="00DE1E5A">
        <w:rPr>
          <w:rFonts w:ascii="GHEA Grapalat" w:hAnsi="GHEA Grapalat" w:cs="Sylfaen"/>
          <w:sz w:val="20"/>
          <w:szCs w:val="20"/>
          <w:lang w:eastAsia="ru-RU"/>
        </w:rPr>
        <w:t xml:space="preserve">                                                                                                  հայտը նախագծած ներկայացուցիչ`</w:t>
      </w:r>
    </w:p>
    <w:p w:rsidR="00024088" w:rsidRPr="00DE1E5A" w:rsidRDefault="00024088" w:rsidP="00024088">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24088" w:rsidRPr="00DE1E5A" w:rsidTr="009465A1">
        <w:trPr>
          <w:tblCellSpacing w:w="7" w:type="dxa"/>
          <w:jc w:val="center"/>
        </w:trPr>
        <w:tc>
          <w:tcPr>
            <w:tcW w:w="0" w:type="auto"/>
            <w:vAlign w:val="center"/>
          </w:tcPr>
          <w:p w:rsidR="00024088" w:rsidRPr="00DE1E5A" w:rsidRDefault="00024088" w:rsidP="009465A1">
            <w:pPr>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___________________________ </w:t>
            </w:r>
          </w:p>
          <w:p w:rsidR="00024088" w:rsidRPr="00DE1E5A" w:rsidRDefault="00024088" w:rsidP="009465A1">
            <w:pPr>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ազգանուն, անուն</w:t>
            </w:r>
          </w:p>
        </w:tc>
        <w:tc>
          <w:tcPr>
            <w:tcW w:w="0" w:type="auto"/>
            <w:vAlign w:val="center"/>
          </w:tcPr>
          <w:p w:rsidR="00024088" w:rsidRPr="00DE1E5A" w:rsidRDefault="00024088" w:rsidP="009465A1">
            <w:pPr>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___________________________</w:t>
            </w:r>
          </w:p>
          <w:p w:rsidR="00024088" w:rsidRPr="00DE1E5A" w:rsidRDefault="00024088" w:rsidP="009465A1">
            <w:pPr>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ազգանուն, անուն</w:t>
            </w:r>
          </w:p>
        </w:tc>
      </w:tr>
      <w:tr w:rsidR="00024088" w:rsidRPr="00DE1E5A" w:rsidTr="009465A1">
        <w:trPr>
          <w:tblCellSpacing w:w="7" w:type="dxa"/>
          <w:jc w:val="center"/>
        </w:trPr>
        <w:tc>
          <w:tcPr>
            <w:tcW w:w="0" w:type="auto"/>
            <w:vAlign w:val="center"/>
          </w:tcPr>
          <w:p w:rsidR="00024088" w:rsidRPr="00DE1E5A" w:rsidRDefault="00024088" w:rsidP="009465A1">
            <w:pPr>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___________________________ </w:t>
            </w:r>
          </w:p>
          <w:p w:rsidR="00024088" w:rsidRPr="00DE1E5A" w:rsidRDefault="00024088" w:rsidP="009465A1">
            <w:pPr>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Ստորագրություն</w:t>
            </w:r>
          </w:p>
        </w:tc>
        <w:tc>
          <w:tcPr>
            <w:tcW w:w="0" w:type="auto"/>
            <w:vAlign w:val="center"/>
          </w:tcPr>
          <w:p w:rsidR="00024088" w:rsidRPr="00DE1E5A" w:rsidRDefault="00024088" w:rsidP="009465A1">
            <w:pPr>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___________________________</w:t>
            </w:r>
          </w:p>
          <w:p w:rsidR="00024088" w:rsidRPr="00DE1E5A" w:rsidRDefault="00024088" w:rsidP="009465A1">
            <w:pPr>
              <w:jc w:val="center"/>
              <w:rPr>
                <w:rFonts w:ascii="GHEA Grapalat" w:hAnsi="GHEA Grapalat" w:cs="GHEA Grapalat"/>
                <w:color w:val="000000"/>
                <w:sz w:val="21"/>
                <w:szCs w:val="21"/>
                <w:lang w:val="ru-RU" w:eastAsia="ru-RU"/>
              </w:rPr>
            </w:pPr>
            <w:r w:rsidRPr="00DE1E5A">
              <w:rPr>
                <w:rFonts w:ascii="GHEA Grapalat" w:hAnsi="GHEA Grapalat" w:cs="GHEA Grapalat"/>
                <w:color w:val="000000"/>
                <w:sz w:val="15"/>
                <w:szCs w:val="15"/>
              </w:rPr>
              <w:t>ստորագրություն</w:t>
            </w:r>
          </w:p>
        </w:tc>
      </w:tr>
      <w:tr w:rsidR="00024088" w:rsidRPr="00DE1E5A" w:rsidTr="009465A1">
        <w:trPr>
          <w:tblCellSpacing w:w="7" w:type="dxa"/>
          <w:jc w:val="center"/>
        </w:trPr>
        <w:tc>
          <w:tcPr>
            <w:tcW w:w="0" w:type="auto"/>
            <w:vAlign w:val="center"/>
          </w:tcPr>
          <w:p w:rsidR="00024088" w:rsidRPr="00DE1E5A" w:rsidRDefault="00024088" w:rsidP="009465A1">
            <w:pPr>
              <w:rPr>
                <w:rFonts w:ascii="GHEA Grapalat" w:hAnsi="GHEA Grapalat" w:cs="GHEA Grapalat"/>
                <w:color w:val="000000"/>
                <w:sz w:val="21"/>
                <w:szCs w:val="21"/>
                <w:lang w:val="ru-RU" w:eastAsia="ru-RU"/>
              </w:rPr>
            </w:pPr>
            <w:r w:rsidRPr="00DE1E5A">
              <w:rPr>
                <w:rFonts w:ascii="GHEA Grapalat" w:hAnsi="GHEA Grapalat" w:cs="GHEA Grapalat"/>
                <w:color w:val="000000"/>
                <w:sz w:val="21"/>
                <w:szCs w:val="21"/>
              </w:rPr>
              <w:t xml:space="preserve">                              </w:t>
            </w:r>
          </w:p>
        </w:tc>
        <w:tc>
          <w:tcPr>
            <w:tcW w:w="0" w:type="auto"/>
            <w:vAlign w:val="center"/>
          </w:tcPr>
          <w:p w:rsidR="00024088" w:rsidRPr="00DE1E5A" w:rsidRDefault="00024088" w:rsidP="009465A1">
            <w:pPr>
              <w:rPr>
                <w:rFonts w:ascii="GHEA Grapalat" w:hAnsi="GHEA Grapalat" w:cs="GHEA Grapalat"/>
                <w:color w:val="000000"/>
                <w:sz w:val="21"/>
                <w:szCs w:val="21"/>
                <w:lang w:val="ru-RU" w:eastAsia="ru-RU"/>
              </w:rPr>
            </w:pPr>
          </w:p>
        </w:tc>
      </w:tr>
    </w:tbl>
    <w:p w:rsidR="00024088" w:rsidRPr="00DE1E5A" w:rsidRDefault="00024088" w:rsidP="00024088">
      <w:pPr>
        <w:ind w:left="-142" w:firstLine="142"/>
        <w:jc w:val="center"/>
        <w:rPr>
          <w:rFonts w:ascii="GHEA Grapalat" w:hAnsi="GHEA Grapalat" w:cs="Sylfaen"/>
          <w:b/>
        </w:rPr>
      </w:pPr>
    </w:p>
    <w:p w:rsidR="00024088" w:rsidRPr="00DE1E5A" w:rsidRDefault="00024088" w:rsidP="00024088">
      <w:pPr>
        <w:ind w:left="-142" w:firstLine="142"/>
        <w:jc w:val="center"/>
        <w:rPr>
          <w:rFonts w:ascii="GHEA Grapalat" w:hAnsi="GHEA Grapalat" w:cs="Sylfaen"/>
          <w:b/>
        </w:rPr>
      </w:pPr>
    </w:p>
    <w:p w:rsidR="00024088" w:rsidRPr="00DE1E5A" w:rsidRDefault="00024088" w:rsidP="00024088">
      <w:pPr>
        <w:pStyle w:val="norm"/>
        <w:spacing w:line="240" w:lineRule="auto"/>
        <w:ind w:firstLine="284"/>
        <w:jc w:val="right"/>
        <w:rPr>
          <w:rFonts w:ascii="GHEA Grapalat" w:hAnsi="GHEA Grapalat"/>
          <w:b/>
          <w:sz w:val="20"/>
        </w:rPr>
      </w:pPr>
    </w:p>
    <w:p w:rsidR="00024088" w:rsidRPr="00DE1E5A" w:rsidRDefault="00024088" w:rsidP="00024088">
      <w:pPr>
        <w:pStyle w:val="norm"/>
        <w:spacing w:line="240" w:lineRule="auto"/>
        <w:ind w:firstLine="284"/>
        <w:jc w:val="right"/>
        <w:rPr>
          <w:rFonts w:ascii="GHEA Grapalat" w:hAnsi="GHEA Grapalat"/>
          <w:b/>
          <w:sz w:val="20"/>
        </w:rPr>
      </w:pPr>
    </w:p>
    <w:p w:rsidR="00024088" w:rsidRPr="00DE1E5A" w:rsidRDefault="00024088" w:rsidP="00024088">
      <w:pPr>
        <w:rPr>
          <w:rFonts w:ascii="GHEA Grapalat" w:hAnsi="GHEA Grapalat"/>
          <w:sz w:val="20"/>
          <w:lang w:val="hy-AM"/>
        </w:rPr>
      </w:pPr>
    </w:p>
    <w:p w:rsidR="00024088" w:rsidRPr="00DE1E5A" w:rsidRDefault="00024088" w:rsidP="00024088">
      <w:pPr>
        <w:rPr>
          <w:rFonts w:ascii="GHEA Grapalat" w:hAnsi="GHEA Grapalat"/>
          <w:sz w:val="20"/>
          <w:lang w:val="hy-AM"/>
        </w:rPr>
      </w:pPr>
    </w:p>
    <w:p w:rsidR="00024088" w:rsidRPr="00DE1E5A" w:rsidRDefault="00024088" w:rsidP="00024088">
      <w:pPr>
        <w:rPr>
          <w:rFonts w:ascii="GHEA Grapalat" w:hAnsi="GHEA Grapalat"/>
          <w:sz w:val="20"/>
          <w:lang w:val="hy-AM"/>
        </w:rPr>
      </w:pPr>
    </w:p>
    <w:p w:rsidR="00024088" w:rsidRPr="00DE1E5A" w:rsidRDefault="00024088" w:rsidP="00024088">
      <w:pPr>
        <w:tabs>
          <w:tab w:val="left" w:pos="2268"/>
        </w:tabs>
        <w:ind w:left="-284" w:firstLine="284"/>
        <w:jc w:val="right"/>
        <w:rPr>
          <w:rFonts w:ascii="GHEA Grapalat" w:hAnsi="GHEA Grapalat"/>
        </w:rPr>
      </w:pPr>
    </w:p>
    <w:p w:rsidR="00024088" w:rsidRPr="00DE1E5A" w:rsidRDefault="00024088" w:rsidP="00024088">
      <w:pPr>
        <w:tabs>
          <w:tab w:val="left" w:pos="2268"/>
        </w:tabs>
        <w:ind w:left="-284" w:firstLine="284"/>
        <w:jc w:val="right"/>
        <w:rPr>
          <w:rFonts w:ascii="GHEA Grapalat" w:hAnsi="GHEA Grapalat"/>
        </w:rPr>
      </w:pPr>
    </w:p>
    <w:p w:rsidR="00024088" w:rsidRPr="00DE1E5A" w:rsidRDefault="00024088" w:rsidP="00024088">
      <w:pPr>
        <w:tabs>
          <w:tab w:val="left" w:pos="2268"/>
        </w:tabs>
        <w:ind w:left="-284" w:firstLine="284"/>
        <w:jc w:val="right"/>
        <w:rPr>
          <w:rFonts w:ascii="GHEA Grapalat" w:hAnsi="GHEA Grapalat"/>
        </w:rPr>
      </w:pPr>
    </w:p>
    <w:p w:rsidR="00024088" w:rsidRPr="00DE1E5A" w:rsidRDefault="00024088" w:rsidP="00024088">
      <w:pPr>
        <w:tabs>
          <w:tab w:val="left" w:pos="2268"/>
        </w:tabs>
        <w:ind w:left="-284" w:firstLine="284"/>
        <w:jc w:val="right"/>
        <w:rPr>
          <w:rFonts w:ascii="GHEA Grapalat" w:hAnsi="GHEA Grapalat"/>
        </w:rPr>
      </w:pPr>
    </w:p>
    <w:p w:rsidR="00024088" w:rsidRPr="00DE1E5A" w:rsidRDefault="00024088" w:rsidP="00024088">
      <w:pPr>
        <w:tabs>
          <w:tab w:val="left" w:pos="2268"/>
        </w:tabs>
        <w:ind w:left="-284" w:firstLine="284"/>
        <w:jc w:val="right"/>
        <w:rPr>
          <w:rFonts w:ascii="GHEA Grapalat" w:hAnsi="GHEA Grapalat"/>
        </w:rPr>
      </w:pPr>
    </w:p>
    <w:p w:rsidR="00024088" w:rsidRPr="00DE1E5A" w:rsidRDefault="00024088" w:rsidP="00024088">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024088" w:rsidRPr="00DE1E5A" w:rsidTr="009465A1">
        <w:trPr>
          <w:tblCellSpacing w:w="7" w:type="dxa"/>
          <w:jc w:val="center"/>
        </w:trPr>
        <w:tc>
          <w:tcPr>
            <w:tcW w:w="0" w:type="auto"/>
            <w:vAlign w:val="center"/>
          </w:tcPr>
          <w:p w:rsidR="00024088" w:rsidRPr="00DE1E5A" w:rsidRDefault="00024088" w:rsidP="009465A1">
            <w:pPr>
              <w:rPr>
                <w:rFonts w:ascii="GHEA Grapalat" w:hAnsi="GHEA Grapalat" w:cs="GHEA Grapalat"/>
                <w:color w:val="000000"/>
                <w:sz w:val="21"/>
                <w:szCs w:val="21"/>
              </w:rPr>
            </w:pPr>
          </w:p>
        </w:tc>
        <w:tc>
          <w:tcPr>
            <w:tcW w:w="0" w:type="auto"/>
            <w:vAlign w:val="center"/>
          </w:tcPr>
          <w:p w:rsidR="00024088" w:rsidRPr="00DE1E5A" w:rsidRDefault="00024088" w:rsidP="009465A1">
            <w:pPr>
              <w:rPr>
                <w:rFonts w:ascii="GHEA Grapalat" w:hAnsi="GHEA Grapalat" w:cs="GHEA Grapalat"/>
                <w:color w:val="000000"/>
                <w:sz w:val="21"/>
                <w:szCs w:val="21"/>
              </w:rPr>
            </w:pPr>
          </w:p>
        </w:tc>
      </w:tr>
    </w:tbl>
    <w:p w:rsidR="00024088" w:rsidRPr="00DE1E5A" w:rsidRDefault="00024088" w:rsidP="00024088">
      <w:pPr>
        <w:ind w:left="-142" w:firstLine="142"/>
        <w:jc w:val="center"/>
        <w:rPr>
          <w:rFonts w:ascii="GHEA Grapalat" w:hAnsi="GHEA Grapalat" w:cs="Sylfaen"/>
          <w:b/>
        </w:rPr>
        <w:sectPr w:rsidR="00024088" w:rsidRPr="00DE1E5A" w:rsidSect="009465A1">
          <w:footnotePr>
            <w:pos w:val="beneathText"/>
          </w:footnotePr>
          <w:pgSz w:w="11906" w:h="16838" w:code="9"/>
          <w:pgMar w:top="720" w:right="662" w:bottom="533" w:left="1138" w:header="562" w:footer="562" w:gutter="0"/>
          <w:cols w:space="720"/>
        </w:sectPr>
      </w:pPr>
    </w:p>
    <w:p w:rsidR="00024088" w:rsidRPr="00333E30" w:rsidRDefault="00024088" w:rsidP="00024088">
      <w:pPr>
        <w:pStyle w:val="a3"/>
        <w:spacing w:line="240" w:lineRule="auto"/>
        <w:jc w:val="right"/>
        <w:rPr>
          <w:rFonts w:ascii="GHEA Grapalat" w:hAnsi="GHEA Grapalat" w:cs="Sylfaen"/>
          <w:i w:val="0"/>
          <w:lang w:val="en-US"/>
        </w:rPr>
      </w:pPr>
      <w:r w:rsidRPr="00DE1E5A">
        <w:rPr>
          <w:rFonts w:ascii="GHEA Grapalat" w:hAnsi="GHEA Grapalat" w:cs="Sylfaen"/>
          <w:i w:val="0"/>
          <w:lang w:val="hy-AM"/>
        </w:rPr>
        <w:lastRenderedPageBreak/>
        <w:t xml:space="preserve">Հավելված </w:t>
      </w:r>
      <w:r>
        <w:rPr>
          <w:rFonts w:ascii="GHEA Grapalat" w:hAnsi="GHEA Grapalat" w:cs="Sylfaen"/>
          <w:i w:val="0"/>
          <w:lang w:val="en-US"/>
        </w:rPr>
        <w:t>5</w:t>
      </w:r>
    </w:p>
    <w:p w:rsidR="00024088" w:rsidRPr="00DE1E5A" w:rsidRDefault="00370AD9" w:rsidP="00024088">
      <w:pPr>
        <w:pStyle w:val="a3"/>
        <w:spacing w:line="240" w:lineRule="auto"/>
        <w:jc w:val="right"/>
        <w:rPr>
          <w:rFonts w:ascii="GHEA Grapalat" w:hAnsi="GHEA Grapalat" w:cs="Sylfaen"/>
          <w:i w:val="0"/>
          <w:lang w:val="hy-AM"/>
        </w:rPr>
      </w:pPr>
      <w:r w:rsidRPr="009465A1">
        <w:rPr>
          <w:rFonts w:ascii="GHEA Grapalat" w:hAnsi="GHEA Grapalat"/>
          <w:sz w:val="24"/>
          <w:szCs w:val="24"/>
          <w:lang w:val="es-ES"/>
        </w:rPr>
        <w:t>«</w:t>
      </w:r>
      <w:r>
        <w:rPr>
          <w:rFonts w:ascii="GHEA Grapalat" w:hAnsi="GHEA Grapalat"/>
          <w:b/>
          <w:lang w:val="es-ES"/>
        </w:rPr>
        <w:t>ԼՄԼԲՀ</w:t>
      </w:r>
      <w:r w:rsidRPr="00DE1E5A">
        <w:rPr>
          <w:rFonts w:ascii="GHEA Grapalat" w:hAnsi="GHEA Grapalat"/>
          <w:b/>
          <w:lang w:val="es-ES"/>
        </w:rPr>
        <w:t>-</w:t>
      </w:r>
      <w:r w:rsidRPr="00DE1E5A">
        <w:rPr>
          <w:rFonts w:ascii="GHEA Grapalat" w:hAnsi="GHEA Grapalat" w:cs="Sylfaen"/>
          <w:b/>
        </w:rPr>
        <w:t>ԳՀ</w:t>
      </w:r>
      <w:r w:rsidRPr="00DE1E5A">
        <w:rPr>
          <w:rFonts w:ascii="GHEA Grapalat" w:hAnsi="GHEA Grapalat" w:cs="Sylfaen"/>
          <w:b/>
          <w:lang w:val="hy-AM"/>
        </w:rPr>
        <w:t>ԱՊՁԲ</w:t>
      </w:r>
      <w:r w:rsidR="00046B67">
        <w:rPr>
          <w:rFonts w:ascii="GHEA Grapalat" w:hAnsi="GHEA Grapalat"/>
          <w:b/>
          <w:lang w:val="es-ES"/>
        </w:rPr>
        <w:t>-20</w:t>
      </w:r>
      <w:r w:rsidRPr="00DE1E5A">
        <w:rPr>
          <w:rFonts w:ascii="GHEA Grapalat" w:hAnsi="GHEA Grapalat"/>
          <w:b/>
          <w:lang w:val="es-ES"/>
        </w:rPr>
        <w:t>/</w:t>
      </w:r>
      <w:r>
        <w:rPr>
          <w:rFonts w:ascii="GHEA Grapalat" w:hAnsi="GHEA Grapalat"/>
          <w:b/>
          <w:lang w:val="es-ES"/>
        </w:rPr>
        <w:t>0</w:t>
      </w:r>
      <w:r w:rsidR="00046B67">
        <w:rPr>
          <w:rFonts w:ascii="GHEA Grapalat" w:hAnsi="GHEA Grapalat"/>
          <w:b/>
          <w:lang w:val="es-ES"/>
        </w:rPr>
        <w:t>2</w:t>
      </w:r>
      <w:r w:rsidRPr="009465A1">
        <w:rPr>
          <w:rFonts w:ascii="GHEA Grapalat" w:hAnsi="GHEA Grapalat"/>
          <w:sz w:val="24"/>
          <w:szCs w:val="24"/>
          <w:lang w:val="es-ES"/>
        </w:rPr>
        <w:t>»</w:t>
      </w:r>
      <w:r w:rsidR="00024088" w:rsidRPr="00DE1E5A">
        <w:rPr>
          <w:rFonts w:ascii="GHEA Grapalat" w:hAnsi="GHEA Grapalat" w:cs="Sylfaen"/>
          <w:i w:val="0"/>
          <w:lang w:val="hy-AM"/>
        </w:rPr>
        <w:t>ծածկագրով</w:t>
      </w:r>
    </w:p>
    <w:p w:rsidR="00024088" w:rsidRPr="00DE1E5A" w:rsidRDefault="00024088" w:rsidP="00024088">
      <w:pPr>
        <w:pStyle w:val="a3"/>
        <w:spacing w:line="240" w:lineRule="auto"/>
        <w:jc w:val="right"/>
        <w:rPr>
          <w:rFonts w:ascii="GHEA Grapalat" w:hAnsi="GHEA Grapalat" w:cs="Sylfaen"/>
          <w:i w:val="0"/>
          <w:lang w:val="hy-AM"/>
        </w:rPr>
      </w:pPr>
      <w:r w:rsidRPr="00DE1E5A">
        <w:rPr>
          <w:rFonts w:ascii="GHEA Grapalat" w:hAnsi="GHEA Grapalat" w:cs="Sylfaen"/>
          <w:i w:val="0"/>
          <w:lang w:val="en-US"/>
        </w:rPr>
        <w:t xml:space="preserve">գնանշման հարցման </w:t>
      </w:r>
      <w:r w:rsidRPr="00DE1E5A">
        <w:rPr>
          <w:rFonts w:ascii="GHEA Grapalat" w:hAnsi="GHEA Grapalat" w:cs="Sylfaen"/>
          <w:i w:val="0"/>
          <w:lang w:val="hy-AM"/>
        </w:rPr>
        <w:t>հրավերի</w:t>
      </w:r>
    </w:p>
    <w:p w:rsidR="00024088" w:rsidRPr="00DE1E5A" w:rsidRDefault="00024088" w:rsidP="00024088">
      <w:pPr>
        <w:rPr>
          <w:rStyle w:val="af5"/>
          <w:rFonts w:ascii="GHEA Grapalat" w:hAnsi="GHEA Grapalat"/>
          <w:sz w:val="15"/>
          <w:szCs w:val="15"/>
          <w:lang w:val="hy-AM"/>
        </w:rPr>
      </w:pPr>
    </w:p>
    <w:p w:rsidR="00024088" w:rsidRPr="00DE1E5A" w:rsidRDefault="00024088" w:rsidP="00024088">
      <w:pPr>
        <w:rPr>
          <w:rStyle w:val="af5"/>
          <w:rFonts w:ascii="GHEA Grapalat" w:hAnsi="GHEA Grapalat"/>
          <w:sz w:val="15"/>
          <w:szCs w:val="15"/>
          <w:lang w:val="hy-AM"/>
        </w:rPr>
      </w:pPr>
    </w:p>
    <w:p w:rsidR="00024088" w:rsidRPr="00DE1E5A" w:rsidRDefault="00024088" w:rsidP="00024088">
      <w:pPr>
        <w:rPr>
          <w:rStyle w:val="af5"/>
          <w:rFonts w:ascii="GHEA Grapalat" w:hAnsi="GHEA Grapalat"/>
          <w:sz w:val="15"/>
          <w:szCs w:val="15"/>
          <w:lang w:val="hy-AM"/>
        </w:rPr>
      </w:pPr>
    </w:p>
    <w:p w:rsidR="00024088" w:rsidRPr="00DE1E5A" w:rsidRDefault="00024088" w:rsidP="00024088">
      <w:pPr>
        <w:rPr>
          <w:rStyle w:val="af5"/>
          <w:rFonts w:ascii="GHEA Grapalat" w:hAnsi="GHEA Grapalat"/>
          <w:sz w:val="15"/>
          <w:szCs w:val="15"/>
          <w:lang w:val="hy-AM"/>
        </w:rPr>
      </w:pPr>
    </w:p>
    <w:p w:rsidR="00024088" w:rsidRPr="00DE1E5A" w:rsidRDefault="00024088" w:rsidP="00024088">
      <w:pPr>
        <w:rPr>
          <w:rStyle w:val="af5"/>
          <w:rFonts w:ascii="GHEA Grapalat" w:hAnsi="GHEA Grapalat"/>
          <w:sz w:val="15"/>
          <w:szCs w:val="15"/>
          <w:lang w:val="hy-AM"/>
        </w:rPr>
      </w:pPr>
    </w:p>
    <w:p w:rsidR="00024088" w:rsidRPr="00DE1E5A" w:rsidRDefault="00024088" w:rsidP="00024088">
      <w:pPr>
        <w:rPr>
          <w:rStyle w:val="af5"/>
          <w:rFonts w:ascii="GHEA Grapalat" w:hAnsi="GHEA Grapalat"/>
          <w:sz w:val="15"/>
          <w:szCs w:val="15"/>
          <w:lang w:val="hy-AM"/>
        </w:rPr>
      </w:pPr>
    </w:p>
    <w:p w:rsidR="00024088" w:rsidRPr="00DE1E5A" w:rsidRDefault="00024088" w:rsidP="00024088">
      <w:pPr>
        <w:jc w:val="center"/>
        <w:rPr>
          <w:rFonts w:ascii="GHEA Grapalat" w:hAnsi="GHEA Grapalat"/>
          <w:sz w:val="20"/>
          <w:szCs w:val="20"/>
          <w:lang w:val="hy-AM"/>
        </w:rPr>
      </w:pPr>
      <w:r w:rsidRPr="00DE1E5A">
        <w:rPr>
          <w:rFonts w:ascii="GHEA Grapalat" w:hAnsi="GHEA Grapalat"/>
          <w:sz w:val="20"/>
          <w:szCs w:val="20"/>
          <w:lang w:val="hy-AM"/>
        </w:rPr>
        <w:t>ՀԱՐՑՈՒՄ</w:t>
      </w:r>
    </w:p>
    <w:p w:rsidR="00024088" w:rsidRPr="00DE1E5A" w:rsidRDefault="00024088" w:rsidP="00024088">
      <w:pPr>
        <w:jc w:val="center"/>
        <w:rPr>
          <w:rFonts w:ascii="GHEA Grapalat" w:hAnsi="GHEA Grapalat"/>
          <w:sz w:val="20"/>
          <w:szCs w:val="20"/>
          <w:lang w:val="hy-AM"/>
        </w:rPr>
      </w:pPr>
      <w:r w:rsidRPr="00DE1E5A">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024088" w:rsidRPr="00DE1E5A" w:rsidRDefault="00024088" w:rsidP="00024088">
      <w:pPr>
        <w:jc w:val="center"/>
        <w:rPr>
          <w:rFonts w:ascii="GHEA Grapalat" w:hAnsi="GHEA Grapalat"/>
          <w:sz w:val="20"/>
          <w:szCs w:val="20"/>
          <w:lang w:val="hy-AM"/>
        </w:rPr>
      </w:pPr>
      <w:r w:rsidRPr="00DE1E5A">
        <w:rPr>
          <w:rFonts w:ascii="GHEA Grapalat" w:hAnsi="GHEA Grapalat"/>
          <w:sz w:val="20"/>
          <w:szCs w:val="20"/>
          <w:lang w:val="hy-AM"/>
        </w:rPr>
        <w:t xml:space="preserve"> կարգի 43-րդ կետի 3-րդ մասով նախատեսված տվյալների ճշտման մասին</w:t>
      </w:r>
    </w:p>
    <w:p w:rsidR="00024088" w:rsidRPr="00DE1E5A" w:rsidRDefault="00024088" w:rsidP="00024088">
      <w:pPr>
        <w:jc w:val="center"/>
        <w:rPr>
          <w:rFonts w:ascii="GHEA Grapalat" w:hAnsi="GHEA Grapalat"/>
          <w:sz w:val="20"/>
          <w:szCs w:val="20"/>
          <w:lang w:val="hy-AM"/>
        </w:rPr>
      </w:pPr>
    </w:p>
    <w:p w:rsidR="00024088" w:rsidRPr="00DE1E5A" w:rsidRDefault="00024088" w:rsidP="00024088">
      <w:pPr>
        <w:rPr>
          <w:rFonts w:ascii="GHEA Grapalat" w:hAnsi="GHEA Grapalat"/>
          <w:sz w:val="20"/>
          <w:szCs w:val="20"/>
          <w:lang w:val="hy-AM"/>
        </w:rPr>
      </w:pPr>
    </w:p>
    <w:p w:rsidR="00024088" w:rsidRPr="00DE1E5A" w:rsidRDefault="00024088" w:rsidP="00024088">
      <w:pPr>
        <w:jc w:val="both"/>
        <w:rPr>
          <w:rFonts w:ascii="GHEA Grapalat" w:hAnsi="GHEA Grapalat"/>
          <w:sz w:val="20"/>
          <w:szCs w:val="20"/>
          <w:lang w:val="hy-AM"/>
        </w:rPr>
      </w:pPr>
      <w:r w:rsidRPr="00DE1E5A">
        <w:rPr>
          <w:rFonts w:ascii="GHEA Grapalat" w:hAnsi="GHEA Grapalat"/>
          <w:sz w:val="20"/>
          <w:szCs w:val="20"/>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 xml:space="preserve">-ի կարիքների համար կազմակերպված </w:t>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t xml:space="preserve">    </w:t>
      </w:r>
    </w:p>
    <w:p w:rsidR="00024088" w:rsidRPr="00DE1E5A" w:rsidRDefault="00024088" w:rsidP="00024088">
      <w:pPr>
        <w:tabs>
          <w:tab w:val="left" w:pos="8550"/>
        </w:tabs>
        <w:jc w:val="both"/>
        <w:rPr>
          <w:rFonts w:ascii="GHEA Grapalat" w:hAnsi="GHEA Grapalat"/>
          <w:sz w:val="20"/>
          <w:szCs w:val="20"/>
          <w:vertAlign w:val="superscript"/>
          <w:lang w:val="hy-AM"/>
        </w:rPr>
      </w:pPr>
      <w:r w:rsidRPr="00DE1E5A">
        <w:rPr>
          <w:rFonts w:ascii="GHEA Grapalat" w:hAnsi="GHEA Grapalat"/>
          <w:sz w:val="20"/>
          <w:szCs w:val="20"/>
          <w:vertAlign w:val="superscript"/>
          <w:lang w:val="hy-AM"/>
        </w:rPr>
        <w:t xml:space="preserve">                                պատվիրատուի անվանումը</w:t>
      </w:r>
      <w:r w:rsidRPr="00DE1E5A">
        <w:rPr>
          <w:rFonts w:ascii="GHEA Grapalat" w:hAnsi="GHEA Grapalat"/>
          <w:sz w:val="20"/>
          <w:szCs w:val="20"/>
          <w:vertAlign w:val="superscript"/>
          <w:lang w:val="hy-AM"/>
        </w:rPr>
        <w:tab/>
        <w:t xml:space="preserve">                                  ընթացակարգի ծածկագիրը</w:t>
      </w:r>
    </w:p>
    <w:p w:rsidR="00024088" w:rsidRPr="00DE1E5A" w:rsidRDefault="00024088" w:rsidP="00024088">
      <w:pPr>
        <w:rPr>
          <w:rFonts w:ascii="GHEA Grapalat" w:hAnsi="GHEA Grapalat"/>
          <w:sz w:val="20"/>
          <w:szCs w:val="20"/>
          <w:lang w:val="hy-AM"/>
        </w:rPr>
      </w:pPr>
      <w:r w:rsidRPr="00DE1E5A">
        <w:rPr>
          <w:rFonts w:ascii="GHEA Grapalat" w:hAnsi="GHEA Grapalat"/>
          <w:sz w:val="20"/>
          <w:szCs w:val="20"/>
          <w:lang w:val="hy-AM"/>
        </w:rPr>
        <w:t xml:space="preserve">ծածկագրով գնման ընթացակարգի  գնահատող հանձնաժողովի 20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թվականի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-ի N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որոշմամբ 1-ին  տեղ է զբաղեցրել ներքոհիշյալ մասնակիցը (մասնակիցները)` </w:t>
      </w:r>
    </w:p>
    <w:p w:rsidR="00024088" w:rsidRPr="00DE1E5A" w:rsidRDefault="00024088" w:rsidP="00024088">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024088" w:rsidRPr="00DE1E5A" w:rsidTr="009465A1">
        <w:tc>
          <w:tcPr>
            <w:tcW w:w="1472" w:type="dxa"/>
            <w:vMerge w:val="restart"/>
            <w:shd w:val="clear" w:color="auto" w:fill="auto"/>
            <w:vAlign w:val="center"/>
          </w:tcPr>
          <w:p w:rsidR="00024088" w:rsidRPr="00DE1E5A" w:rsidRDefault="00024088" w:rsidP="009465A1">
            <w:pPr>
              <w:ind w:right="390"/>
              <w:jc w:val="center"/>
              <w:rPr>
                <w:rFonts w:ascii="GHEA Grapalat" w:hAnsi="GHEA Grapalat"/>
                <w:sz w:val="20"/>
                <w:szCs w:val="20"/>
              </w:rPr>
            </w:pPr>
            <w:r w:rsidRPr="00DE1E5A">
              <w:rPr>
                <w:rFonts w:ascii="GHEA Grapalat" w:hAnsi="GHEA Grapalat"/>
                <w:sz w:val="20"/>
                <w:szCs w:val="20"/>
                <w:lang w:val="hy-AM"/>
              </w:rPr>
              <w:t xml:space="preserve">       </w:t>
            </w:r>
            <w:r w:rsidRPr="00DE1E5A">
              <w:rPr>
                <w:rFonts w:ascii="GHEA Grapalat" w:hAnsi="GHEA Grapalat"/>
                <w:sz w:val="20"/>
                <w:szCs w:val="20"/>
              </w:rPr>
              <w:t>N</w:t>
            </w:r>
          </w:p>
        </w:tc>
        <w:tc>
          <w:tcPr>
            <w:tcW w:w="12992" w:type="dxa"/>
            <w:gridSpan w:val="3"/>
            <w:shd w:val="clear" w:color="auto" w:fill="auto"/>
            <w:vAlign w:val="center"/>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Մասնակցի</w:t>
            </w:r>
          </w:p>
        </w:tc>
      </w:tr>
      <w:tr w:rsidR="00024088" w:rsidRPr="00DE1E5A" w:rsidTr="009465A1">
        <w:tc>
          <w:tcPr>
            <w:tcW w:w="1472" w:type="dxa"/>
            <w:vMerge/>
            <w:shd w:val="clear" w:color="auto" w:fill="auto"/>
            <w:vAlign w:val="center"/>
          </w:tcPr>
          <w:p w:rsidR="00024088" w:rsidRPr="00DE1E5A" w:rsidRDefault="00024088" w:rsidP="009465A1">
            <w:pPr>
              <w:jc w:val="center"/>
              <w:rPr>
                <w:rFonts w:ascii="GHEA Grapalat" w:hAnsi="GHEA Grapalat"/>
                <w:sz w:val="20"/>
                <w:szCs w:val="20"/>
              </w:rPr>
            </w:pPr>
          </w:p>
        </w:tc>
        <w:tc>
          <w:tcPr>
            <w:tcW w:w="4486" w:type="dxa"/>
            <w:shd w:val="clear" w:color="auto" w:fill="auto"/>
            <w:vAlign w:val="center"/>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անվանումը</w:t>
            </w:r>
          </w:p>
        </w:tc>
        <w:tc>
          <w:tcPr>
            <w:tcW w:w="4230" w:type="dxa"/>
            <w:shd w:val="clear" w:color="auto" w:fill="auto"/>
            <w:vAlign w:val="center"/>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հարկ վճարողի</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հաշվառման համարը </w:t>
            </w:r>
          </w:p>
        </w:tc>
        <w:tc>
          <w:tcPr>
            <w:tcW w:w="4276" w:type="dxa"/>
            <w:shd w:val="clear" w:color="auto" w:fill="auto"/>
            <w:vAlign w:val="center"/>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հայտը ներկայացվելու ամիսը, ամսաթիվը, տարեթիվը</w:t>
            </w:r>
          </w:p>
        </w:tc>
      </w:tr>
      <w:tr w:rsidR="00024088" w:rsidRPr="00DE1E5A" w:rsidTr="009465A1">
        <w:tc>
          <w:tcPr>
            <w:tcW w:w="1472" w:type="dxa"/>
            <w:shd w:val="clear" w:color="auto" w:fill="auto"/>
          </w:tcPr>
          <w:p w:rsidR="00024088" w:rsidRPr="00DE1E5A" w:rsidRDefault="00024088" w:rsidP="009465A1">
            <w:pPr>
              <w:jc w:val="center"/>
              <w:rPr>
                <w:rFonts w:ascii="GHEA Grapalat" w:hAnsi="GHEA Grapalat"/>
                <w:sz w:val="20"/>
                <w:szCs w:val="20"/>
              </w:rPr>
            </w:pPr>
          </w:p>
        </w:tc>
        <w:tc>
          <w:tcPr>
            <w:tcW w:w="4486" w:type="dxa"/>
            <w:shd w:val="clear" w:color="auto" w:fill="auto"/>
          </w:tcPr>
          <w:p w:rsidR="00024088" w:rsidRPr="00DE1E5A" w:rsidRDefault="00024088" w:rsidP="009465A1">
            <w:pPr>
              <w:jc w:val="center"/>
              <w:rPr>
                <w:rFonts w:ascii="GHEA Grapalat" w:hAnsi="GHEA Grapalat"/>
                <w:sz w:val="20"/>
                <w:szCs w:val="20"/>
              </w:rPr>
            </w:pPr>
          </w:p>
        </w:tc>
        <w:tc>
          <w:tcPr>
            <w:tcW w:w="4230" w:type="dxa"/>
            <w:shd w:val="clear" w:color="auto" w:fill="auto"/>
          </w:tcPr>
          <w:p w:rsidR="00024088" w:rsidRPr="00DE1E5A" w:rsidRDefault="00024088" w:rsidP="009465A1">
            <w:pPr>
              <w:jc w:val="center"/>
              <w:rPr>
                <w:rFonts w:ascii="GHEA Grapalat" w:hAnsi="GHEA Grapalat"/>
                <w:sz w:val="20"/>
                <w:szCs w:val="20"/>
              </w:rPr>
            </w:pPr>
          </w:p>
        </w:tc>
        <w:tc>
          <w:tcPr>
            <w:tcW w:w="4276" w:type="dxa"/>
            <w:shd w:val="clear" w:color="auto" w:fill="auto"/>
          </w:tcPr>
          <w:p w:rsidR="00024088" w:rsidRPr="00DE1E5A" w:rsidRDefault="00024088" w:rsidP="009465A1">
            <w:pPr>
              <w:jc w:val="center"/>
              <w:rPr>
                <w:rFonts w:ascii="GHEA Grapalat" w:hAnsi="GHEA Grapalat"/>
                <w:sz w:val="20"/>
                <w:szCs w:val="20"/>
              </w:rPr>
            </w:pPr>
          </w:p>
        </w:tc>
      </w:tr>
      <w:tr w:rsidR="00024088" w:rsidRPr="00DE1E5A" w:rsidTr="009465A1">
        <w:tc>
          <w:tcPr>
            <w:tcW w:w="1472" w:type="dxa"/>
            <w:shd w:val="clear" w:color="auto" w:fill="auto"/>
          </w:tcPr>
          <w:p w:rsidR="00024088" w:rsidRPr="00DE1E5A" w:rsidRDefault="00024088" w:rsidP="009465A1">
            <w:pPr>
              <w:jc w:val="center"/>
              <w:rPr>
                <w:rFonts w:ascii="GHEA Grapalat" w:hAnsi="GHEA Grapalat"/>
                <w:sz w:val="20"/>
                <w:szCs w:val="20"/>
              </w:rPr>
            </w:pPr>
          </w:p>
        </w:tc>
        <w:tc>
          <w:tcPr>
            <w:tcW w:w="4486" w:type="dxa"/>
            <w:shd w:val="clear" w:color="auto" w:fill="auto"/>
          </w:tcPr>
          <w:p w:rsidR="00024088" w:rsidRPr="00DE1E5A" w:rsidRDefault="00024088" w:rsidP="009465A1">
            <w:pPr>
              <w:jc w:val="center"/>
              <w:rPr>
                <w:rFonts w:ascii="GHEA Grapalat" w:hAnsi="GHEA Grapalat"/>
                <w:sz w:val="20"/>
                <w:szCs w:val="20"/>
              </w:rPr>
            </w:pPr>
          </w:p>
        </w:tc>
        <w:tc>
          <w:tcPr>
            <w:tcW w:w="4230" w:type="dxa"/>
            <w:shd w:val="clear" w:color="auto" w:fill="auto"/>
          </w:tcPr>
          <w:p w:rsidR="00024088" w:rsidRPr="00DE1E5A" w:rsidRDefault="00024088" w:rsidP="009465A1">
            <w:pPr>
              <w:jc w:val="center"/>
              <w:rPr>
                <w:rFonts w:ascii="GHEA Grapalat" w:hAnsi="GHEA Grapalat"/>
                <w:sz w:val="20"/>
                <w:szCs w:val="20"/>
              </w:rPr>
            </w:pPr>
          </w:p>
        </w:tc>
        <w:tc>
          <w:tcPr>
            <w:tcW w:w="4276" w:type="dxa"/>
            <w:shd w:val="clear" w:color="auto" w:fill="auto"/>
          </w:tcPr>
          <w:p w:rsidR="00024088" w:rsidRPr="00DE1E5A" w:rsidRDefault="00024088" w:rsidP="009465A1">
            <w:pPr>
              <w:jc w:val="center"/>
              <w:rPr>
                <w:rFonts w:ascii="GHEA Grapalat" w:hAnsi="GHEA Grapalat"/>
                <w:sz w:val="20"/>
                <w:szCs w:val="20"/>
              </w:rPr>
            </w:pPr>
          </w:p>
        </w:tc>
      </w:tr>
    </w:tbl>
    <w:p w:rsidR="00024088" w:rsidRPr="00DE1E5A" w:rsidRDefault="00024088" w:rsidP="00024088">
      <w:pPr>
        <w:jc w:val="both"/>
        <w:rPr>
          <w:rFonts w:ascii="GHEA Grapalat" w:hAnsi="GHEA Grapalat"/>
          <w:sz w:val="20"/>
          <w:szCs w:val="20"/>
          <w:lang w:val="hy-AM"/>
        </w:rPr>
      </w:pPr>
      <w:r w:rsidRPr="00DE1E5A">
        <w:rPr>
          <w:rFonts w:ascii="GHEA Grapalat" w:hAnsi="GHEA Grapalat"/>
          <w:sz w:val="20"/>
          <w:szCs w:val="20"/>
        </w:rPr>
        <w:tab/>
      </w:r>
    </w:p>
    <w:p w:rsidR="00024088" w:rsidRPr="00DE1E5A" w:rsidRDefault="00024088" w:rsidP="00024088">
      <w:pPr>
        <w:ind w:firstLine="708"/>
        <w:jc w:val="both"/>
        <w:rPr>
          <w:rFonts w:ascii="GHEA Grapalat" w:hAnsi="GHEA Grapalat"/>
          <w:sz w:val="20"/>
          <w:szCs w:val="20"/>
          <w:lang w:val="hy-AM"/>
        </w:rPr>
      </w:pPr>
      <w:r w:rsidRPr="00DE1E5A">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024088" w:rsidRPr="00DE1E5A" w:rsidRDefault="00024088" w:rsidP="00024088">
      <w:pPr>
        <w:jc w:val="both"/>
        <w:rPr>
          <w:rFonts w:ascii="GHEA Grapalat" w:hAnsi="GHEA Grapalat"/>
          <w:sz w:val="20"/>
          <w:szCs w:val="20"/>
          <w:lang w:val="hy-AM"/>
        </w:rPr>
      </w:pPr>
    </w:p>
    <w:p w:rsidR="00024088" w:rsidRPr="00DE1E5A" w:rsidRDefault="00024088" w:rsidP="00024088">
      <w:pPr>
        <w:jc w:val="both"/>
        <w:rPr>
          <w:rFonts w:ascii="GHEA Grapalat" w:hAnsi="GHEA Grapalat"/>
          <w:sz w:val="20"/>
          <w:szCs w:val="20"/>
          <w:lang w:val="hy-AM"/>
        </w:rPr>
      </w:pPr>
    </w:p>
    <w:p w:rsidR="00024088" w:rsidRPr="00DE1E5A" w:rsidRDefault="00024088" w:rsidP="00024088">
      <w:pPr>
        <w:jc w:val="both"/>
        <w:rPr>
          <w:rFonts w:ascii="GHEA Grapalat" w:hAnsi="GHEA Grapalat"/>
          <w:sz w:val="20"/>
          <w:szCs w:val="20"/>
          <w:lang w:val="hy-AM"/>
        </w:rPr>
      </w:pPr>
    </w:p>
    <w:p w:rsidR="00024088" w:rsidRPr="00DE1E5A" w:rsidRDefault="00024088" w:rsidP="00024088">
      <w:pPr>
        <w:jc w:val="both"/>
        <w:rPr>
          <w:rFonts w:ascii="GHEA Grapalat" w:hAnsi="GHEA Grapalat"/>
          <w:sz w:val="20"/>
          <w:szCs w:val="20"/>
          <w:lang w:val="hy-AM"/>
        </w:rPr>
      </w:pPr>
    </w:p>
    <w:p w:rsidR="00024088" w:rsidRPr="00DE1E5A" w:rsidRDefault="00024088" w:rsidP="00024088">
      <w:pPr>
        <w:jc w:val="both"/>
        <w:rPr>
          <w:rFonts w:ascii="GHEA Grapalat" w:hAnsi="GHEA Grapalat"/>
          <w:sz w:val="20"/>
          <w:szCs w:val="20"/>
          <w:u w:val="single"/>
          <w:lang w:val="hy-AM"/>
        </w:rPr>
      </w:pP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 xml:space="preserve"> ծածկագրով գնահատող հանձնաժողովի քարտուղար </w:t>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r w:rsidRPr="00DE1E5A">
        <w:rPr>
          <w:rFonts w:ascii="GHEA Grapalat" w:hAnsi="GHEA Grapalat"/>
          <w:sz w:val="20"/>
          <w:szCs w:val="20"/>
          <w:u w:val="single"/>
          <w:lang w:val="hy-AM"/>
        </w:rPr>
        <w:tab/>
      </w:r>
    </w:p>
    <w:p w:rsidR="00024088" w:rsidRPr="00DE1E5A" w:rsidRDefault="00024088" w:rsidP="00024088">
      <w:pPr>
        <w:tabs>
          <w:tab w:val="left" w:pos="8550"/>
        </w:tabs>
        <w:jc w:val="both"/>
        <w:rPr>
          <w:rFonts w:ascii="GHEA Grapalat" w:hAnsi="GHEA Grapalat"/>
          <w:sz w:val="20"/>
          <w:szCs w:val="20"/>
          <w:lang w:val="hy-AM"/>
        </w:rPr>
      </w:pPr>
      <w:r w:rsidRPr="00DE1E5A">
        <w:rPr>
          <w:rFonts w:ascii="GHEA Grapalat" w:hAnsi="GHEA Grapalat"/>
          <w:sz w:val="20"/>
          <w:szCs w:val="20"/>
          <w:vertAlign w:val="superscript"/>
          <w:lang w:val="hy-AM"/>
        </w:rPr>
        <w:t xml:space="preserve">      ընթացակարգի ծածկագիրը</w:t>
      </w:r>
      <w:r w:rsidRPr="00DE1E5A">
        <w:rPr>
          <w:rFonts w:ascii="GHEA Grapalat" w:hAnsi="GHEA Grapalat"/>
          <w:sz w:val="20"/>
          <w:szCs w:val="20"/>
          <w:lang w:val="hy-AM"/>
        </w:rPr>
        <w:t xml:space="preserve">                                                                                                      </w:t>
      </w:r>
      <w:r w:rsidRPr="00DE1E5A">
        <w:rPr>
          <w:rFonts w:ascii="GHEA Grapalat" w:hAnsi="GHEA Grapalat"/>
          <w:sz w:val="20"/>
          <w:szCs w:val="20"/>
          <w:vertAlign w:val="superscript"/>
          <w:lang w:val="hy-AM"/>
        </w:rPr>
        <w:t>անունը, ազգանունը</w:t>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r>
      <w:r w:rsidRPr="00DE1E5A">
        <w:rPr>
          <w:rFonts w:ascii="GHEA Grapalat" w:hAnsi="GHEA Grapalat"/>
          <w:sz w:val="20"/>
          <w:szCs w:val="20"/>
          <w:lang w:val="hy-AM"/>
        </w:rPr>
        <w:tab/>
        <w:t xml:space="preserve">    </w:t>
      </w:r>
      <w:r w:rsidRPr="00DE1E5A">
        <w:rPr>
          <w:rFonts w:ascii="GHEA Grapalat" w:hAnsi="GHEA Grapalat"/>
          <w:sz w:val="20"/>
          <w:szCs w:val="20"/>
          <w:vertAlign w:val="superscript"/>
          <w:lang w:val="hy-AM"/>
        </w:rPr>
        <w:t>ստորագրություն</w:t>
      </w:r>
      <w:r w:rsidRPr="00DE1E5A">
        <w:rPr>
          <w:rFonts w:ascii="GHEA Grapalat" w:hAnsi="GHEA Grapalat"/>
          <w:sz w:val="20"/>
          <w:szCs w:val="20"/>
          <w:lang w:val="hy-AM"/>
        </w:rPr>
        <w:tab/>
      </w:r>
    </w:p>
    <w:p w:rsidR="00024088" w:rsidRPr="00DE1E5A" w:rsidRDefault="00024088" w:rsidP="00024088">
      <w:pPr>
        <w:jc w:val="both"/>
        <w:rPr>
          <w:rFonts w:ascii="GHEA Grapalat" w:hAnsi="GHEA Grapalat"/>
          <w:sz w:val="20"/>
          <w:szCs w:val="20"/>
          <w:lang w:val="hy-AM"/>
        </w:rPr>
      </w:pPr>
      <w:r w:rsidRPr="00DE1E5A">
        <w:rPr>
          <w:rFonts w:ascii="GHEA Grapalat" w:hAnsi="GHEA Grapalat"/>
          <w:sz w:val="20"/>
          <w:szCs w:val="20"/>
          <w:lang w:val="hy-AM"/>
        </w:rPr>
        <w:tab/>
      </w:r>
    </w:p>
    <w:p w:rsidR="00024088" w:rsidRPr="00DE1E5A" w:rsidRDefault="00024088" w:rsidP="00024088">
      <w:pPr>
        <w:jc w:val="both"/>
        <w:rPr>
          <w:rFonts w:ascii="GHEA Grapalat" w:hAnsi="GHEA Grapalat"/>
          <w:sz w:val="20"/>
          <w:szCs w:val="20"/>
          <w:lang w:val="hy-AM"/>
        </w:rPr>
      </w:pPr>
    </w:p>
    <w:p w:rsidR="00024088" w:rsidRPr="00DE1E5A" w:rsidRDefault="00024088" w:rsidP="00024088">
      <w:pPr>
        <w:jc w:val="right"/>
        <w:rPr>
          <w:rFonts w:ascii="GHEA Grapalat" w:hAnsi="GHEA Grapalat"/>
          <w:sz w:val="20"/>
          <w:szCs w:val="20"/>
          <w:lang w:val="hy-AM"/>
        </w:rPr>
      </w:pP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w:t>
      </w:r>
      <w:r w:rsidRPr="00DE1E5A">
        <w:rPr>
          <w:rFonts w:ascii="GHEA Grapalat" w:hAnsi="GHEA Grapalat"/>
          <w:sz w:val="20"/>
          <w:szCs w:val="20"/>
          <w:u w:val="single"/>
          <w:lang w:val="hy-AM"/>
        </w:rPr>
        <w:t xml:space="preserve">                   </w:t>
      </w:r>
      <w:r w:rsidRPr="00DE1E5A">
        <w:rPr>
          <w:rFonts w:ascii="GHEA Grapalat" w:hAnsi="GHEA Grapalat"/>
          <w:sz w:val="20"/>
          <w:szCs w:val="20"/>
          <w:lang w:val="hy-AM"/>
        </w:rPr>
        <w:t xml:space="preserve"> 20   թ.</w:t>
      </w:r>
    </w:p>
    <w:p w:rsidR="00024088" w:rsidRPr="009465A1" w:rsidRDefault="00024088" w:rsidP="00024088">
      <w:pPr>
        <w:pStyle w:val="31"/>
        <w:spacing w:line="240" w:lineRule="auto"/>
        <w:ind w:firstLine="0"/>
        <w:rPr>
          <w:rFonts w:ascii="GHEA Grapalat" w:hAnsi="GHEA Grapalat" w:cs="Sylfaen"/>
          <w:i/>
          <w:sz w:val="16"/>
          <w:szCs w:val="16"/>
          <w:lang w:val="hy-AM" w:eastAsia="ru-RU"/>
        </w:rPr>
      </w:pPr>
      <w:r w:rsidRPr="00DE1E5A">
        <w:rPr>
          <w:rFonts w:ascii="GHEA Grapalat" w:hAnsi="GHEA Grapalat" w:cs="Sylfaen"/>
          <w:i/>
          <w:sz w:val="16"/>
          <w:szCs w:val="16"/>
          <w:lang w:val="hy-AM" w:eastAsia="ru-RU"/>
        </w:rPr>
        <w:t>*</w:t>
      </w:r>
      <w:r w:rsidRPr="009465A1">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024088" w:rsidRPr="00DE1E5A" w:rsidRDefault="00024088" w:rsidP="00024088">
      <w:pPr>
        <w:rPr>
          <w:rStyle w:val="af5"/>
          <w:rFonts w:ascii="GHEA Grapalat" w:hAnsi="GHEA Grapalat"/>
          <w:sz w:val="15"/>
          <w:szCs w:val="15"/>
          <w:lang w:val="hy-AM"/>
        </w:rPr>
      </w:pPr>
      <w:r w:rsidRPr="00DE1E5A">
        <w:rPr>
          <w:rFonts w:ascii="GHEA Grapalat" w:hAnsi="GHEA Grapalat"/>
          <w:lang w:val="hy-AM"/>
        </w:rPr>
        <w:br w:type="page"/>
      </w:r>
    </w:p>
    <w:p w:rsidR="00024088" w:rsidRPr="002152AB" w:rsidRDefault="00024088" w:rsidP="00024088">
      <w:pPr>
        <w:pStyle w:val="a3"/>
        <w:spacing w:line="240" w:lineRule="auto"/>
        <w:jc w:val="right"/>
        <w:rPr>
          <w:rFonts w:ascii="GHEA Grapalat" w:hAnsi="GHEA Grapalat" w:cs="Arial"/>
          <w:i w:val="0"/>
          <w:lang w:val="hy-AM"/>
        </w:rPr>
      </w:pPr>
      <w:r w:rsidRPr="00DE1E5A">
        <w:rPr>
          <w:rFonts w:ascii="GHEA Grapalat" w:hAnsi="GHEA Grapalat" w:cs="Arial"/>
          <w:i w:val="0"/>
          <w:lang w:val="hy-AM"/>
        </w:rPr>
        <w:lastRenderedPageBreak/>
        <w:t xml:space="preserve">Հավելված </w:t>
      </w:r>
      <w:r w:rsidRPr="002152AB">
        <w:rPr>
          <w:rFonts w:ascii="GHEA Grapalat" w:hAnsi="GHEA Grapalat" w:cs="Arial"/>
          <w:i w:val="0"/>
          <w:lang w:val="hy-AM"/>
        </w:rPr>
        <w:t>6</w:t>
      </w:r>
    </w:p>
    <w:p w:rsidR="00024088" w:rsidRPr="00DE1E5A" w:rsidRDefault="00370AD9" w:rsidP="00024088">
      <w:pPr>
        <w:pStyle w:val="a3"/>
        <w:spacing w:line="240" w:lineRule="auto"/>
        <w:jc w:val="right"/>
        <w:rPr>
          <w:rFonts w:ascii="GHEA Grapalat" w:hAnsi="GHEA Grapalat" w:cs="Arial"/>
          <w:i w:val="0"/>
          <w:lang w:val="hy-AM"/>
        </w:rPr>
      </w:pPr>
      <w:r w:rsidRPr="009465A1">
        <w:rPr>
          <w:rFonts w:ascii="GHEA Grapalat" w:hAnsi="GHEA Grapalat"/>
          <w:sz w:val="24"/>
          <w:szCs w:val="24"/>
          <w:lang w:val="es-ES"/>
        </w:rPr>
        <w:t>«</w:t>
      </w:r>
      <w:r>
        <w:rPr>
          <w:rFonts w:ascii="GHEA Grapalat" w:hAnsi="GHEA Grapalat"/>
          <w:b/>
          <w:lang w:val="es-ES"/>
        </w:rPr>
        <w:t>ԼՄԼԲՀ</w:t>
      </w:r>
      <w:r w:rsidRPr="00DE1E5A">
        <w:rPr>
          <w:rFonts w:ascii="GHEA Grapalat" w:hAnsi="GHEA Grapalat"/>
          <w:b/>
          <w:lang w:val="es-ES"/>
        </w:rPr>
        <w:t>-</w:t>
      </w:r>
      <w:r w:rsidRPr="00861B25">
        <w:rPr>
          <w:rFonts w:ascii="GHEA Grapalat" w:hAnsi="GHEA Grapalat" w:cs="Sylfaen"/>
          <w:b/>
          <w:lang w:val="hy-AM"/>
        </w:rPr>
        <w:t>ԳՀ</w:t>
      </w:r>
      <w:r w:rsidRPr="00DE1E5A">
        <w:rPr>
          <w:rFonts w:ascii="GHEA Grapalat" w:hAnsi="GHEA Grapalat" w:cs="Sylfaen"/>
          <w:b/>
          <w:lang w:val="hy-AM"/>
        </w:rPr>
        <w:t>ԱՊՁԲ</w:t>
      </w:r>
      <w:r w:rsidR="00046B67">
        <w:rPr>
          <w:rFonts w:ascii="GHEA Grapalat" w:hAnsi="GHEA Grapalat"/>
          <w:b/>
          <w:lang w:val="es-ES"/>
        </w:rPr>
        <w:t>-20</w:t>
      </w:r>
      <w:r w:rsidRPr="00DE1E5A">
        <w:rPr>
          <w:rFonts w:ascii="GHEA Grapalat" w:hAnsi="GHEA Grapalat"/>
          <w:b/>
          <w:lang w:val="es-ES"/>
        </w:rPr>
        <w:t>/</w:t>
      </w:r>
      <w:r>
        <w:rPr>
          <w:rFonts w:ascii="GHEA Grapalat" w:hAnsi="GHEA Grapalat"/>
          <w:b/>
          <w:lang w:val="es-ES"/>
        </w:rPr>
        <w:t>0</w:t>
      </w:r>
      <w:r w:rsidR="00046B67">
        <w:rPr>
          <w:rFonts w:ascii="GHEA Grapalat" w:hAnsi="GHEA Grapalat"/>
          <w:b/>
          <w:lang w:val="es-ES"/>
        </w:rPr>
        <w:t>2</w:t>
      </w:r>
      <w:r w:rsidRPr="009465A1">
        <w:rPr>
          <w:rFonts w:ascii="GHEA Grapalat" w:hAnsi="GHEA Grapalat"/>
          <w:sz w:val="24"/>
          <w:szCs w:val="24"/>
          <w:lang w:val="es-ES"/>
        </w:rPr>
        <w:t>»</w:t>
      </w:r>
      <w:r w:rsidR="00024088" w:rsidRPr="00DE1E5A">
        <w:rPr>
          <w:rFonts w:ascii="GHEA Grapalat" w:hAnsi="GHEA Grapalat" w:cs="Arial"/>
          <w:i w:val="0"/>
          <w:lang w:val="hy-AM"/>
        </w:rPr>
        <w:t>ծածկագրով</w:t>
      </w:r>
    </w:p>
    <w:p w:rsidR="00024088" w:rsidRPr="00DE1E5A" w:rsidRDefault="00024088" w:rsidP="00024088">
      <w:pPr>
        <w:pStyle w:val="a3"/>
        <w:spacing w:line="240" w:lineRule="auto"/>
        <w:jc w:val="right"/>
        <w:rPr>
          <w:rFonts w:ascii="GHEA Grapalat" w:hAnsi="GHEA Grapalat" w:cs="Arial"/>
          <w:i w:val="0"/>
          <w:lang w:val="hy-AM"/>
        </w:rPr>
      </w:pPr>
      <w:r w:rsidRPr="00DE1E5A">
        <w:rPr>
          <w:rFonts w:ascii="GHEA Grapalat" w:hAnsi="GHEA Grapalat" w:cs="Arial"/>
          <w:i w:val="0"/>
          <w:lang w:val="hy-AM"/>
        </w:rPr>
        <w:t>գնանշման հարցման հրավերի</w:t>
      </w:r>
    </w:p>
    <w:p w:rsidR="00024088" w:rsidRPr="00DE1E5A" w:rsidRDefault="00024088" w:rsidP="00024088">
      <w:pPr>
        <w:jc w:val="center"/>
        <w:rPr>
          <w:rFonts w:ascii="GHEA Grapalat" w:hAnsi="GHEA Grapalat"/>
          <w:sz w:val="20"/>
          <w:szCs w:val="20"/>
          <w:lang w:val="hy-AM"/>
        </w:rPr>
      </w:pPr>
      <w:r w:rsidRPr="00DE1E5A">
        <w:rPr>
          <w:rFonts w:ascii="GHEA Grapalat" w:hAnsi="GHEA Grapalat"/>
          <w:sz w:val="20"/>
          <w:szCs w:val="20"/>
          <w:lang w:val="hy-AM"/>
        </w:rPr>
        <w:t>ՏԵՂԵԿԱՏՎՈՒԹՅՈՒՆ</w:t>
      </w:r>
    </w:p>
    <w:p w:rsidR="00024088" w:rsidRPr="00DE1E5A" w:rsidRDefault="00024088" w:rsidP="00024088">
      <w:pPr>
        <w:jc w:val="center"/>
        <w:rPr>
          <w:rFonts w:ascii="GHEA Grapalat" w:hAnsi="GHEA Grapalat"/>
          <w:sz w:val="20"/>
          <w:szCs w:val="20"/>
          <w:lang w:val="hy-AM"/>
        </w:rPr>
      </w:pPr>
      <w:r w:rsidRPr="00DE1E5A">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024088" w:rsidRPr="00DE1E5A" w:rsidRDefault="00024088" w:rsidP="00024088">
      <w:pPr>
        <w:jc w:val="center"/>
        <w:rPr>
          <w:rFonts w:ascii="GHEA Grapalat" w:hAnsi="GHEA Grapalat"/>
          <w:sz w:val="20"/>
          <w:szCs w:val="20"/>
          <w:lang w:val="hy-AM"/>
        </w:rPr>
      </w:pPr>
      <w:r w:rsidRPr="00DE1E5A">
        <w:rPr>
          <w:rFonts w:ascii="GHEA Grapalat" w:hAnsi="GHEA Grapalat"/>
          <w:sz w:val="20"/>
          <w:szCs w:val="20"/>
          <w:lang w:val="hy-AM"/>
        </w:rPr>
        <w:t xml:space="preserve"> կարգի 43-րդ կետի 3-րդ մասով նախատեսված հարցման մասին</w:t>
      </w:r>
    </w:p>
    <w:p w:rsidR="00024088" w:rsidRPr="00DE1E5A" w:rsidRDefault="00024088" w:rsidP="00024088">
      <w:pPr>
        <w:jc w:val="center"/>
        <w:rPr>
          <w:rFonts w:ascii="GHEA Grapalat" w:hAnsi="GHEA Grapalat"/>
          <w:sz w:val="20"/>
          <w:szCs w:val="20"/>
          <w:lang w:val="hy-AM"/>
        </w:rPr>
      </w:pPr>
    </w:p>
    <w:p w:rsidR="00024088" w:rsidRPr="00DE1E5A" w:rsidRDefault="00024088" w:rsidP="00024088">
      <w:pPr>
        <w:rPr>
          <w:rFonts w:ascii="GHEA Grapalat" w:hAnsi="GHEA Grapalat"/>
          <w:sz w:val="20"/>
          <w:szCs w:val="20"/>
          <w:lang w:val="hy-AM"/>
        </w:rPr>
      </w:pPr>
    </w:p>
    <w:p w:rsidR="00024088" w:rsidRPr="00DE1E5A" w:rsidRDefault="00024088" w:rsidP="00024088">
      <w:pPr>
        <w:rPr>
          <w:rFonts w:ascii="GHEA Grapalat" w:hAnsi="GHEA Grapalat"/>
          <w:sz w:val="20"/>
          <w:szCs w:val="20"/>
          <w:lang w:val="hy-AM"/>
        </w:rPr>
      </w:pPr>
    </w:p>
    <w:tbl>
      <w:tblPr>
        <w:tblW w:w="155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980"/>
        <w:gridCol w:w="2250"/>
        <w:gridCol w:w="4050"/>
        <w:gridCol w:w="5580"/>
      </w:tblGrid>
      <w:tr w:rsidR="00024088" w:rsidRPr="00DE1E5A" w:rsidTr="009465A1">
        <w:tc>
          <w:tcPr>
            <w:tcW w:w="1710" w:type="dxa"/>
            <w:vMerge w:val="restart"/>
            <w:shd w:val="clear" w:color="auto" w:fill="auto"/>
            <w:vAlign w:val="center"/>
          </w:tcPr>
          <w:p w:rsidR="00024088" w:rsidRPr="00DE1E5A" w:rsidRDefault="00024088" w:rsidP="009465A1">
            <w:pPr>
              <w:jc w:val="center"/>
              <w:rPr>
                <w:rFonts w:ascii="GHEA Grapalat" w:hAnsi="GHEA Grapalat"/>
                <w:sz w:val="18"/>
                <w:szCs w:val="20"/>
              </w:rPr>
            </w:pPr>
            <w:r w:rsidRPr="00DE1E5A">
              <w:rPr>
                <w:rFonts w:ascii="GHEA Grapalat" w:hAnsi="GHEA Grapalat"/>
                <w:sz w:val="18"/>
                <w:szCs w:val="20"/>
              </w:rPr>
              <w:t>Ընթացակարգի ծածկագիրը</w:t>
            </w:r>
          </w:p>
        </w:tc>
        <w:tc>
          <w:tcPr>
            <w:tcW w:w="1980" w:type="dxa"/>
            <w:vMerge w:val="restart"/>
            <w:shd w:val="clear" w:color="auto" w:fill="auto"/>
            <w:vAlign w:val="center"/>
          </w:tcPr>
          <w:p w:rsidR="00024088" w:rsidRPr="00DE1E5A" w:rsidRDefault="00024088" w:rsidP="009465A1">
            <w:pPr>
              <w:jc w:val="center"/>
              <w:rPr>
                <w:rFonts w:ascii="GHEA Grapalat" w:hAnsi="GHEA Grapalat"/>
                <w:sz w:val="18"/>
                <w:szCs w:val="20"/>
                <w:lang w:val="hy-AM"/>
              </w:rPr>
            </w:pPr>
            <w:r w:rsidRPr="00DE1E5A">
              <w:rPr>
                <w:rFonts w:ascii="GHEA Grapalat" w:hAnsi="GHEA Grapalat"/>
                <w:sz w:val="18"/>
                <w:szCs w:val="20"/>
                <w:lang w:val="hy-AM"/>
              </w:rPr>
              <w:t>Պատվիրատուի անվանումը</w:t>
            </w:r>
          </w:p>
        </w:tc>
        <w:tc>
          <w:tcPr>
            <w:tcW w:w="11880" w:type="dxa"/>
            <w:gridSpan w:val="3"/>
            <w:shd w:val="clear" w:color="auto" w:fill="auto"/>
          </w:tcPr>
          <w:p w:rsidR="00024088" w:rsidRPr="00DE1E5A" w:rsidRDefault="00024088" w:rsidP="009465A1">
            <w:pPr>
              <w:jc w:val="center"/>
              <w:rPr>
                <w:rFonts w:ascii="GHEA Grapalat" w:hAnsi="GHEA Grapalat"/>
                <w:sz w:val="18"/>
                <w:szCs w:val="20"/>
              </w:rPr>
            </w:pPr>
            <w:r w:rsidRPr="00DE1E5A">
              <w:rPr>
                <w:rFonts w:ascii="GHEA Grapalat" w:hAnsi="GHEA Grapalat"/>
                <w:sz w:val="18"/>
                <w:szCs w:val="20"/>
              </w:rPr>
              <w:t xml:space="preserve">Մասնակցի </w:t>
            </w:r>
          </w:p>
        </w:tc>
      </w:tr>
      <w:tr w:rsidR="00024088" w:rsidRPr="00DE1E5A" w:rsidTr="009465A1">
        <w:trPr>
          <w:trHeight w:val="2348"/>
        </w:trPr>
        <w:tc>
          <w:tcPr>
            <w:tcW w:w="1710" w:type="dxa"/>
            <w:vMerge/>
            <w:shd w:val="clear" w:color="auto" w:fill="auto"/>
          </w:tcPr>
          <w:p w:rsidR="00024088" w:rsidRPr="00DE1E5A" w:rsidRDefault="00024088" w:rsidP="009465A1">
            <w:pPr>
              <w:jc w:val="center"/>
              <w:rPr>
                <w:rFonts w:ascii="GHEA Grapalat" w:hAnsi="GHEA Grapalat"/>
                <w:sz w:val="18"/>
                <w:szCs w:val="20"/>
              </w:rPr>
            </w:pPr>
          </w:p>
        </w:tc>
        <w:tc>
          <w:tcPr>
            <w:tcW w:w="1980" w:type="dxa"/>
            <w:vMerge/>
            <w:shd w:val="clear" w:color="auto" w:fill="auto"/>
          </w:tcPr>
          <w:p w:rsidR="00024088" w:rsidRPr="00DE1E5A" w:rsidRDefault="00024088" w:rsidP="009465A1">
            <w:pPr>
              <w:jc w:val="center"/>
              <w:rPr>
                <w:rFonts w:ascii="GHEA Grapalat" w:hAnsi="GHEA Grapalat"/>
                <w:sz w:val="18"/>
                <w:szCs w:val="20"/>
              </w:rPr>
            </w:pPr>
          </w:p>
        </w:tc>
        <w:tc>
          <w:tcPr>
            <w:tcW w:w="2250" w:type="dxa"/>
            <w:vMerge w:val="restart"/>
            <w:shd w:val="clear" w:color="auto" w:fill="auto"/>
            <w:vAlign w:val="center"/>
          </w:tcPr>
          <w:p w:rsidR="00024088" w:rsidRPr="00DE1E5A" w:rsidRDefault="00024088" w:rsidP="009465A1">
            <w:pPr>
              <w:jc w:val="center"/>
              <w:rPr>
                <w:rFonts w:ascii="GHEA Grapalat" w:hAnsi="GHEA Grapalat"/>
                <w:sz w:val="18"/>
                <w:szCs w:val="20"/>
              </w:rPr>
            </w:pPr>
            <w:r w:rsidRPr="00DE1E5A">
              <w:rPr>
                <w:rFonts w:ascii="GHEA Grapalat" w:hAnsi="GHEA Grapalat"/>
                <w:sz w:val="18"/>
                <w:szCs w:val="20"/>
              </w:rPr>
              <w:t>անվանումը</w:t>
            </w:r>
          </w:p>
        </w:tc>
        <w:tc>
          <w:tcPr>
            <w:tcW w:w="4050" w:type="dxa"/>
            <w:vMerge w:val="restart"/>
            <w:shd w:val="clear" w:color="auto" w:fill="auto"/>
            <w:vAlign w:val="center"/>
          </w:tcPr>
          <w:p w:rsidR="00024088" w:rsidRPr="00DE1E5A" w:rsidRDefault="00024088" w:rsidP="009465A1">
            <w:pPr>
              <w:jc w:val="center"/>
              <w:rPr>
                <w:rFonts w:ascii="GHEA Grapalat" w:hAnsi="GHEA Grapalat"/>
                <w:sz w:val="18"/>
                <w:szCs w:val="20"/>
              </w:rPr>
            </w:pPr>
            <w:r w:rsidRPr="00DE1E5A">
              <w:rPr>
                <w:rFonts w:ascii="GHEA Grapalat" w:hAnsi="GHEA Grapalat"/>
                <w:sz w:val="18"/>
                <w:szCs w:val="20"/>
              </w:rPr>
              <w:t>հարկ վճարողի հաշվառման համարը</w:t>
            </w:r>
          </w:p>
        </w:tc>
        <w:tc>
          <w:tcPr>
            <w:tcW w:w="5580" w:type="dxa"/>
            <w:vMerge w:val="restart"/>
            <w:shd w:val="clear" w:color="auto" w:fill="auto"/>
            <w:vAlign w:val="center"/>
          </w:tcPr>
          <w:p w:rsidR="00024088" w:rsidRPr="00DE1E5A" w:rsidRDefault="00024088" w:rsidP="009465A1">
            <w:pPr>
              <w:jc w:val="both"/>
              <w:rPr>
                <w:rFonts w:ascii="GHEA Grapalat" w:hAnsi="GHEA Grapalat"/>
                <w:sz w:val="18"/>
                <w:szCs w:val="20"/>
              </w:rPr>
            </w:pPr>
            <w:r w:rsidRPr="00DE1E5A">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024088" w:rsidRPr="00DE1E5A" w:rsidRDefault="00024088" w:rsidP="009465A1">
            <w:pPr>
              <w:jc w:val="center"/>
              <w:rPr>
                <w:rFonts w:ascii="GHEA Grapalat" w:hAnsi="GHEA Grapalat"/>
                <w:sz w:val="18"/>
                <w:szCs w:val="20"/>
                <w:lang w:val="hy-AM"/>
              </w:rPr>
            </w:pPr>
          </w:p>
          <w:p w:rsidR="00024088" w:rsidRPr="00DE1E5A" w:rsidRDefault="00024088" w:rsidP="009465A1">
            <w:pPr>
              <w:jc w:val="center"/>
              <w:rPr>
                <w:rFonts w:ascii="GHEA Grapalat" w:hAnsi="GHEA Grapalat"/>
                <w:sz w:val="18"/>
                <w:szCs w:val="20"/>
                <w:lang w:val="hy-AM"/>
              </w:rPr>
            </w:pPr>
          </w:p>
          <w:p w:rsidR="00024088" w:rsidRPr="00DE1E5A" w:rsidRDefault="00024088" w:rsidP="009465A1">
            <w:pPr>
              <w:jc w:val="center"/>
              <w:rPr>
                <w:rFonts w:ascii="GHEA Grapalat" w:hAnsi="GHEA Grapalat"/>
                <w:sz w:val="18"/>
                <w:szCs w:val="20"/>
                <w:lang w:val="hy-AM"/>
              </w:rPr>
            </w:pPr>
          </w:p>
        </w:tc>
      </w:tr>
      <w:tr w:rsidR="00024088" w:rsidRPr="00DE1E5A" w:rsidTr="009465A1">
        <w:trPr>
          <w:trHeight w:val="537"/>
        </w:trPr>
        <w:tc>
          <w:tcPr>
            <w:tcW w:w="1710" w:type="dxa"/>
            <w:vMerge/>
            <w:shd w:val="clear" w:color="auto" w:fill="auto"/>
          </w:tcPr>
          <w:p w:rsidR="00024088" w:rsidRPr="00DE1E5A" w:rsidRDefault="00024088" w:rsidP="009465A1">
            <w:pPr>
              <w:jc w:val="center"/>
              <w:rPr>
                <w:rFonts w:ascii="GHEA Grapalat" w:hAnsi="GHEA Grapalat"/>
                <w:sz w:val="18"/>
                <w:szCs w:val="20"/>
                <w:lang w:val="hy-AM"/>
              </w:rPr>
            </w:pPr>
          </w:p>
        </w:tc>
        <w:tc>
          <w:tcPr>
            <w:tcW w:w="1980" w:type="dxa"/>
            <w:vMerge/>
            <w:shd w:val="clear" w:color="auto" w:fill="auto"/>
          </w:tcPr>
          <w:p w:rsidR="00024088" w:rsidRPr="00DE1E5A" w:rsidRDefault="00024088" w:rsidP="009465A1">
            <w:pPr>
              <w:jc w:val="center"/>
              <w:rPr>
                <w:rFonts w:ascii="GHEA Grapalat" w:hAnsi="GHEA Grapalat"/>
                <w:sz w:val="18"/>
                <w:szCs w:val="20"/>
                <w:lang w:val="hy-AM"/>
              </w:rPr>
            </w:pPr>
          </w:p>
        </w:tc>
        <w:tc>
          <w:tcPr>
            <w:tcW w:w="2250" w:type="dxa"/>
            <w:vMerge/>
            <w:shd w:val="clear" w:color="auto" w:fill="auto"/>
          </w:tcPr>
          <w:p w:rsidR="00024088" w:rsidRPr="00DE1E5A" w:rsidRDefault="00024088" w:rsidP="009465A1">
            <w:pPr>
              <w:jc w:val="center"/>
              <w:rPr>
                <w:rFonts w:ascii="GHEA Grapalat" w:hAnsi="GHEA Grapalat"/>
                <w:sz w:val="18"/>
                <w:szCs w:val="20"/>
                <w:lang w:val="hy-AM"/>
              </w:rPr>
            </w:pPr>
          </w:p>
        </w:tc>
        <w:tc>
          <w:tcPr>
            <w:tcW w:w="4050" w:type="dxa"/>
            <w:vMerge/>
            <w:shd w:val="clear" w:color="auto" w:fill="auto"/>
          </w:tcPr>
          <w:p w:rsidR="00024088" w:rsidRPr="00DE1E5A" w:rsidRDefault="00024088" w:rsidP="009465A1">
            <w:pPr>
              <w:jc w:val="center"/>
              <w:rPr>
                <w:rFonts w:ascii="GHEA Grapalat" w:hAnsi="GHEA Grapalat"/>
                <w:sz w:val="18"/>
                <w:szCs w:val="20"/>
                <w:lang w:val="hy-AM"/>
              </w:rPr>
            </w:pPr>
          </w:p>
        </w:tc>
        <w:tc>
          <w:tcPr>
            <w:tcW w:w="5580" w:type="dxa"/>
            <w:vMerge/>
            <w:shd w:val="clear" w:color="auto" w:fill="auto"/>
          </w:tcPr>
          <w:p w:rsidR="00024088" w:rsidRPr="00DE1E5A" w:rsidRDefault="00024088" w:rsidP="009465A1">
            <w:pPr>
              <w:jc w:val="center"/>
              <w:rPr>
                <w:rFonts w:ascii="GHEA Grapalat" w:hAnsi="GHEA Grapalat"/>
                <w:sz w:val="18"/>
                <w:szCs w:val="20"/>
                <w:lang w:val="hy-AM"/>
              </w:rPr>
            </w:pPr>
          </w:p>
        </w:tc>
      </w:tr>
      <w:tr w:rsidR="00024088" w:rsidRPr="00DE1E5A" w:rsidTr="009465A1">
        <w:trPr>
          <w:trHeight w:val="478"/>
        </w:trPr>
        <w:tc>
          <w:tcPr>
            <w:tcW w:w="1710" w:type="dxa"/>
            <w:vMerge/>
            <w:shd w:val="clear" w:color="auto" w:fill="auto"/>
          </w:tcPr>
          <w:p w:rsidR="00024088" w:rsidRPr="00DE1E5A" w:rsidRDefault="00024088" w:rsidP="009465A1">
            <w:pPr>
              <w:jc w:val="center"/>
              <w:rPr>
                <w:rFonts w:ascii="GHEA Grapalat" w:hAnsi="GHEA Grapalat"/>
                <w:sz w:val="18"/>
                <w:szCs w:val="20"/>
              </w:rPr>
            </w:pPr>
          </w:p>
        </w:tc>
        <w:tc>
          <w:tcPr>
            <w:tcW w:w="1980" w:type="dxa"/>
            <w:vMerge/>
            <w:shd w:val="clear" w:color="auto" w:fill="auto"/>
          </w:tcPr>
          <w:p w:rsidR="00024088" w:rsidRPr="00DE1E5A" w:rsidRDefault="00024088" w:rsidP="009465A1">
            <w:pPr>
              <w:jc w:val="center"/>
              <w:rPr>
                <w:rFonts w:ascii="GHEA Grapalat" w:hAnsi="GHEA Grapalat"/>
                <w:sz w:val="18"/>
                <w:szCs w:val="20"/>
              </w:rPr>
            </w:pPr>
          </w:p>
        </w:tc>
        <w:tc>
          <w:tcPr>
            <w:tcW w:w="2250" w:type="dxa"/>
            <w:vMerge/>
            <w:shd w:val="clear" w:color="auto" w:fill="auto"/>
          </w:tcPr>
          <w:p w:rsidR="00024088" w:rsidRPr="00DE1E5A" w:rsidRDefault="00024088" w:rsidP="009465A1">
            <w:pPr>
              <w:jc w:val="center"/>
              <w:rPr>
                <w:rFonts w:ascii="GHEA Grapalat" w:hAnsi="GHEA Grapalat"/>
                <w:sz w:val="18"/>
                <w:szCs w:val="20"/>
              </w:rPr>
            </w:pPr>
          </w:p>
        </w:tc>
        <w:tc>
          <w:tcPr>
            <w:tcW w:w="4050" w:type="dxa"/>
            <w:vMerge/>
            <w:shd w:val="clear" w:color="auto" w:fill="auto"/>
          </w:tcPr>
          <w:p w:rsidR="00024088" w:rsidRPr="00DE1E5A" w:rsidRDefault="00024088" w:rsidP="009465A1">
            <w:pPr>
              <w:jc w:val="center"/>
              <w:rPr>
                <w:rFonts w:ascii="GHEA Grapalat" w:hAnsi="GHEA Grapalat"/>
                <w:sz w:val="18"/>
                <w:szCs w:val="20"/>
              </w:rPr>
            </w:pPr>
          </w:p>
        </w:tc>
        <w:tc>
          <w:tcPr>
            <w:tcW w:w="5580" w:type="dxa"/>
            <w:vMerge/>
            <w:shd w:val="clear" w:color="auto" w:fill="auto"/>
          </w:tcPr>
          <w:p w:rsidR="00024088" w:rsidRPr="00DE1E5A" w:rsidRDefault="00024088" w:rsidP="009465A1">
            <w:pPr>
              <w:jc w:val="center"/>
              <w:rPr>
                <w:rFonts w:ascii="GHEA Grapalat" w:hAnsi="GHEA Grapalat"/>
                <w:sz w:val="18"/>
                <w:szCs w:val="20"/>
              </w:rPr>
            </w:pPr>
          </w:p>
        </w:tc>
      </w:tr>
      <w:tr w:rsidR="00024088" w:rsidRPr="00DE1E5A" w:rsidTr="009465A1">
        <w:tc>
          <w:tcPr>
            <w:tcW w:w="3690" w:type="dxa"/>
            <w:gridSpan w:val="2"/>
            <w:shd w:val="clear" w:color="auto" w:fill="auto"/>
          </w:tcPr>
          <w:p w:rsidR="00024088" w:rsidRPr="00DE1E5A" w:rsidRDefault="00024088" w:rsidP="009465A1">
            <w:pPr>
              <w:jc w:val="center"/>
              <w:rPr>
                <w:rFonts w:ascii="GHEA Grapalat" w:hAnsi="GHEA Grapalat"/>
                <w:sz w:val="20"/>
                <w:szCs w:val="20"/>
              </w:rPr>
            </w:pPr>
          </w:p>
        </w:tc>
        <w:tc>
          <w:tcPr>
            <w:tcW w:w="2250" w:type="dxa"/>
            <w:shd w:val="clear" w:color="auto" w:fill="auto"/>
          </w:tcPr>
          <w:p w:rsidR="00024088" w:rsidRPr="00DE1E5A" w:rsidRDefault="00024088" w:rsidP="009465A1">
            <w:pPr>
              <w:jc w:val="center"/>
              <w:rPr>
                <w:rFonts w:ascii="GHEA Grapalat" w:hAnsi="GHEA Grapalat"/>
                <w:sz w:val="20"/>
                <w:szCs w:val="20"/>
              </w:rPr>
            </w:pPr>
          </w:p>
        </w:tc>
        <w:tc>
          <w:tcPr>
            <w:tcW w:w="4050" w:type="dxa"/>
            <w:shd w:val="clear" w:color="auto" w:fill="auto"/>
          </w:tcPr>
          <w:p w:rsidR="00024088" w:rsidRPr="00DE1E5A" w:rsidRDefault="00024088" w:rsidP="009465A1">
            <w:pPr>
              <w:jc w:val="center"/>
              <w:rPr>
                <w:rFonts w:ascii="GHEA Grapalat" w:hAnsi="GHEA Grapalat"/>
                <w:sz w:val="20"/>
                <w:szCs w:val="20"/>
              </w:rPr>
            </w:pPr>
          </w:p>
        </w:tc>
        <w:tc>
          <w:tcPr>
            <w:tcW w:w="5580" w:type="dxa"/>
            <w:shd w:val="clear" w:color="auto" w:fill="auto"/>
          </w:tcPr>
          <w:p w:rsidR="00024088" w:rsidRPr="00DE1E5A" w:rsidRDefault="00024088" w:rsidP="009465A1">
            <w:pPr>
              <w:jc w:val="center"/>
              <w:rPr>
                <w:rFonts w:ascii="GHEA Grapalat" w:hAnsi="GHEA Grapalat"/>
                <w:sz w:val="20"/>
                <w:szCs w:val="20"/>
              </w:rPr>
            </w:pPr>
          </w:p>
        </w:tc>
      </w:tr>
    </w:tbl>
    <w:p w:rsidR="00024088" w:rsidRPr="00DE1E5A" w:rsidRDefault="00024088" w:rsidP="00024088">
      <w:pPr>
        <w:jc w:val="center"/>
        <w:rPr>
          <w:rFonts w:ascii="GHEA Grapalat" w:hAnsi="GHEA Grapalat"/>
          <w:sz w:val="20"/>
          <w:szCs w:val="20"/>
        </w:rPr>
      </w:pPr>
    </w:p>
    <w:p w:rsidR="00024088" w:rsidRPr="00DE1E5A" w:rsidRDefault="00024088" w:rsidP="00024088">
      <w:pPr>
        <w:rPr>
          <w:rFonts w:ascii="GHEA Grapalat" w:hAnsi="GHEA Grapalat"/>
          <w:sz w:val="20"/>
          <w:szCs w:val="20"/>
        </w:rPr>
      </w:pPr>
    </w:p>
    <w:p w:rsidR="00024088" w:rsidRPr="00DE1E5A" w:rsidRDefault="00024088" w:rsidP="00024088">
      <w:pPr>
        <w:jc w:val="both"/>
        <w:rPr>
          <w:rFonts w:ascii="GHEA Grapalat" w:hAnsi="GHEA Grapalat"/>
          <w:sz w:val="20"/>
          <w:szCs w:val="20"/>
          <w:u w:val="single"/>
        </w:rPr>
      </w:pPr>
      <w:r w:rsidRPr="00DE1E5A">
        <w:rPr>
          <w:rFonts w:ascii="GHEA Grapalat" w:hAnsi="GHEA Grapalat"/>
          <w:sz w:val="20"/>
          <w:szCs w:val="20"/>
        </w:rPr>
        <w:t xml:space="preserve">Տեղեկատվությունը տրվել է </w:t>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i/>
          <w:sz w:val="20"/>
          <w:szCs w:val="20"/>
          <w:u w:val="single"/>
        </w:rPr>
        <w:tab/>
      </w:r>
      <w:r w:rsidRPr="00DE1E5A">
        <w:rPr>
          <w:rFonts w:ascii="GHEA Grapalat" w:hAnsi="GHEA Grapalat"/>
          <w:sz w:val="20"/>
          <w:szCs w:val="20"/>
        </w:rPr>
        <w:t xml:space="preserve"> վարչության աշխատակից </w:t>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rPr>
        <w:t xml:space="preserve">-ի կողմից      </w:t>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r w:rsidRPr="00DE1E5A">
        <w:rPr>
          <w:rFonts w:ascii="GHEA Grapalat" w:hAnsi="GHEA Grapalat"/>
          <w:sz w:val="20"/>
          <w:szCs w:val="20"/>
          <w:u w:val="single"/>
        </w:rPr>
        <w:tab/>
      </w:r>
    </w:p>
    <w:p w:rsidR="00024088" w:rsidRPr="00DE1E5A" w:rsidRDefault="00024088" w:rsidP="00024088">
      <w:pPr>
        <w:jc w:val="both"/>
        <w:rPr>
          <w:rFonts w:ascii="GHEA Grapalat" w:hAnsi="GHEA Grapalat"/>
          <w:sz w:val="20"/>
          <w:szCs w:val="20"/>
        </w:rPr>
      </w:pPr>
      <w:r w:rsidRPr="00DE1E5A">
        <w:rPr>
          <w:rFonts w:ascii="GHEA Grapalat" w:hAnsi="GHEA Grapalat"/>
          <w:sz w:val="20"/>
          <w:szCs w:val="20"/>
        </w:rPr>
        <w:lastRenderedPageBreak/>
        <w:tab/>
      </w:r>
      <w:r w:rsidRPr="00DE1E5A">
        <w:rPr>
          <w:rFonts w:ascii="GHEA Grapalat" w:hAnsi="GHEA Grapalat"/>
          <w:sz w:val="20"/>
          <w:szCs w:val="20"/>
        </w:rPr>
        <w:tab/>
      </w:r>
      <w:r w:rsidRPr="00DE1E5A">
        <w:rPr>
          <w:rFonts w:ascii="GHEA Grapalat" w:hAnsi="GHEA Grapalat"/>
          <w:sz w:val="20"/>
          <w:szCs w:val="20"/>
        </w:rPr>
        <w:tab/>
        <w:t xml:space="preserve">                   </w:t>
      </w:r>
      <w:r w:rsidRPr="00DE1E5A">
        <w:rPr>
          <w:rFonts w:ascii="GHEA Grapalat" w:hAnsi="GHEA Grapalat"/>
          <w:sz w:val="20"/>
          <w:szCs w:val="20"/>
          <w:vertAlign w:val="superscript"/>
          <w:lang w:val="hy-AM"/>
        </w:rPr>
        <w:t>վարչության անվանումը</w:t>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r>
      <w:r w:rsidRPr="00DE1E5A">
        <w:rPr>
          <w:rFonts w:ascii="GHEA Grapalat" w:hAnsi="GHEA Grapalat"/>
          <w:sz w:val="20"/>
          <w:szCs w:val="20"/>
          <w:vertAlign w:val="superscript"/>
        </w:rPr>
        <w:tab/>
        <w:t xml:space="preserve">    </w:t>
      </w:r>
      <w:r w:rsidRPr="00DE1E5A">
        <w:rPr>
          <w:rFonts w:ascii="GHEA Grapalat" w:hAnsi="GHEA Grapalat"/>
          <w:sz w:val="20"/>
          <w:szCs w:val="20"/>
          <w:vertAlign w:val="superscript"/>
          <w:lang w:val="hy-AM"/>
        </w:rPr>
        <w:t xml:space="preserve"> անունը, ազգանունը</w:t>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rPr>
        <w:tab/>
      </w:r>
      <w:r w:rsidRPr="00DE1E5A">
        <w:rPr>
          <w:rFonts w:ascii="GHEA Grapalat" w:hAnsi="GHEA Grapalat"/>
          <w:sz w:val="20"/>
          <w:szCs w:val="20"/>
          <w:vertAlign w:val="superscript"/>
          <w:lang w:val="hy-AM"/>
        </w:rPr>
        <w:t>ստորագրություն</w:t>
      </w:r>
    </w:p>
    <w:p w:rsidR="00024088" w:rsidRPr="00DE1E5A" w:rsidRDefault="00024088" w:rsidP="00024088">
      <w:pPr>
        <w:jc w:val="both"/>
        <w:rPr>
          <w:rFonts w:ascii="GHEA Grapalat" w:hAnsi="GHEA Grapalat"/>
          <w:sz w:val="20"/>
          <w:szCs w:val="20"/>
        </w:rPr>
      </w:pPr>
    </w:p>
    <w:p w:rsidR="00024088" w:rsidRPr="00DE1E5A" w:rsidRDefault="00024088" w:rsidP="00024088">
      <w:pPr>
        <w:ind w:firstLine="540"/>
        <w:jc w:val="center"/>
        <w:rPr>
          <w:rFonts w:ascii="GHEA Grapalat" w:hAnsi="GHEA Grapalat" w:cs="Sylfaen"/>
          <w:b/>
          <w:lang w:val="hy-AM"/>
        </w:rPr>
      </w:pPr>
    </w:p>
    <w:p w:rsidR="00024088" w:rsidRPr="00DE1E5A" w:rsidRDefault="00024088" w:rsidP="00024088">
      <w:pPr>
        <w:pStyle w:val="a3"/>
        <w:spacing w:line="240" w:lineRule="auto"/>
        <w:jc w:val="right"/>
        <w:rPr>
          <w:rFonts w:ascii="GHEA Grapalat" w:hAnsi="GHEA Grapalat"/>
          <w:b/>
          <w:lang w:val="en-US"/>
        </w:rPr>
      </w:pPr>
    </w:p>
    <w:p w:rsidR="00024088" w:rsidRPr="00DE1E5A" w:rsidRDefault="00024088" w:rsidP="00024088">
      <w:pPr>
        <w:pStyle w:val="31"/>
        <w:spacing w:line="240" w:lineRule="auto"/>
        <w:ind w:firstLine="0"/>
        <w:rPr>
          <w:rFonts w:ascii="GHEA Grapalat" w:hAnsi="GHEA Grapalat" w:cs="Sylfaen"/>
          <w:i/>
          <w:sz w:val="16"/>
          <w:szCs w:val="16"/>
          <w:lang w:eastAsia="ru-RU"/>
        </w:rPr>
      </w:pPr>
      <w:r w:rsidRPr="00DE1E5A">
        <w:rPr>
          <w:rFonts w:ascii="GHEA Grapalat" w:hAnsi="GHEA Grapalat" w:cs="Sylfaen"/>
          <w:i/>
          <w:sz w:val="16"/>
          <w:szCs w:val="16"/>
          <w:lang w:val="hy-AM" w:eastAsia="ru-RU"/>
        </w:rPr>
        <w:t>*</w:t>
      </w:r>
      <w:r w:rsidRPr="00DE1E5A">
        <w:rPr>
          <w:rFonts w:ascii="GHEA Grapalat" w:hAnsi="GHEA Grapalat"/>
          <w:i/>
          <w:sz w:val="16"/>
          <w:szCs w:val="16"/>
        </w:rPr>
        <w:t xml:space="preserve"> լրացվում է հանձնաժողովի քարտուղարի կողմից` մինչև հրավերը տեղեկագրում հրապարակելը</w:t>
      </w:r>
      <w:r w:rsidRPr="00DE1E5A">
        <w:rPr>
          <w:rFonts w:ascii="GHEA Grapalat" w:hAnsi="GHEA Grapalat"/>
          <w:i/>
          <w:sz w:val="16"/>
          <w:szCs w:val="16"/>
          <w:lang w:val="hy-AM"/>
        </w:rPr>
        <w:t>:</w:t>
      </w:r>
    </w:p>
    <w:p w:rsidR="00024088" w:rsidRPr="00DE1E5A" w:rsidRDefault="00024088" w:rsidP="00024088">
      <w:pPr>
        <w:pStyle w:val="a3"/>
        <w:jc w:val="right"/>
        <w:rPr>
          <w:rFonts w:ascii="GHEA Grapalat" w:hAnsi="GHEA Grapalat"/>
          <w:b/>
          <w:lang w:val="en-US"/>
        </w:rPr>
      </w:pPr>
    </w:p>
    <w:p w:rsidR="00024088" w:rsidRPr="00DE1E5A" w:rsidRDefault="00024088" w:rsidP="00024088">
      <w:pPr>
        <w:pStyle w:val="a3"/>
        <w:jc w:val="right"/>
        <w:rPr>
          <w:rFonts w:ascii="GHEA Grapalat" w:hAnsi="GHEA Grapalat"/>
          <w:b/>
          <w:lang w:val="en-US"/>
        </w:rPr>
      </w:pPr>
    </w:p>
    <w:p w:rsidR="00024088" w:rsidRPr="00DE1E5A" w:rsidRDefault="00024088" w:rsidP="00024088">
      <w:pPr>
        <w:pStyle w:val="a3"/>
        <w:jc w:val="right"/>
        <w:rPr>
          <w:rFonts w:ascii="GHEA Grapalat" w:hAnsi="GHEA Grapalat"/>
          <w:b/>
          <w:lang w:val="en-US"/>
        </w:rPr>
        <w:sectPr w:rsidR="00024088" w:rsidRPr="00DE1E5A" w:rsidSect="009465A1">
          <w:pgSz w:w="16838" w:h="11906" w:orient="landscape" w:code="9"/>
          <w:pgMar w:top="1138" w:right="720" w:bottom="662" w:left="533" w:header="562" w:footer="562" w:gutter="0"/>
          <w:cols w:space="720"/>
        </w:sectPr>
      </w:pPr>
    </w:p>
    <w:p w:rsidR="00024088" w:rsidRPr="00DE1E5A" w:rsidRDefault="00024088" w:rsidP="00024088">
      <w:pPr>
        <w:pStyle w:val="aff3"/>
        <w:tabs>
          <w:tab w:val="left" w:pos="540"/>
        </w:tabs>
        <w:autoSpaceDE w:val="0"/>
        <w:autoSpaceDN w:val="0"/>
        <w:adjustRightInd w:val="0"/>
        <w:ind w:left="0"/>
        <w:jc w:val="both"/>
        <w:rPr>
          <w:rFonts w:ascii="GHEA Grapalat" w:hAnsi="GHEA Grapalat" w:cs="Sylfaen"/>
          <w:sz w:val="20"/>
          <w:szCs w:val="20"/>
        </w:rPr>
      </w:pPr>
    </w:p>
    <w:p w:rsidR="00024088" w:rsidRPr="00DE1E5A" w:rsidRDefault="00024088" w:rsidP="00024088">
      <w:pPr>
        <w:jc w:val="right"/>
        <w:rPr>
          <w:rFonts w:ascii="GHEA Grapalat" w:hAnsi="GHEA Grapalat" w:cs="GHEA Grapalat"/>
          <w:i/>
          <w:sz w:val="18"/>
          <w:szCs w:val="18"/>
        </w:rPr>
      </w:pPr>
      <w:r w:rsidRPr="00DE1E5A">
        <w:rPr>
          <w:rFonts w:ascii="GHEA Grapalat" w:hAnsi="GHEA Grapalat" w:cs="GHEA Grapalat"/>
          <w:i/>
          <w:sz w:val="18"/>
          <w:szCs w:val="18"/>
        </w:rPr>
        <w:t xml:space="preserve">Հավելված </w:t>
      </w:r>
      <w:r>
        <w:rPr>
          <w:rFonts w:ascii="GHEA Grapalat" w:hAnsi="GHEA Grapalat" w:cs="GHEA Grapalat"/>
          <w:i/>
          <w:sz w:val="18"/>
          <w:szCs w:val="18"/>
        </w:rPr>
        <w:t>7</w:t>
      </w:r>
    </w:p>
    <w:p w:rsidR="00024088" w:rsidRPr="00DE1E5A" w:rsidRDefault="00370AD9" w:rsidP="00024088">
      <w:pPr>
        <w:jc w:val="right"/>
        <w:rPr>
          <w:rFonts w:ascii="GHEA Grapalat" w:hAnsi="GHEA Grapalat" w:cs="GHEA Grapalat"/>
          <w:i/>
          <w:sz w:val="18"/>
          <w:szCs w:val="18"/>
        </w:rPr>
      </w:pPr>
      <w:r w:rsidRPr="009465A1">
        <w:rPr>
          <w:rFonts w:ascii="GHEA Grapalat" w:hAnsi="GHEA Grapalat"/>
          <w:sz w:val="24"/>
          <w:szCs w:val="24"/>
          <w:lang w:val="es-ES"/>
        </w:rPr>
        <w:t>«</w:t>
      </w:r>
      <w:r>
        <w:rPr>
          <w:rFonts w:ascii="GHEA Grapalat" w:hAnsi="GHEA Grapalat"/>
          <w:b/>
          <w:lang w:val="es-ES"/>
        </w:rPr>
        <w:t>ԼՄԼԲՀ</w:t>
      </w:r>
      <w:r w:rsidRPr="00DE1E5A">
        <w:rPr>
          <w:rFonts w:ascii="GHEA Grapalat" w:hAnsi="GHEA Grapalat"/>
          <w:b/>
          <w:lang w:val="es-ES"/>
        </w:rPr>
        <w:t>-</w:t>
      </w:r>
      <w:r w:rsidRPr="00DE1E5A">
        <w:rPr>
          <w:rFonts w:ascii="GHEA Grapalat" w:hAnsi="GHEA Grapalat" w:cs="Sylfaen"/>
          <w:b/>
        </w:rPr>
        <w:t>ԳՀ</w:t>
      </w:r>
      <w:r w:rsidRPr="00DE1E5A">
        <w:rPr>
          <w:rFonts w:ascii="GHEA Grapalat" w:hAnsi="GHEA Grapalat" w:cs="Sylfaen"/>
          <w:b/>
          <w:lang w:val="hy-AM"/>
        </w:rPr>
        <w:t>ԱՊՁԲ</w:t>
      </w:r>
      <w:r w:rsidR="005E3750">
        <w:rPr>
          <w:rFonts w:ascii="GHEA Grapalat" w:hAnsi="GHEA Grapalat"/>
          <w:b/>
          <w:lang w:val="es-ES"/>
        </w:rPr>
        <w:t>-20</w:t>
      </w:r>
      <w:r w:rsidRPr="00DE1E5A">
        <w:rPr>
          <w:rFonts w:ascii="GHEA Grapalat" w:hAnsi="GHEA Grapalat"/>
          <w:b/>
          <w:lang w:val="es-ES"/>
        </w:rPr>
        <w:t>/</w:t>
      </w:r>
      <w:r>
        <w:rPr>
          <w:rFonts w:ascii="GHEA Grapalat" w:hAnsi="GHEA Grapalat"/>
          <w:b/>
          <w:lang w:val="es-ES"/>
        </w:rPr>
        <w:t>0</w:t>
      </w:r>
      <w:r w:rsidR="005E3750">
        <w:rPr>
          <w:rFonts w:ascii="GHEA Grapalat" w:hAnsi="GHEA Grapalat"/>
          <w:b/>
          <w:lang w:val="es-ES"/>
        </w:rPr>
        <w:t>2</w:t>
      </w:r>
      <w:r w:rsidRPr="009465A1">
        <w:rPr>
          <w:rFonts w:ascii="GHEA Grapalat" w:hAnsi="GHEA Grapalat"/>
          <w:sz w:val="24"/>
          <w:szCs w:val="24"/>
          <w:lang w:val="es-ES"/>
        </w:rPr>
        <w:t>»</w:t>
      </w:r>
      <w:r w:rsidR="00024088" w:rsidRPr="00DE1E5A">
        <w:rPr>
          <w:rFonts w:ascii="GHEA Grapalat" w:hAnsi="GHEA Grapalat" w:cs="GHEA Grapalat"/>
          <w:i/>
          <w:sz w:val="18"/>
          <w:szCs w:val="18"/>
        </w:rPr>
        <w:t>ծածկագրով</w:t>
      </w:r>
    </w:p>
    <w:p w:rsidR="00024088" w:rsidRPr="00DE1E5A" w:rsidRDefault="00024088" w:rsidP="00024088">
      <w:pPr>
        <w:jc w:val="right"/>
        <w:rPr>
          <w:rFonts w:ascii="GHEA Grapalat" w:hAnsi="GHEA Grapalat" w:cs="GHEA Grapalat"/>
          <w:i/>
          <w:sz w:val="18"/>
          <w:szCs w:val="18"/>
        </w:rPr>
      </w:pPr>
      <w:r w:rsidRPr="00DE1E5A">
        <w:rPr>
          <w:rFonts w:ascii="GHEA Grapalat" w:hAnsi="GHEA Grapalat" w:cs="GHEA Grapalat"/>
          <w:i/>
          <w:sz w:val="18"/>
          <w:szCs w:val="18"/>
        </w:rPr>
        <w:t>գնանշման հարցման հրավերի</w:t>
      </w:r>
    </w:p>
    <w:p w:rsidR="00024088" w:rsidRPr="00DE1E5A" w:rsidRDefault="00024088" w:rsidP="00024088">
      <w:pPr>
        <w:jc w:val="center"/>
        <w:rPr>
          <w:rFonts w:ascii="GHEA Grapalat" w:hAnsi="GHEA Grapalat" w:cs="GHEA Grapalat"/>
          <w:lang w:val="hy-AM"/>
        </w:rPr>
      </w:pPr>
    </w:p>
    <w:p w:rsidR="00024088" w:rsidRPr="00DE1E5A" w:rsidRDefault="00024088" w:rsidP="00024088">
      <w:pPr>
        <w:jc w:val="center"/>
        <w:rPr>
          <w:rFonts w:ascii="GHEA Grapalat" w:hAnsi="GHEA Grapalat" w:cs="GHEA Grapalat"/>
          <w:b/>
          <w:sz w:val="18"/>
          <w:szCs w:val="18"/>
          <w:lang w:val="hy-AM"/>
        </w:rPr>
      </w:pPr>
      <w:r w:rsidRPr="00DE1E5A">
        <w:rPr>
          <w:rFonts w:ascii="GHEA Grapalat" w:hAnsi="GHEA Grapalat" w:cs="GHEA Grapalat"/>
          <w:b/>
          <w:sz w:val="18"/>
          <w:szCs w:val="18"/>
        </w:rPr>
        <w:t xml:space="preserve">       </w:t>
      </w:r>
      <w:r w:rsidRPr="00DE1E5A">
        <w:rPr>
          <w:rFonts w:ascii="GHEA Grapalat" w:hAnsi="GHEA Grapalat" w:cs="GHEA Grapalat"/>
          <w:b/>
          <w:sz w:val="18"/>
          <w:szCs w:val="18"/>
          <w:lang w:val="hy-AM"/>
        </w:rPr>
        <w:t xml:space="preserve">ՏՈւԺԱՆՔԻ ՄԱՍԻՆ ՀԱՄԱՁԱՅՆԱԳԻՐ </w:t>
      </w:r>
    </w:p>
    <w:p w:rsidR="00024088" w:rsidRPr="00DE1E5A" w:rsidRDefault="00024088" w:rsidP="00024088">
      <w:pPr>
        <w:rPr>
          <w:rFonts w:ascii="GHEA Grapalat" w:hAnsi="GHEA Grapalat" w:cs="GHEA Grapalat"/>
          <w:b/>
          <w:sz w:val="18"/>
          <w:szCs w:val="18"/>
          <w:lang w:val="hy-AM"/>
        </w:rPr>
      </w:pPr>
      <w:r w:rsidRPr="00DE1E5A">
        <w:rPr>
          <w:rFonts w:ascii="GHEA Grapalat" w:hAnsi="GHEA Grapalat" w:cs="GHEA Grapalat"/>
          <w:sz w:val="20"/>
          <w:szCs w:val="20"/>
          <w:lang w:val="hy-AM"/>
        </w:rPr>
        <w:t xml:space="preserve">                                                    </w:t>
      </w:r>
      <w:r w:rsidRPr="00DE1E5A">
        <w:rPr>
          <w:rFonts w:ascii="GHEA Grapalat" w:hAnsi="GHEA Grapalat" w:cs="GHEA Grapalat"/>
          <w:b/>
          <w:sz w:val="18"/>
          <w:szCs w:val="18"/>
          <w:lang w:val="hy-AM"/>
        </w:rPr>
        <w:t xml:space="preserve"> (պայմանագրի կատարման ապահովում)</w:t>
      </w:r>
    </w:p>
    <w:p w:rsidR="00024088" w:rsidRPr="00DE1E5A" w:rsidRDefault="00024088" w:rsidP="00024088">
      <w:pPr>
        <w:rPr>
          <w:rFonts w:ascii="GHEA Grapalat" w:hAnsi="GHEA Grapalat" w:cs="GHEA Grapalat"/>
          <w:b/>
          <w:sz w:val="18"/>
          <w:szCs w:val="18"/>
          <w:lang w:val="hy-AM"/>
        </w:rPr>
      </w:pPr>
    </w:p>
    <w:p w:rsidR="00024088" w:rsidRPr="00DE1E5A" w:rsidRDefault="00024088" w:rsidP="00024088">
      <w:pPr>
        <w:rPr>
          <w:rFonts w:ascii="GHEA Grapalat" w:hAnsi="GHEA Grapalat" w:cs="GHEA Grapalat"/>
          <w:sz w:val="18"/>
          <w:szCs w:val="18"/>
          <w:lang w:val="hy-AM"/>
        </w:rPr>
      </w:pPr>
      <w:r w:rsidRPr="00DE1E5A">
        <w:rPr>
          <w:rFonts w:ascii="GHEA Grapalat" w:hAnsi="GHEA Grapalat" w:cs="GHEA Grapalat"/>
          <w:sz w:val="18"/>
          <w:szCs w:val="18"/>
          <w:lang w:val="hy-AM"/>
        </w:rPr>
        <w:t xml:space="preserve">     ք. Երևան</w:t>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r>
      <w:r w:rsidRPr="00DE1E5A">
        <w:rPr>
          <w:rFonts w:ascii="GHEA Grapalat" w:hAnsi="GHEA Grapalat" w:cs="GHEA Grapalat"/>
          <w:sz w:val="18"/>
          <w:szCs w:val="18"/>
          <w:lang w:val="hy-AM"/>
        </w:rPr>
        <w:tab/>
        <w:t xml:space="preserve">            </w:t>
      </w:r>
      <w:r w:rsidRPr="00DE1E5A">
        <w:rPr>
          <w:rFonts w:ascii="GHEA Grapalat" w:hAnsi="GHEA Grapalat"/>
          <w:sz w:val="18"/>
          <w:szCs w:val="18"/>
          <w:lang w:val="hy-AM"/>
        </w:rPr>
        <w:t>«</w:t>
      </w:r>
      <w:r w:rsidRPr="00DE1E5A">
        <w:rPr>
          <w:rFonts w:ascii="GHEA Grapalat" w:hAnsi="GHEA Grapalat" w:cs="GHEA Grapalat"/>
          <w:sz w:val="18"/>
          <w:szCs w:val="18"/>
          <w:u w:val="single"/>
          <w:lang w:val="hy-AM"/>
        </w:rPr>
        <w:t xml:space="preserve">         </w:t>
      </w:r>
      <w:r w:rsidRPr="00DE1E5A">
        <w:rPr>
          <w:rFonts w:ascii="GHEA Grapalat" w:hAnsi="GHEA Grapalat"/>
          <w:sz w:val="18"/>
          <w:szCs w:val="18"/>
          <w:lang w:val="hy-AM"/>
        </w:rPr>
        <w:t>»</w:t>
      </w:r>
      <w:r w:rsidRPr="00DE1E5A">
        <w:rPr>
          <w:rFonts w:ascii="GHEA Grapalat" w:hAnsi="GHEA Grapalat" w:cs="GHEA Grapalat"/>
          <w:sz w:val="18"/>
          <w:szCs w:val="18"/>
          <w:u w:val="single"/>
          <w:lang w:val="hy-AM"/>
        </w:rPr>
        <w:t xml:space="preserve"> </w:t>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lang w:val="hy-AM"/>
        </w:rPr>
        <w:t xml:space="preserve"> 20   թ.**</w:t>
      </w:r>
    </w:p>
    <w:p w:rsidR="00024088" w:rsidRPr="00DE1E5A" w:rsidRDefault="00024088" w:rsidP="00024088">
      <w:pPr>
        <w:rPr>
          <w:rFonts w:ascii="GHEA Grapalat" w:hAnsi="GHEA Grapalat" w:cs="GHEA Grapalat"/>
          <w:sz w:val="20"/>
          <w:szCs w:val="20"/>
          <w:lang w:val="hy-AM"/>
        </w:rPr>
      </w:pPr>
    </w:p>
    <w:p w:rsidR="00024088" w:rsidRPr="00DE1E5A" w:rsidRDefault="00024088" w:rsidP="00024088">
      <w:pPr>
        <w:jc w:val="both"/>
        <w:rPr>
          <w:rFonts w:ascii="GHEA Grapalat" w:hAnsi="GHEA Grapalat" w:cs="GHEA Grapalat"/>
          <w:sz w:val="18"/>
          <w:szCs w:val="18"/>
          <w:u w:val="single"/>
          <w:vertAlign w:val="subscript"/>
          <w:lang w:val="hy-AM"/>
        </w:rPr>
      </w:pP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u w:val="single"/>
          <w:vertAlign w:val="subscript"/>
          <w:lang w:val="hy-AM"/>
        </w:rPr>
        <w:tab/>
      </w:r>
      <w:r w:rsidRPr="00DE1E5A">
        <w:rPr>
          <w:rFonts w:ascii="GHEA Grapalat" w:hAnsi="GHEA Grapalat" w:cs="GHEA Grapalat"/>
          <w:sz w:val="18"/>
          <w:szCs w:val="18"/>
          <w:vertAlign w:val="subscript"/>
          <w:lang w:val="hy-AM"/>
        </w:rPr>
        <w:t xml:space="preserve">, </w:t>
      </w:r>
      <w:r w:rsidRPr="00DE1E5A">
        <w:rPr>
          <w:rFonts w:ascii="GHEA Grapalat" w:hAnsi="GHEA Grapalat" w:cs="GHEA Grapalat"/>
          <w:sz w:val="18"/>
          <w:szCs w:val="18"/>
          <w:lang w:val="hy-AM"/>
        </w:rPr>
        <w:t xml:space="preserve">ի դեմս Ընկերության տնօրեն </w:t>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r w:rsidRPr="00DE1E5A">
        <w:rPr>
          <w:rFonts w:ascii="GHEA Grapalat" w:hAnsi="GHEA Grapalat" w:cs="GHEA Grapalat"/>
          <w:sz w:val="18"/>
          <w:szCs w:val="18"/>
          <w:u w:val="single"/>
          <w:lang w:val="hy-AM"/>
        </w:rPr>
        <w:tab/>
      </w:r>
    </w:p>
    <w:p w:rsidR="00024088" w:rsidRPr="00DE1E5A" w:rsidRDefault="00024088" w:rsidP="00024088">
      <w:pPr>
        <w:jc w:val="both"/>
        <w:rPr>
          <w:rFonts w:ascii="GHEA Grapalat" w:hAnsi="GHEA Grapalat" w:cs="GHEA Grapalat"/>
          <w:sz w:val="18"/>
          <w:szCs w:val="18"/>
          <w:lang w:val="hy-AM"/>
        </w:rPr>
      </w:pPr>
      <w:r w:rsidRPr="00DE1E5A">
        <w:rPr>
          <w:rFonts w:ascii="GHEA Grapalat" w:hAnsi="GHEA Grapalat"/>
          <w:sz w:val="18"/>
          <w:szCs w:val="18"/>
          <w:vertAlign w:val="superscript"/>
          <w:lang w:val="hy-AM"/>
        </w:rPr>
        <w:t xml:space="preserve">       Ընկերության անվանումը</w:t>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r>
      <w:r w:rsidRPr="00DE1E5A">
        <w:rPr>
          <w:rFonts w:ascii="GHEA Grapalat" w:hAnsi="GHEA Grapalat" w:cs="GHEA Grapalat"/>
          <w:sz w:val="18"/>
          <w:szCs w:val="18"/>
          <w:vertAlign w:val="subscript"/>
          <w:lang w:val="hy-AM"/>
        </w:rPr>
        <w:tab/>
        <w:t xml:space="preserve">    </w:t>
      </w:r>
      <w:r w:rsidRPr="00DE1E5A">
        <w:rPr>
          <w:rFonts w:ascii="GHEA Grapalat" w:hAnsi="GHEA Grapalat"/>
          <w:sz w:val="18"/>
          <w:szCs w:val="18"/>
          <w:vertAlign w:val="superscript"/>
          <w:lang w:val="hy-AM"/>
        </w:rPr>
        <w:t>Ընկերության տնօրենի անուն ազգանունը, անձնագրային տվյալները</w:t>
      </w:r>
      <w:r w:rsidRPr="00DE1E5A">
        <w:rPr>
          <w:rFonts w:ascii="GHEA Grapalat" w:hAnsi="GHEA Grapalat" w:cs="GHEA Grapalat"/>
          <w:sz w:val="18"/>
          <w:szCs w:val="18"/>
          <w:vertAlign w:val="subscript"/>
          <w:lang w:val="hy-AM"/>
        </w:rPr>
        <w:t xml:space="preserve">, </w:t>
      </w:r>
      <w:r w:rsidRPr="00DE1E5A">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24088" w:rsidRPr="00DE1E5A" w:rsidRDefault="00024088" w:rsidP="00024088">
      <w:pPr>
        <w:ind w:firstLine="708"/>
        <w:jc w:val="both"/>
        <w:rPr>
          <w:rFonts w:ascii="GHEA Grapalat" w:hAnsi="GHEA Grapalat" w:cs="GHEA Grapalat"/>
          <w:sz w:val="20"/>
          <w:szCs w:val="20"/>
          <w:lang w:val="hy-AM"/>
        </w:rPr>
      </w:pPr>
    </w:p>
    <w:p w:rsidR="00024088" w:rsidRPr="00DE1E5A" w:rsidRDefault="00024088" w:rsidP="00024088">
      <w:pPr>
        <w:numPr>
          <w:ilvl w:val="0"/>
          <w:numId w:val="6"/>
        </w:numPr>
        <w:spacing w:after="0" w:line="240" w:lineRule="auto"/>
        <w:jc w:val="center"/>
        <w:rPr>
          <w:rFonts w:ascii="GHEA Grapalat" w:hAnsi="GHEA Grapalat" w:cs="GHEA Grapalat"/>
          <w:b/>
          <w:bCs/>
          <w:sz w:val="18"/>
          <w:szCs w:val="18"/>
          <w:lang w:val="pt-BR"/>
        </w:rPr>
      </w:pPr>
      <w:r w:rsidRPr="00DE1E5A">
        <w:rPr>
          <w:rFonts w:ascii="GHEA Grapalat" w:hAnsi="GHEA Grapalat" w:cs="GHEA Grapalat"/>
          <w:b/>
          <w:sz w:val="18"/>
          <w:szCs w:val="18"/>
          <w:lang w:val="hy-AM"/>
        </w:rPr>
        <w:t xml:space="preserve"> Հ</w:t>
      </w:r>
      <w:r w:rsidRPr="00DE1E5A">
        <w:rPr>
          <w:rFonts w:ascii="GHEA Grapalat" w:hAnsi="GHEA Grapalat" w:cs="GHEA Grapalat"/>
          <w:b/>
          <w:sz w:val="18"/>
          <w:szCs w:val="18"/>
        </w:rPr>
        <w:t>ամաձայնության առարկան</w:t>
      </w:r>
    </w:p>
    <w:p w:rsidR="00024088" w:rsidRPr="00DE1E5A" w:rsidRDefault="00024088" w:rsidP="00024088">
      <w:pPr>
        <w:jc w:val="both"/>
        <w:rPr>
          <w:rFonts w:ascii="GHEA Grapalat" w:hAnsi="GHEA Grapalat" w:cs="GHEA Grapalat"/>
          <w:b/>
          <w:bCs/>
          <w:sz w:val="18"/>
          <w:szCs w:val="18"/>
          <w:lang w:val="pt-BR"/>
        </w:rPr>
      </w:pPr>
      <w:r w:rsidRPr="00DE1E5A">
        <w:rPr>
          <w:rFonts w:ascii="GHEA Grapalat" w:hAnsi="GHEA Grapalat" w:cs="GHEA Grapalat"/>
          <w:sz w:val="18"/>
          <w:szCs w:val="18"/>
          <w:lang w:val="pt-BR"/>
        </w:rPr>
        <w:tab/>
      </w:r>
      <w:r w:rsidRPr="00DE1E5A">
        <w:rPr>
          <w:rFonts w:ascii="GHEA Grapalat" w:hAnsi="GHEA Grapalat" w:cs="GHEA Grapalat"/>
          <w:sz w:val="18"/>
          <w:szCs w:val="18"/>
          <w:lang w:val="pt-BR"/>
        </w:rPr>
        <w:tab/>
        <w:t xml:space="preserve">                               </w:t>
      </w:r>
    </w:p>
    <w:p w:rsidR="00024088" w:rsidRPr="00DE1E5A" w:rsidRDefault="00024088" w:rsidP="00024088">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Ընկերությունը մասնակցում է </w:t>
      </w:r>
      <w:r w:rsidRPr="00DE1E5A">
        <w:rPr>
          <w:rFonts w:ascii="GHEA Grapalat" w:hAnsi="GHEA Grapalat" w:cs="GHEA Grapalat"/>
          <w:sz w:val="18"/>
          <w:szCs w:val="18"/>
          <w:u w:val="single"/>
          <w:lang w:val="pt-BR"/>
        </w:rPr>
        <w:tab/>
      </w:r>
      <w:r w:rsidRPr="00DE1E5A">
        <w:rPr>
          <w:rFonts w:ascii="GHEA Grapalat" w:hAnsi="GHEA Grapalat" w:cs="GHEA Grapalat"/>
          <w:sz w:val="18"/>
          <w:szCs w:val="18"/>
          <w:u w:val="single"/>
          <w:lang w:val="pt-BR"/>
        </w:rPr>
        <w:tab/>
      </w:r>
      <w:r w:rsidRPr="00DE1E5A">
        <w:rPr>
          <w:rFonts w:ascii="GHEA Grapalat" w:hAnsi="GHEA Grapalat" w:cs="GHEA Grapalat"/>
          <w:sz w:val="18"/>
          <w:szCs w:val="18"/>
          <w:u w:val="single"/>
          <w:lang w:val="pt-BR"/>
        </w:rPr>
        <w:tab/>
        <w:t xml:space="preserve">    </w:t>
      </w:r>
      <w:r w:rsidRPr="00DE1E5A">
        <w:rPr>
          <w:rFonts w:ascii="GHEA Grapalat" w:hAnsi="GHEA Grapalat" w:cs="GHEA Grapalat"/>
          <w:sz w:val="18"/>
          <w:szCs w:val="18"/>
          <w:u w:val="single"/>
          <w:lang w:val="pt-BR"/>
        </w:rPr>
        <w:tab/>
        <w:t xml:space="preserve">           </w:t>
      </w:r>
      <w:r w:rsidRPr="00DE1E5A">
        <w:rPr>
          <w:rFonts w:ascii="GHEA Grapalat" w:hAnsi="GHEA Grapalat" w:cs="GHEA Grapalat"/>
          <w:sz w:val="18"/>
          <w:szCs w:val="18"/>
          <w:u w:val="single"/>
          <w:lang w:val="pt-BR"/>
        </w:rPr>
        <w:tab/>
      </w:r>
      <w:r w:rsidRPr="00DE1E5A">
        <w:rPr>
          <w:rFonts w:ascii="GHEA Grapalat" w:hAnsi="GHEA Grapalat" w:cs="GHEA Grapalat"/>
          <w:sz w:val="18"/>
          <w:szCs w:val="18"/>
          <w:lang w:val="pt-BR"/>
        </w:rPr>
        <w:t xml:space="preserve">*  (այսուհետ` Պատվիրատու) կողմից </w:t>
      </w:r>
    </w:p>
    <w:p w:rsidR="00024088" w:rsidRPr="00DE1E5A" w:rsidRDefault="00024088" w:rsidP="00024088">
      <w:pPr>
        <w:ind w:left="426"/>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                                                                 </w:t>
      </w:r>
      <w:r w:rsidRPr="00DE1E5A">
        <w:rPr>
          <w:rFonts w:ascii="GHEA Grapalat" w:hAnsi="GHEA Grapalat"/>
          <w:sz w:val="18"/>
          <w:szCs w:val="18"/>
          <w:vertAlign w:val="superscript"/>
          <w:lang w:val="hy-AM"/>
        </w:rPr>
        <w:t>պատվիրատուի անվանումը</w:t>
      </w:r>
    </w:p>
    <w:p w:rsidR="00024088" w:rsidRPr="00DE1E5A" w:rsidRDefault="00024088" w:rsidP="00024088">
      <w:pPr>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կազմակերպված` </w:t>
      </w:r>
      <w:r w:rsidRPr="00DE1E5A">
        <w:rPr>
          <w:rFonts w:ascii="GHEA Grapalat" w:hAnsi="GHEA Grapalat" w:cs="GHEA Grapalat"/>
          <w:sz w:val="18"/>
          <w:szCs w:val="18"/>
          <w:u w:val="single"/>
          <w:lang w:val="pt-BR"/>
        </w:rPr>
        <w:t xml:space="preserve"> </w:t>
      </w:r>
      <w:r w:rsidRPr="00DE1E5A">
        <w:rPr>
          <w:rFonts w:ascii="GHEA Grapalat" w:hAnsi="GHEA Grapalat" w:cs="GHEA Grapalat"/>
          <w:sz w:val="18"/>
          <w:szCs w:val="18"/>
          <w:u w:val="single"/>
          <w:lang w:val="pt-BR"/>
        </w:rPr>
        <w:tab/>
        <w:t xml:space="preserve">                                             </w:t>
      </w:r>
      <w:r w:rsidRPr="00DE1E5A">
        <w:rPr>
          <w:rFonts w:ascii="GHEA Grapalat" w:hAnsi="GHEA Grapalat" w:cs="GHEA Grapalat"/>
          <w:sz w:val="18"/>
          <w:szCs w:val="18"/>
          <w:lang w:val="pt-BR"/>
        </w:rPr>
        <w:t>* ծածկագրով գնման ընթացակարգին:</w:t>
      </w:r>
    </w:p>
    <w:p w:rsidR="00024088" w:rsidRPr="00DE1E5A" w:rsidRDefault="00024088" w:rsidP="00024088">
      <w:pPr>
        <w:ind w:left="426"/>
        <w:jc w:val="both"/>
        <w:rPr>
          <w:rFonts w:ascii="GHEA Grapalat" w:hAnsi="GHEA Grapalat" w:cs="GHEA Grapalat"/>
          <w:sz w:val="18"/>
          <w:szCs w:val="18"/>
          <w:lang w:val="pt-BR"/>
        </w:rPr>
      </w:pPr>
      <w:r w:rsidRPr="00DE1E5A">
        <w:rPr>
          <w:rFonts w:ascii="GHEA Grapalat" w:hAnsi="GHEA Grapalat"/>
          <w:sz w:val="18"/>
          <w:szCs w:val="18"/>
          <w:vertAlign w:val="superscript"/>
        </w:rPr>
        <w:t xml:space="preserve">                                                        </w:t>
      </w:r>
      <w:r w:rsidRPr="00DE1E5A">
        <w:rPr>
          <w:rFonts w:ascii="GHEA Grapalat" w:hAnsi="GHEA Grapalat"/>
          <w:sz w:val="18"/>
          <w:szCs w:val="18"/>
          <w:vertAlign w:val="superscript"/>
          <w:lang w:val="hy-AM"/>
        </w:rPr>
        <w:t>ընթացակարգի ծածկագիրը</w:t>
      </w:r>
    </w:p>
    <w:p w:rsidR="00024088" w:rsidRPr="00DE1E5A" w:rsidRDefault="00024088" w:rsidP="00024088">
      <w:pPr>
        <w:numPr>
          <w:ilvl w:val="1"/>
          <w:numId w:val="7"/>
        </w:numPr>
        <w:spacing w:after="0" w:line="240" w:lineRule="auto"/>
        <w:ind w:left="0" w:firstLine="450"/>
        <w:jc w:val="both"/>
        <w:rPr>
          <w:rFonts w:ascii="GHEA Grapalat" w:hAnsi="GHEA Grapalat" w:cs="GHEA Grapalat"/>
          <w:color w:val="5B9BD5"/>
          <w:sz w:val="18"/>
          <w:szCs w:val="18"/>
          <w:lang w:val="hy-AM"/>
        </w:rPr>
      </w:pPr>
      <w:r w:rsidRPr="00DE1E5A">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24088" w:rsidRPr="00DE1E5A" w:rsidRDefault="00024088" w:rsidP="00024088">
      <w:pPr>
        <w:numPr>
          <w:ilvl w:val="1"/>
          <w:numId w:val="7"/>
        </w:numPr>
        <w:spacing w:after="0" w:line="240" w:lineRule="auto"/>
        <w:ind w:left="0" w:firstLine="426"/>
        <w:jc w:val="both"/>
        <w:rPr>
          <w:rFonts w:ascii="GHEA Grapalat" w:hAnsi="GHEA Grapalat" w:cs="GHEA Grapalat"/>
          <w:color w:val="000000"/>
          <w:sz w:val="18"/>
          <w:szCs w:val="18"/>
          <w:lang w:val="pt-BR"/>
        </w:rPr>
      </w:pP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սույն </w:t>
      </w:r>
      <w:r w:rsidRPr="00DE1E5A">
        <w:rPr>
          <w:rFonts w:ascii="GHEA Grapalat" w:hAnsi="GHEA Grapalat" w:cs="GHEA Grapalat"/>
          <w:color w:val="000000"/>
          <w:sz w:val="18"/>
          <w:szCs w:val="18"/>
          <w:lang w:val="pt-BR"/>
        </w:rPr>
        <w:t>տուժանքի համաձայնագ</w:t>
      </w:r>
      <w:r w:rsidRPr="00DE1E5A">
        <w:rPr>
          <w:rFonts w:ascii="GHEA Grapalat" w:hAnsi="GHEA Grapalat" w:cs="GHEA Grapalat"/>
          <w:color w:val="000000"/>
          <w:sz w:val="18"/>
          <w:szCs w:val="18"/>
          <w:lang w:val="hy-AM"/>
        </w:rPr>
        <w:t>ր</w:t>
      </w:r>
      <w:r w:rsidRPr="00DE1E5A">
        <w:rPr>
          <w:rFonts w:ascii="GHEA Grapalat" w:hAnsi="GHEA Grapalat" w:cs="GHEA Grapalat"/>
          <w:color w:val="000000"/>
          <w:sz w:val="18"/>
          <w:szCs w:val="18"/>
          <w:lang w:val="pt-BR"/>
        </w:rPr>
        <w:t>ի</w:t>
      </w:r>
      <w:r w:rsidRPr="00DE1E5A">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24088" w:rsidRPr="00DE1E5A" w:rsidRDefault="00024088" w:rsidP="00024088">
      <w:pPr>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24088" w:rsidRPr="00DE1E5A" w:rsidRDefault="00024088" w:rsidP="00024088">
      <w:pPr>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DE1E5A">
        <w:rPr>
          <w:rFonts w:ascii="GHEA Grapalat" w:hAnsi="GHEA Grapalat" w:cs="GHEA Grapalat"/>
          <w:color w:val="000000"/>
          <w:sz w:val="18"/>
          <w:szCs w:val="18"/>
          <w:lang w:val="pt-BR"/>
        </w:rPr>
        <w:t>Ընկերության</w:t>
      </w:r>
      <w:r w:rsidRPr="00DE1E5A">
        <w:rPr>
          <w:rFonts w:ascii="GHEA Grapalat" w:hAnsi="GHEA Grapalat" w:cs="GHEA Grapalat"/>
          <w:color w:val="000000"/>
          <w:sz w:val="18"/>
          <w:szCs w:val="18"/>
          <w:lang w:val="hy-AM"/>
        </w:rPr>
        <w:t xml:space="preserve"> հաշվից  գանձելու համար՝ առանց լրացուցիչ ակցեպտավորման: </w:t>
      </w:r>
    </w:p>
    <w:p w:rsidR="00024088" w:rsidRPr="00DE1E5A" w:rsidRDefault="00024088" w:rsidP="00024088">
      <w:pPr>
        <w:ind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lastRenderedPageBreak/>
        <w:t xml:space="preserve">գ)  </w:t>
      </w: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24088" w:rsidRPr="00DE1E5A" w:rsidRDefault="00024088" w:rsidP="00024088">
      <w:pPr>
        <w:ind w:left="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դ) </w:t>
      </w:r>
      <w:r w:rsidRPr="00DE1E5A">
        <w:rPr>
          <w:rFonts w:ascii="GHEA Grapalat" w:hAnsi="GHEA Grapalat" w:cs="GHEA Grapalat"/>
          <w:color w:val="000000"/>
          <w:sz w:val="18"/>
          <w:szCs w:val="18"/>
          <w:lang w:val="pt-BR"/>
        </w:rPr>
        <w:t>Ընկերությունը</w:t>
      </w:r>
      <w:r w:rsidRPr="00DE1E5A">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24088" w:rsidRPr="00DE1E5A" w:rsidRDefault="00024088" w:rsidP="00024088">
      <w:pPr>
        <w:ind w:firstLine="426"/>
        <w:jc w:val="both"/>
        <w:rPr>
          <w:rFonts w:ascii="GHEA Grapalat" w:hAnsi="GHEA Grapalat" w:cs="GHEA Grapalat"/>
          <w:sz w:val="18"/>
          <w:szCs w:val="18"/>
          <w:lang w:val="hy-AM"/>
        </w:rPr>
      </w:pPr>
      <w:r w:rsidRPr="00DE1E5A">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24088" w:rsidRPr="00DE1E5A" w:rsidRDefault="00024088" w:rsidP="00024088">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E1E5A">
        <w:rPr>
          <w:rFonts w:ascii="GHEA Grapalat" w:hAnsi="GHEA Grapalat" w:cs="GHEA Grapalat"/>
          <w:sz w:val="18"/>
          <w:szCs w:val="18"/>
          <w:lang w:val="hy-AM"/>
        </w:rPr>
        <w:t xml:space="preserve">Պահանջագիրը բնօրինակներով </w:t>
      </w:r>
      <w:r w:rsidRPr="00DE1E5A">
        <w:rPr>
          <w:rFonts w:ascii="GHEA Grapalat" w:hAnsi="GHEA Grapalat" w:cs="GHEA Grapalat"/>
          <w:sz w:val="18"/>
          <w:szCs w:val="18"/>
          <w:lang w:val="pt-BR"/>
        </w:rPr>
        <w:t xml:space="preserve">ներկայացնում է </w:t>
      </w:r>
      <w:r w:rsidRPr="00DE1E5A">
        <w:rPr>
          <w:rFonts w:ascii="GHEA Grapalat" w:hAnsi="GHEA Grapalat" w:cs="GHEA Grapalat"/>
          <w:sz w:val="18"/>
          <w:szCs w:val="18"/>
          <w:lang w:val="hy-AM"/>
        </w:rPr>
        <w:t>Վճարող Բանկին</w:t>
      </w:r>
      <w:r w:rsidRPr="00DE1E5A">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DE1E5A">
        <w:rPr>
          <w:rFonts w:ascii="GHEA Grapalat" w:hAnsi="GHEA Grapalat" w:cs="GHEA Grapalat"/>
          <w:sz w:val="18"/>
          <w:szCs w:val="18"/>
          <w:lang w:val="hy-AM"/>
        </w:rPr>
        <w:t>Պահանջագիրը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էլեկտրոնային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թվային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ստորագրությամբ</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հաստատված</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լինելու</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դեպքում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դրանք</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Վճարող</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Բանկին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են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ներկայացվում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էլեկտրոնային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կրիչներով</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ինչպես</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նաև</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դրանցից</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արտատպված</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թղթային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տարբերակներով</w:t>
      </w:r>
      <w:r w:rsidRPr="00DE1E5A">
        <w:rPr>
          <w:rFonts w:ascii="GHEA Grapalat" w:hAnsi="GHEA Grapalat" w:cs="GHEA Grapalat"/>
          <w:sz w:val="18"/>
          <w:szCs w:val="18"/>
          <w:lang w:val="pt-BR"/>
        </w:rPr>
        <w:t>:</w:t>
      </w:r>
    </w:p>
    <w:p w:rsidR="00024088" w:rsidRPr="00DE1E5A" w:rsidRDefault="00024088" w:rsidP="00024088">
      <w:pPr>
        <w:numPr>
          <w:ilvl w:val="1"/>
          <w:numId w:val="7"/>
        </w:numPr>
        <w:spacing w:after="0" w:line="240" w:lineRule="auto"/>
        <w:ind w:left="0" w:firstLine="426"/>
        <w:jc w:val="both"/>
        <w:rPr>
          <w:rFonts w:ascii="GHEA Grapalat" w:hAnsi="GHEA Grapalat" w:cs="GHEA Grapalat"/>
          <w:color w:val="000000"/>
          <w:sz w:val="18"/>
          <w:szCs w:val="18"/>
          <w:lang w:val="hy-AM"/>
        </w:rPr>
      </w:pPr>
      <w:r w:rsidRPr="00DE1E5A">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24088" w:rsidRPr="00DE1E5A" w:rsidRDefault="00024088" w:rsidP="00024088">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hy-AM"/>
        </w:rPr>
        <w:t>Վճարող Բանկի կողմից Պ</w:t>
      </w:r>
      <w:r w:rsidRPr="00DE1E5A">
        <w:rPr>
          <w:rFonts w:ascii="GHEA Grapalat" w:hAnsi="GHEA Grapalat" w:cs="GHEA Grapalat"/>
          <w:sz w:val="18"/>
          <w:szCs w:val="18"/>
          <w:lang w:val="pt-BR"/>
        </w:rPr>
        <w:t xml:space="preserve">ահանջագրում նշված գումարի վճարման հետևանքով </w:t>
      </w:r>
      <w:r w:rsidRPr="00DE1E5A">
        <w:rPr>
          <w:rFonts w:ascii="GHEA Grapalat" w:hAnsi="GHEA Grapalat" w:cs="GHEA Grapalat"/>
          <w:sz w:val="18"/>
          <w:szCs w:val="18"/>
          <w:lang w:val="hy-AM"/>
        </w:rPr>
        <w:t xml:space="preserve">Ընկերության </w:t>
      </w:r>
      <w:r w:rsidRPr="00DE1E5A">
        <w:rPr>
          <w:rFonts w:ascii="GHEA Grapalat" w:hAnsi="GHEA Grapalat" w:cs="GHEA Grapalat"/>
          <w:sz w:val="18"/>
          <w:szCs w:val="18"/>
          <w:lang w:val="pt-BR"/>
        </w:rPr>
        <w:t xml:space="preserve">առաջացած ռիսկերի (Ընկերության կրած վնասների) </w:t>
      </w:r>
      <w:r w:rsidRPr="00DE1E5A">
        <w:rPr>
          <w:rFonts w:ascii="GHEA Grapalat" w:hAnsi="GHEA Grapalat" w:cs="GHEA Grapalat"/>
          <w:sz w:val="18"/>
          <w:szCs w:val="18"/>
          <w:lang w:val="hy-AM"/>
        </w:rPr>
        <w:t xml:space="preserve">և բացասական հետևանքների </w:t>
      </w:r>
      <w:r w:rsidRPr="00DE1E5A">
        <w:rPr>
          <w:rFonts w:ascii="GHEA Grapalat" w:hAnsi="GHEA Grapalat" w:cs="GHEA Grapalat"/>
          <w:sz w:val="18"/>
          <w:szCs w:val="18"/>
          <w:lang w:val="pt-BR"/>
        </w:rPr>
        <w:t>համար Բանկը</w:t>
      </w:r>
      <w:r w:rsidRPr="00DE1E5A">
        <w:rPr>
          <w:rFonts w:ascii="GHEA Grapalat" w:hAnsi="GHEA Grapalat" w:cs="GHEA Grapalat"/>
          <w:sz w:val="18"/>
          <w:szCs w:val="18"/>
          <w:lang w:val="hy-AM"/>
        </w:rPr>
        <w:t xml:space="preserve"> որևէ</w:t>
      </w:r>
      <w:r w:rsidRPr="00DE1E5A">
        <w:rPr>
          <w:rFonts w:ascii="GHEA Grapalat" w:hAnsi="GHEA Grapalat" w:cs="GHEA Grapalat"/>
          <w:sz w:val="18"/>
          <w:szCs w:val="18"/>
          <w:lang w:val="pt-BR"/>
        </w:rPr>
        <w:t xml:space="preserve"> պատասխանատվություն չի կրում</w:t>
      </w:r>
      <w:r w:rsidRPr="00DE1E5A">
        <w:rPr>
          <w:rFonts w:ascii="GHEA Grapalat" w:hAnsi="GHEA Grapalat" w:cs="GHEA Grapalat"/>
          <w:sz w:val="18"/>
          <w:szCs w:val="18"/>
          <w:lang w:val="hy-AM"/>
        </w:rPr>
        <w:t>:</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24088" w:rsidRPr="00DE1E5A" w:rsidRDefault="00024088" w:rsidP="00024088">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hy-AM"/>
        </w:rPr>
        <w:t>Այն դեպքում</w:t>
      </w:r>
      <w:r w:rsidRPr="00DE1E5A">
        <w:rPr>
          <w:rFonts w:ascii="GHEA Grapalat" w:hAnsi="GHEA Grapalat" w:cs="GHEA Grapalat"/>
          <w:sz w:val="18"/>
          <w:szCs w:val="18"/>
          <w:lang w:val="pt-BR"/>
        </w:rPr>
        <w:t>,</w:t>
      </w:r>
      <w:r w:rsidRPr="00DE1E5A">
        <w:rPr>
          <w:rFonts w:ascii="GHEA Grapalat" w:hAnsi="GHEA Grapalat" w:cs="GHEA Grapalat"/>
          <w:sz w:val="18"/>
          <w:szCs w:val="18"/>
          <w:lang w:val="hy-AM"/>
        </w:rPr>
        <w:t xml:space="preserve"> երբ Ընկերության հաշվի միջոցները չեն բավարարում</w:t>
      </w:r>
      <w:r w:rsidRPr="00DE1E5A">
        <w:rPr>
          <w:rFonts w:ascii="GHEA Grapalat" w:hAnsi="GHEA Grapalat" w:cs="GHEA Grapalat"/>
          <w:sz w:val="18"/>
          <w:szCs w:val="18"/>
        </w:rPr>
        <w:t>՝</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Վճարող</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բանկը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վճարման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պահանջագիրը</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ստանալուց</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հետո՝</w:t>
      </w:r>
      <w:r w:rsidRPr="00DE1E5A">
        <w:rPr>
          <w:rFonts w:ascii="GHEA Grapalat" w:hAnsi="GHEA Grapalat" w:cs="GHEA Grapalat"/>
          <w:sz w:val="18"/>
          <w:szCs w:val="18"/>
          <w:lang w:val="pt-BR"/>
        </w:rPr>
        <w:t xml:space="preserve"> 2 (</w:t>
      </w:r>
      <w:r w:rsidRPr="00DE1E5A">
        <w:rPr>
          <w:rFonts w:ascii="GHEA Grapalat" w:hAnsi="GHEA Grapalat" w:cs="GHEA Grapalat"/>
          <w:sz w:val="18"/>
          <w:szCs w:val="18"/>
        </w:rPr>
        <w:t>երկու</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աշխատանքային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օրվա</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ընթացքում</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պետք</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է</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տեղեկացնի</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Պատվիրատուին՝</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գրավոր</w:t>
      </w:r>
      <w:r w:rsidRPr="00DE1E5A">
        <w:rPr>
          <w:rFonts w:ascii="GHEA Grapalat" w:hAnsi="GHEA Grapalat" w:cs="GHEA Grapalat"/>
          <w:sz w:val="18"/>
          <w:szCs w:val="18"/>
          <w:lang w:val="pt-BR"/>
        </w:rPr>
        <w:t xml:space="preserve"> </w:t>
      </w:r>
      <w:r w:rsidRPr="00DE1E5A">
        <w:rPr>
          <w:rFonts w:ascii="GHEA Grapalat" w:hAnsi="GHEA Grapalat" w:cs="GHEA Grapalat"/>
          <w:sz w:val="18"/>
          <w:szCs w:val="18"/>
        </w:rPr>
        <w:t>ձևով</w:t>
      </w:r>
      <w:r w:rsidRPr="00DE1E5A">
        <w:rPr>
          <w:rFonts w:ascii="GHEA Grapalat" w:hAnsi="GHEA Grapalat" w:cs="GHEA Grapalat"/>
          <w:sz w:val="18"/>
          <w:szCs w:val="18"/>
          <w:lang w:val="pt-BR"/>
        </w:rPr>
        <w:t>:</w:t>
      </w:r>
    </w:p>
    <w:p w:rsidR="00024088" w:rsidRPr="00DE1E5A" w:rsidRDefault="00024088" w:rsidP="00024088">
      <w:pPr>
        <w:numPr>
          <w:ilvl w:val="1"/>
          <w:numId w:val="7"/>
        </w:numPr>
        <w:spacing w:after="0" w:line="240" w:lineRule="auto"/>
        <w:ind w:left="0" w:firstLine="426"/>
        <w:jc w:val="both"/>
        <w:rPr>
          <w:rFonts w:ascii="GHEA Grapalat" w:hAnsi="GHEA Grapalat" w:cs="GHEA Grapalat"/>
          <w:sz w:val="18"/>
          <w:szCs w:val="18"/>
          <w:lang w:val="pt-BR"/>
        </w:rPr>
      </w:pPr>
      <w:r w:rsidRPr="00DE1E5A">
        <w:rPr>
          <w:rFonts w:ascii="GHEA Grapalat" w:hAnsi="GHEA Grapalat" w:cs="GHEA Grapalat"/>
          <w:sz w:val="18"/>
          <w:szCs w:val="18"/>
          <w:lang w:val="pt-BR"/>
        </w:rPr>
        <w:t xml:space="preserve"> Սույն համաձայնագիրը և կից </w:t>
      </w:r>
      <w:r w:rsidRPr="00DE1E5A">
        <w:rPr>
          <w:rFonts w:ascii="GHEA Grapalat" w:hAnsi="GHEA Grapalat" w:cs="GHEA Grapalat"/>
          <w:sz w:val="18"/>
          <w:szCs w:val="18"/>
          <w:lang w:val="hy-AM"/>
        </w:rPr>
        <w:t>Պ</w:t>
      </w:r>
      <w:r w:rsidRPr="00DE1E5A">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24088" w:rsidRPr="00DE1E5A" w:rsidRDefault="00024088" w:rsidP="00024088">
      <w:pPr>
        <w:jc w:val="both"/>
        <w:rPr>
          <w:rFonts w:ascii="GHEA Grapalat" w:hAnsi="GHEA Grapalat" w:cs="GHEA Grapalat"/>
          <w:sz w:val="20"/>
          <w:szCs w:val="20"/>
          <w:lang w:val="hy-AM"/>
        </w:rPr>
      </w:pPr>
    </w:p>
    <w:p w:rsidR="00024088" w:rsidRPr="00DE1E5A" w:rsidRDefault="00024088" w:rsidP="00024088">
      <w:pPr>
        <w:numPr>
          <w:ilvl w:val="0"/>
          <w:numId w:val="6"/>
        </w:numPr>
        <w:spacing w:after="0" w:line="240" w:lineRule="auto"/>
        <w:jc w:val="center"/>
        <w:rPr>
          <w:rFonts w:ascii="GHEA Grapalat" w:hAnsi="GHEA Grapalat" w:cs="GHEA Grapalat"/>
          <w:b/>
          <w:bCs/>
          <w:sz w:val="18"/>
          <w:szCs w:val="18"/>
        </w:rPr>
      </w:pPr>
      <w:r w:rsidRPr="00DE1E5A">
        <w:rPr>
          <w:rFonts w:ascii="GHEA Grapalat" w:hAnsi="GHEA Grapalat" w:cs="GHEA Grapalat"/>
          <w:b/>
          <w:bCs/>
          <w:sz w:val="18"/>
          <w:szCs w:val="18"/>
        </w:rPr>
        <w:t>Այլ պայմաններ</w:t>
      </w:r>
    </w:p>
    <w:p w:rsidR="00024088" w:rsidRPr="00DE1E5A" w:rsidRDefault="00024088" w:rsidP="00024088">
      <w:pPr>
        <w:ind w:firstLine="567"/>
        <w:jc w:val="both"/>
        <w:rPr>
          <w:rFonts w:ascii="GHEA Grapalat" w:hAnsi="GHEA Grapalat" w:cs="GHEA Grapalat"/>
          <w:sz w:val="18"/>
          <w:szCs w:val="18"/>
          <w:lang w:val="hy-AM"/>
        </w:rPr>
      </w:pPr>
      <w:r w:rsidRPr="00DE1E5A">
        <w:rPr>
          <w:rFonts w:ascii="GHEA Grapalat" w:hAnsi="GHEA Grapalat" w:cs="GHEA Grapalat"/>
          <w:sz w:val="18"/>
          <w:szCs w:val="18"/>
        </w:rPr>
        <w:t>2.1 Սույն համաձայնագիրը</w:t>
      </w:r>
      <w:r w:rsidRPr="00DE1E5A">
        <w:rPr>
          <w:rFonts w:ascii="GHEA Grapalat" w:hAnsi="GHEA Grapalat" w:cs="GHEA Grapalat"/>
          <w:sz w:val="18"/>
          <w:szCs w:val="18"/>
          <w:lang w:val="hy-AM"/>
        </w:rPr>
        <w:t xml:space="preserve"> և Պահանջագիրը անհետկանչելի են,</w:t>
      </w:r>
      <w:r w:rsidRPr="00DE1E5A">
        <w:rPr>
          <w:rFonts w:ascii="GHEA Grapalat" w:hAnsi="GHEA Grapalat" w:cs="GHEA Grapalat"/>
          <w:sz w:val="18"/>
          <w:szCs w:val="18"/>
        </w:rPr>
        <w:t xml:space="preserve"> ուժի մեջ </w:t>
      </w:r>
      <w:r w:rsidRPr="00DE1E5A">
        <w:rPr>
          <w:rFonts w:ascii="GHEA Grapalat" w:hAnsi="GHEA Grapalat" w:cs="GHEA Grapalat"/>
          <w:sz w:val="18"/>
          <w:szCs w:val="18"/>
          <w:lang w:val="hy-AM"/>
        </w:rPr>
        <w:t>են</w:t>
      </w:r>
      <w:r w:rsidRPr="00DE1E5A">
        <w:rPr>
          <w:rFonts w:ascii="GHEA Grapalat" w:hAnsi="GHEA Grapalat" w:cs="GHEA Grapalat"/>
          <w:sz w:val="18"/>
          <w:szCs w:val="18"/>
        </w:rPr>
        <w:t xml:space="preserve"> մտնում Ընկերության կողմից վավերացման պահից և ուժի մեջ</w:t>
      </w:r>
      <w:r w:rsidRPr="00DE1E5A">
        <w:rPr>
          <w:rFonts w:ascii="GHEA Grapalat" w:hAnsi="GHEA Grapalat" w:cs="GHEA Grapalat"/>
          <w:sz w:val="18"/>
          <w:szCs w:val="18"/>
          <w:lang w:val="hy-AM"/>
        </w:rPr>
        <w:t xml:space="preserve"> են մինչև </w:t>
      </w:r>
      <w:r w:rsidRPr="00DE1E5A">
        <w:rPr>
          <w:rFonts w:ascii="GHEA Grapalat" w:hAnsi="GHEA Grapalat" w:cs="GHEA Grapalat"/>
          <w:sz w:val="18"/>
          <w:szCs w:val="18"/>
        </w:rPr>
        <w:t>Ընկերության կողմից կնքվ</w:t>
      </w:r>
      <w:r w:rsidRPr="00DE1E5A">
        <w:rPr>
          <w:rFonts w:ascii="GHEA Grapalat" w:hAnsi="GHEA Grapalat" w:cs="GHEA Grapalat"/>
          <w:sz w:val="18"/>
          <w:szCs w:val="18"/>
          <w:lang w:val="hy-AM"/>
        </w:rPr>
        <w:t xml:space="preserve">ելիք </w:t>
      </w:r>
      <w:r w:rsidRPr="00DE1E5A">
        <w:rPr>
          <w:rFonts w:ascii="GHEA Grapalat" w:hAnsi="GHEA Grapalat" w:cs="GHEA Grapalat"/>
          <w:sz w:val="18"/>
          <w:szCs w:val="18"/>
        </w:rPr>
        <w:t xml:space="preserve">պայմանագրով </w:t>
      </w:r>
      <w:r w:rsidRPr="00DE1E5A">
        <w:rPr>
          <w:rFonts w:ascii="GHEA Grapalat" w:hAnsi="GHEA Grapalat" w:cs="GHEA Grapalat"/>
          <w:sz w:val="18"/>
          <w:szCs w:val="18"/>
          <w:lang w:val="hy-AM"/>
        </w:rPr>
        <w:t xml:space="preserve">ստանձնվող </w:t>
      </w:r>
      <w:r w:rsidRPr="00DE1E5A">
        <w:rPr>
          <w:rFonts w:ascii="GHEA Grapalat" w:hAnsi="GHEA Grapalat" w:cs="GHEA Grapalat"/>
          <w:sz w:val="18"/>
          <w:szCs w:val="18"/>
        </w:rPr>
        <w:t>պարտավորություններ</w:t>
      </w:r>
      <w:r w:rsidRPr="00DE1E5A">
        <w:rPr>
          <w:rFonts w:ascii="GHEA Grapalat" w:hAnsi="GHEA Grapalat" w:cs="GHEA Grapalat"/>
          <w:sz w:val="18"/>
          <w:szCs w:val="18"/>
          <w:lang w:val="hy-AM"/>
        </w:rPr>
        <w:t>ը</w:t>
      </w:r>
      <w:r w:rsidRPr="00DE1E5A">
        <w:rPr>
          <w:rFonts w:ascii="GHEA Grapalat" w:hAnsi="GHEA Grapalat" w:cs="GHEA Grapalat"/>
          <w:sz w:val="18"/>
          <w:szCs w:val="18"/>
        </w:rPr>
        <w:t xml:space="preserve"> ողջ ծավալով կատար</w:t>
      </w:r>
      <w:r w:rsidRPr="00DE1E5A">
        <w:rPr>
          <w:rFonts w:ascii="GHEA Grapalat" w:hAnsi="GHEA Grapalat" w:cs="GHEA Grapalat"/>
          <w:sz w:val="18"/>
          <w:szCs w:val="18"/>
          <w:lang w:val="hy-AM"/>
        </w:rPr>
        <w:t>ելու վերջին օրվան</w:t>
      </w:r>
      <w:r w:rsidRPr="00DE1E5A">
        <w:rPr>
          <w:rFonts w:ascii="GHEA Grapalat" w:hAnsi="GHEA Grapalat" w:cs="GHEA Grapalat"/>
          <w:sz w:val="18"/>
          <w:szCs w:val="18"/>
        </w:rPr>
        <w:t>, իսկ պայմանագրով երաշխիքային ժամկետ սահմանված լինելու դեպքում՝ երաշխիքային</w:t>
      </w:r>
      <w:r w:rsidRPr="00DE1E5A">
        <w:rPr>
          <w:rFonts w:ascii="GHEA Grapalat" w:hAnsi="GHEA Grapalat" w:cs="GHEA Grapalat"/>
          <w:sz w:val="18"/>
          <w:szCs w:val="18"/>
          <w:lang w:val="hy-AM"/>
        </w:rPr>
        <w:t xml:space="preserve"> </w:t>
      </w:r>
      <w:r w:rsidRPr="00DE1E5A">
        <w:rPr>
          <w:rFonts w:ascii="GHEA Grapalat" w:hAnsi="GHEA Grapalat" w:cs="GHEA Grapalat"/>
          <w:sz w:val="18"/>
          <w:szCs w:val="18"/>
        </w:rPr>
        <w:t xml:space="preserve">ժամկետի ավարտին </w:t>
      </w:r>
      <w:r w:rsidRPr="00DE1E5A">
        <w:rPr>
          <w:rFonts w:ascii="GHEA Grapalat" w:hAnsi="GHEA Grapalat" w:cs="GHEA Grapalat"/>
          <w:sz w:val="18"/>
          <w:szCs w:val="18"/>
          <w:lang w:val="hy-AM"/>
        </w:rPr>
        <w:t xml:space="preserve">հաջորդող </w:t>
      </w:r>
      <w:r w:rsidRPr="00DE1E5A">
        <w:rPr>
          <w:rFonts w:ascii="GHEA Grapalat" w:hAnsi="GHEA Grapalat" w:cs="GHEA Grapalat"/>
          <w:sz w:val="18"/>
          <w:szCs w:val="18"/>
        </w:rPr>
        <w:t>1</w:t>
      </w:r>
      <w:r w:rsidRPr="00DE1E5A">
        <w:rPr>
          <w:rFonts w:ascii="GHEA Grapalat" w:hAnsi="GHEA Grapalat" w:cs="GHEA Grapalat"/>
          <w:sz w:val="18"/>
          <w:szCs w:val="18"/>
          <w:lang w:val="hy-AM"/>
        </w:rPr>
        <w:t>0-րդ աշխատանքային օրը ներառյալ</w:t>
      </w:r>
      <w:del w:id="40" w:author="User" w:date="2019-05-28T21:45:00Z">
        <w:r w:rsidRPr="00DE1E5A" w:rsidDel="00871622">
          <w:rPr>
            <w:rFonts w:ascii="GHEA Grapalat" w:hAnsi="GHEA Grapalat" w:cs="GHEA Grapalat"/>
            <w:sz w:val="18"/>
            <w:szCs w:val="18"/>
          </w:rPr>
          <w:delText>)</w:delText>
        </w:r>
      </w:del>
      <w:r w:rsidRPr="00DE1E5A">
        <w:rPr>
          <w:rFonts w:ascii="GHEA Grapalat" w:hAnsi="GHEA Grapalat" w:cs="GHEA Grapalat"/>
          <w:sz w:val="18"/>
          <w:szCs w:val="18"/>
        </w:rPr>
        <w:t xml:space="preserve">։ </w:t>
      </w:r>
    </w:p>
    <w:p w:rsidR="00024088" w:rsidRPr="00DE1E5A" w:rsidRDefault="00024088" w:rsidP="00024088">
      <w:pPr>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24088" w:rsidRPr="00DE1E5A" w:rsidRDefault="00024088" w:rsidP="00024088">
      <w:pPr>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24088" w:rsidRPr="00DE1E5A" w:rsidDel="00A13215" w:rsidRDefault="00024088" w:rsidP="00024088">
      <w:pPr>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24088" w:rsidRPr="00024088" w:rsidRDefault="00024088" w:rsidP="00024088">
      <w:pPr>
        <w:ind w:firstLine="567"/>
        <w:jc w:val="both"/>
        <w:rPr>
          <w:rFonts w:ascii="GHEA Grapalat" w:hAnsi="GHEA Grapalat" w:cs="GHEA Grapalat"/>
          <w:sz w:val="18"/>
          <w:szCs w:val="18"/>
          <w:lang w:val="hy-AM"/>
        </w:rPr>
      </w:pPr>
      <w:r w:rsidRPr="00DE1E5A">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024088">
        <w:rPr>
          <w:rFonts w:ascii="GHEA Grapalat" w:hAnsi="GHEA Grapalat" w:cs="GHEA Grapalat"/>
          <w:sz w:val="18"/>
          <w:szCs w:val="18"/>
          <w:lang w:val="hy-AM"/>
        </w:rPr>
        <w:t>քում վեճերը լուծվում են դատական կարգով։</w:t>
      </w:r>
    </w:p>
    <w:p w:rsidR="00024088" w:rsidRPr="00DE1E5A" w:rsidRDefault="00024088" w:rsidP="00024088">
      <w:pPr>
        <w:ind w:firstLine="567"/>
        <w:jc w:val="both"/>
        <w:rPr>
          <w:rFonts w:ascii="GHEA Grapalat" w:hAnsi="GHEA Grapalat" w:cs="GHEA Grapalat"/>
          <w:sz w:val="18"/>
          <w:szCs w:val="18"/>
          <w:lang w:val="hy-AM"/>
        </w:rPr>
      </w:pPr>
    </w:p>
    <w:p w:rsidR="00024088" w:rsidRPr="00DE1E5A" w:rsidRDefault="00024088" w:rsidP="00024088">
      <w:pPr>
        <w:ind w:firstLine="567"/>
        <w:jc w:val="center"/>
        <w:rPr>
          <w:rFonts w:ascii="GHEA Grapalat" w:hAnsi="GHEA Grapalat" w:cs="GHEA Grapalat"/>
          <w:sz w:val="20"/>
          <w:szCs w:val="20"/>
          <w:lang w:val="hy-AM"/>
        </w:rPr>
      </w:pPr>
      <w:r w:rsidRPr="00DE1E5A">
        <w:rPr>
          <w:rFonts w:ascii="GHEA Grapalat" w:hAnsi="GHEA Grapalat" w:cs="GHEA Grapalat"/>
          <w:b/>
          <w:sz w:val="18"/>
          <w:szCs w:val="18"/>
          <w:lang w:val="hy-AM"/>
        </w:rPr>
        <w:lastRenderedPageBreak/>
        <w:t>3. Ընկերության հասցեն, բանկային վավերապայմանները`</w:t>
      </w:r>
    </w:p>
    <w:p w:rsidR="00024088" w:rsidRPr="00DE1E5A" w:rsidRDefault="00024088" w:rsidP="00024088">
      <w:pPr>
        <w:jc w:val="both"/>
        <w:rPr>
          <w:rFonts w:ascii="GHEA Grapalat" w:hAnsi="GHEA Grapalat" w:cs="GHEA Grapalat"/>
          <w:sz w:val="20"/>
          <w:szCs w:val="20"/>
          <w:u w:val="single"/>
          <w:lang w:val="hy-AM"/>
        </w:rPr>
      </w:pP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r w:rsidRPr="00DE1E5A">
        <w:rPr>
          <w:rFonts w:ascii="GHEA Grapalat" w:hAnsi="GHEA Grapalat" w:cs="GHEA Grapalat"/>
          <w:sz w:val="20"/>
          <w:szCs w:val="20"/>
          <w:u w:val="single"/>
          <w:lang w:val="hy-AM"/>
        </w:rPr>
        <w:tab/>
      </w:r>
    </w:p>
    <w:p w:rsidR="00024088" w:rsidRPr="00DE1E5A" w:rsidRDefault="00024088" w:rsidP="00024088">
      <w:pPr>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անվանումը</w:t>
      </w:r>
    </w:p>
    <w:p w:rsidR="00024088" w:rsidRPr="00DE1E5A" w:rsidRDefault="00024088" w:rsidP="00024088">
      <w:pPr>
        <w:jc w:val="both"/>
        <w:rPr>
          <w:rFonts w:ascii="GHEA Grapalat" w:hAnsi="GHEA Grapalat"/>
          <w:sz w:val="18"/>
          <w:szCs w:val="18"/>
          <w:u w:val="single"/>
          <w:vertAlign w:val="superscript"/>
          <w:lang w:val="hy-AM"/>
        </w:rPr>
      </w:pPr>
      <w:r w:rsidRPr="00DE1E5A">
        <w:rPr>
          <w:rFonts w:ascii="GHEA Grapalat" w:hAnsi="GHEA Grapalat"/>
          <w:sz w:val="18"/>
          <w:szCs w:val="18"/>
          <w:vertAlign w:val="superscript"/>
          <w:lang w:val="hy-AM"/>
        </w:rPr>
        <w:t xml:space="preserve"> </w:t>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024088" w:rsidRPr="00DE1E5A" w:rsidRDefault="00024088" w:rsidP="00024088">
      <w:pPr>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հասցեն</w:t>
      </w:r>
    </w:p>
    <w:p w:rsidR="00024088" w:rsidRPr="00DE1E5A" w:rsidRDefault="00024088" w:rsidP="00024088">
      <w:pPr>
        <w:jc w:val="both"/>
        <w:rPr>
          <w:rFonts w:ascii="GHEA Grapalat" w:hAnsi="GHEA Grapalat"/>
          <w:sz w:val="18"/>
          <w:szCs w:val="18"/>
          <w:u w:val="single"/>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024088" w:rsidRPr="00DE1E5A" w:rsidRDefault="00024088" w:rsidP="00024088">
      <w:pPr>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ընկերությանը սպասարկող բանկի անվանումը</w:t>
      </w:r>
    </w:p>
    <w:p w:rsidR="00024088" w:rsidRPr="00DE1E5A" w:rsidRDefault="00024088" w:rsidP="00024088">
      <w:pPr>
        <w:jc w:val="both"/>
        <w:rPr>
          <w:rFonts w:ascii="GHEA Grapalat" w:hAnsi="GHEA Grapalat"/>
          <w:sz w:val="18"/>
          <w:szCs w:val="18"/>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024088" w:rsidRPr="00DE1E5A" w:rsidRDefault="00024088" w:rsidP="00024088">
      <w:pPr>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բանկային հաշվեհամարը</w:t>
      </w:r>
    </w:p>
    <w:p w:rsidR="00024088" w:rsidRPr="00DE1E5A" w:rsidRDefault="00024088" w:rsidP="00024088">
      <w:pPr>
        <w:jc w:val="both"/>
        <w:rPr>
          <w:rFonts w:ascii="GHEA Grapalat" w:hAnsi="GHEA Grapalat"/>
          <w:sz w:val="18"/>
          <w:szCs w:val="18"/>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024088" w:rsidRPr="00DE1E5A" w:rsidRDefault="00024088" w:rsidP="00024088">
      <w:pPr>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հարկ վճարողի հաշվառման համարը</w:t>
      </w:r>
    </w:p>
    <w:p w:rsidR="00024088" w:rsidRPr="00DE1E5A" w:rsidRDefault="00024088" w:rsidP="00024088">
      <w:pPr>
        <w:jc w:val="both"/>
        <w:rPr>
          <w:rFonts w:ascii="GHEA Grapalat" w:hAnsi="GHEA Grapalat"/>
          <w:sz w:val="18"/>
          <w:szCs w:val="18"/>
          <w:u w:val="single"/>
          <w:vertAlign w:val="superscript"/>
          <w:lang w:val="hy-AM"/>
        </w:rPr>
      </w:pP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r w:rsidRPr="00DE1E5A">
        <w:rPr>
          <w:rFonts w:ascii="GHEA Grapalat" w:hAnsi="GHEA Grapalat"/>
          <w:sz w:val="18"/>
          <w:szCs w:val="18"/>
          <w:u w:val="single"/>
          <w:vertAlign w:val="superscript"/>
          <w:lang w:val="hy-AM"/>
        </w:rPr>
        <w:tab/>
      </w:r>
    </w:p>
    <w:p w:rsidR="00024088" w:rsidRPr="00DE1E5A" w:rsidRDefault="00024088" w:rsidP="00024088">
      <w:pPr>
        <w:jc w:val="both"/>
        <w:rPr>
          <w:rFonts w:ascii="GHEA Grapalat" w:hAnsi="GHEA Grapalat"/>
          <w:sz w:val="18"/>
          <w:szCs w:val="18"/>
          <w:vertAlign w:val="superscript"/>
          <w:lang w:val="hy-AM"/>
        </w:rPr>
      </w:pPr>
      <w:r w:rsidRPr="00DE1E5A">
        <w:rPr>
          <w:rFonts w:ascii="GHEA Grapalat" w:hAnsi="GHEA Grapalat"/>
          <w:sz w:val="18"/>
          <w:szCs w:val="18"/>
          <w:vertAlign w:val="superscript"/>
          <w:lang w:val="hy-AM"/>
        </w:rPr>
        <w:t xml:space="preserve">       ընկերության տնօրենի անունը, ազգանունը և ստորագրությունը</w:t>
      </w:r>
    </w:p>
    <w:p w:rsidR="00024088" w:rsidRPr="00DE1E5A" w:rsidRDefault="00024088" w:rsidP="00024088">
      <w:pPr>
        <w:jc w:val="both"/>
        <w:rPr>
          <w:rFonts w:ascii="GHEA Grapalat" w:hAnsi="GHEA Grapalat"/>
          <w:sz w:val="16"/>
          <w:szCs w:val="16"/>
          <w:lang w:val="hy-AM"/>
        </w:rPr>
      </w:pPr>
      <w:r w:rsidRPr="00DE1E5A">
        <w:rPr>
          <w:rFonts w:ascii="GHEA Grapalat" w:hAnsi="GHEA Grapalat"/>
          <w:sz w:val="16"/>
          <w:szCs w:val="16"/>
          <w:lang w:val="hy-AM"/>
        </w:rPr>
        <w:t>Կ.Տ</w:t>
      </w:r>
    </w:p>
    <w:p w:rsidR="00024088" w:rsidRPr="00DE1E5A" w:rsidRDefault="00024088" w:rsidP="00024088">
      <w:pPr>
        <w:jc w:val="both"/>
        <w:rPr>
          <w:rFonts w:ascii="GHEA Grapalat" w:hAnsi="GHEA Grapalat"/>
          <w:sz w:val="16"/>
          <w:szCs w:val="16"/>
          <w:lang w:val="hy-AM"/>
        </w:rPr>
      </w:pPr>
    </w:p>
    <w:p w:rsidR="00024088" w:rsidRPr="00DE1E5A" w:rsidRDefault="00024088" w:rsidP="00024088">
      <w:pPr>
        <w:jc w:val="both"/>
        <w:rPr>
          <w:rFonts w:ascii="GHEA Grapalat" w:hAnsi="GHEA Grapalat"/>
          <w:sz w:val="16"/>
          <w:szCs w:val="16"/>
          <w:lang w:val="hy-AM"/>
        </w:rPr>
      </w:pPr>
      <w:r w:rsidRPr="00DE1E5A">
        <w:rPr>
          <w:rFonts w:ascii="GHEA Grapalat" w:hAnsi="GHEA Grapalat"/>
          <w:sz w:val="16"/>
          <w:szCs w:val="16"/>
          <w:lang w:val="hy-AM"/>
        </w:rPr>
        <w:t>Օր/ամիս/տարի</w:t>
      </w:r>
    </w:p>
    <w:p w:rsidR="00024088" w:rsidRPr="00DE1E5A" w:rsidRDefault="00024088" w:rsidP="00024088">
      <w:pPr>
        <w:jc w:val="center"/>
        <w:rPr>
          <w:rFonts w:ascii="GHEA Grapalat" w:hAnsi="GHEA Grapalat" w:cs="GHEA Grapalat"/>
          <w:lang w:val="hy-AM"/>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E1E5A">
        <w:rPr>
          <w:rFonts w:ascii="GHEA Grapalat" w:hAnsi="GHEA Grapalat" w:cs="Sylfaen"/>
          <w:i/>
          <w:sz w:val="16"/>
          <w:szCs w:val="16"/>
          <w:lang w:val="hy-AM"/>
        </w:rPr>
        <w:t xml:space="preserve">* </w:t>
      </w:r>
      <w:r w:rsidRPr="00DE1E5A">
        <w:rPr>
          <w:rFonts w:ascii="GHEA Grapalat" w:hAnsi="GHEA Grapalat"/>
          <w:i/>
          <w:sz w:val="16"/>
          <w:szCs w:val="16"/>
          <w:lang w:val="hy-AM"/>
        </w:rPr>
        <w:t>լրացվում է հանձնաժողովի քարտուղարի կողմից` մինչև հրավերը տեղեկագրում հրապարակելը:</w:t>
      </w:r>
    </w:p>
    <w:p w:rsidR="00024088" w:rsidRPr="002152AB" w:rsidDel="00FE6740" w:rsidRDefault="00024088" w:rsidP="00024088">
      <w:pPr>
        <w:tabs>
          <w:tab w:val="left" w:pos="540"/>
        </w:tabs>
        <w:autoSpaceDE w:val="0"/>
        <w:autoSpaceDN w:val="0"/>
        <w:adjustRightInd w:val="0"/>
        <w:spacing w:before="100" w:beforeAutospacing="1" w:after="100" w:afterAutospacing="1"/>
        <w:contextualSpacing/>
        <w:jc w:val="both"/>
        <w:rPr>
          <w:del w:id="41" w:author="User" w:date="2019-05-28T21:47:00Z"/>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24088" w:rsidRPr="002152AB"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tbl>
      <w:tblPr>
        <w:tblpPr w:leftFromText="180" w:rightFromText="180" w:vertAnchor="page" w:horzAnchor="margin" w:tblpXSpec="center" w:tblpY="1003"/>
        <w:tblW w:w="10980" w:type="dxa"/>
        <w:tblLook w:val="0000"/>
      </w:tblPr>
      <w:tblGrid>
        <w:gridCol w:w="5616"/>
        <w:gridCol w:w="5364"/>
      </w:tblGrid>
      <w:tr w:rsidR="00024088" w:rsidRPr="00DE1E5A" w:rsidTr="009465A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Sylfaen"/>
                <w:b/>
                <w:bCs/>
                <w:sz w:val="20"/>
                <w:szCs w:val="20"/>
                <w:lang w:val="hy-AM"/>
              </w:rPr>
            </w:pPr>
            <w:r w:rsidRPr="00DE1E5A">
              <w:rPr>
                <w:rFonts w:ascii="GHEA Grapalat" w:hAnsi="GHEA Grapalat" w:cs="Sylfaen"/>
                <w:sz w:val="20"/>
                <w:szCs w:val="20"/>
              </w:rPr>
              <w:lastRenderedPageBreak/>
              <w:t xml:space="preserve">1.                                                              </w:t>
            </w:r>
            <w:r w:rsidRPr="00DE1E5A">
              <w:rPr>
                <w:rFonts w:ascii="GHEA Grapalat" w:hAnsi="GHEA Grapalat" w:cs="Sylfaen"/>
                <w:b/>
                <w:bCs/>
                <w:sz w:val="20"/>
                <w:szCs w:val="20"/>
              </w:rPr>
              <w:t>ՎՃԱՐՄԱՆ</w:t>
            </w:r>
            <w:r w:rsidRPr="00DE1E5A">
              <w:rPr>
                <w:rFonts w:ascii="GHEA Grapalat" w:hAnsi="GHEA Grapalat" w:cs="Arial"/>
                <w:b/>
                <w:bCs/>
                <w:sz w:val="20"/>
                <w:szCs w:val="20"/>
              </w:rPr>
              <w:t xml:space="preserve"> </w:t>
            </w:r>
            <w:r w:rsidRPr="00DE1E5A">
              <w:rPr>
                <w:rFonts w:ascii="GHEA Grapalat" w:hAnsi="GHEA Grapalat" w:cs="Sylfaen"/>
                <w:b/>
                <w:bCs/>
                <w:sz w:val="20"/>
                <w:szCs w:val="20"/>
              </w:rPr>
              <w:t>ՊԱՀԱՆՋԱԳԻՐ</w:t>
            </w:r>
            <w:r>
              <w:rPr>
                <w:rFonts w:ascii="GHEA Grapalat" w:hAnsi="GHEA Grapalat" w:cs="Sylfaen"/>
                <w:b/>
                <w:bCs/>
                <w:sz w:val="20"/>
                <w:szCs w:val="20"/>
                <w:vertAlign w:val="superscript"/>
              </w:rPr>
              <w:t>25</w:t>
            </w:r>
            <w:r w:rsidRPr="00917496">
              <w:rPr>
                <w:rStyle w:val="af6"/>
                <w:rFonts w:ascii="GHEA Grapalat" w:hAnsi="GHEA Grapalat" w:cs="Sylfaen"/>
                <w:b/>
                <w:bCs/>
                <w:color w:val="FFFFFF"/>
                <w:sz w:val="20"/>
                <w:szCs w:val="20"/>
              </w:rPr>
              <w:footnoteReference w:id="21"/>
            </w:r>
            <w:r w:rsidRPr="00DE1E5A">
              <w:rPr>
                <w:rFonts w:ascii="GHEA Grapalat" w:hAnsi="GHEA Grapalat" w:cs="Sylfaen"/>
                <w:b/>
                <w:bCs/>
                <w:sz w:val="20"/>
                <w:szCs w:val="20"/>
              </w:rPr>
              <w:t xml:space="preserve"> </w:t>
            </w:r>
          </w:p>
          <w:p w:rsidR="00024088" w:rsidRPr="00DE1E5A" w:rsidRDefault="00024088" w:rsidP="009465A1">
            <w:pPr>
              <w:jc w:val="center"/>
              <w:rPr>
                <w:rFonts w:ascii="GHEA Grapalat" w:hAnsi="GHEA Grapalat" w:cs="Arial"/>
                <w:bCs/>
                <w:i/>
                <w:sz w:val="20"/>
                <w:szCs w:val="20"/>
              </w:rPr>
            </w:pPr>
          </w:p>
        </w:tc>
      </w:tr>
      <w:tr w:rsidR="00024088" w:rsidRPr="00DE1E5A" w:rsidTr="009465A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Sylfaen"/>
                <w:sz w:val="20"/>
                <w:szCs w:val="20"/>
                <w:lang w:val="hy-AM"/>
              </w:rPr>
            </w:pPr>
            <w:r w:rsidRPr="00DE1E5A">
              <w:rPr>
                <w:rFonts w:ascii="GHEA Grapalat" w:hAnsi="GHEA Grapalat" w:cs="Sylfaen"/>
                <w:sz w:val="20"/>
                <w:szCs w:val="20"/>
                <w:lang w:val="hy-AM"/>
              </w:rPr>
              <w:t>2</w:t>
            </w:r>
            <w:r w:rsidRPr="00DE1E5A">
              <w:rPr>
                <w:rFonts w:ascii="GHEA Grapalat" w:hAnsi="GHEA Grapalat" w:cs="Sylfaen"/>
                <w:sz w:val="20"/>
                <w:szCs w:val="20"/>
              </w:rPr>
              <w:t>.</w:t>
            </w:r>
            <w:r w:rsidRPr="00DE1E5A">
              <w:rPr>
                <w:rFonts w:ascii="GHEA Grapalat" w:hAnsi="GHEA Grapalat" w:cs="Sylfaen"/>
                <w:sz w:val="20"/>
                <w:szCs w:val="20"/>
                <w:lang w:val="hy-AM"/>
              </w:rPr>
              <w:t xml:space="preserve"> Թիվ </w:t>
            </w:r>
          </w:p>
        </w:tc>
      </w:tr>
      <w:tr w:rsidR="00024088" w:rsidRPr="00DE1E5A" w:rsidTr="009465A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lang w:val="hy-AM"/>
              </w:rPr>
              <w:t>3</w:t>
            </w:r>
            <w:r w:rsidRPr="00DE1E5A">
              <w:rPr>
                <w:rFonts w:ascii="GHEA Grapalat" w:hAnsi="GHEA Grapalat" w:cs="Sylfaen"/>
                <w:sz w:val="20"/>
                <w:szCs w:val="20"/>
              </w:rPr>
              <w:t>.                                                         Ներկայացման</w:t>
            </w:r>
            <w:r w:rsidRPr="00DE1E5A">
              <w:rPr>
                <w:rFonts w:ascii="GHEA Grapalat" w:hAnsi="GHEA Grapalat" w:cs="Arial"/>
                <w:sz w:val="20"/>
                <w:szCs w:val="20"/>
              </w:rPr>
              <w:t xml:space="preserve"> </w:t>
            </w:r>
            <w:r w:rsidRPr="00DE1E5A">
              <w:rPr>
                <w:rFonts w:ascii="GHEA Grapalat" w:hAnsi="GHEA Grapalat" w:cs="Sylfaen"/>
                <w:sz w:val="20"/>
                <w:szCs w:val="20"/>
              </w:rPr>
              <w:t>ամսաթիվը</w:t>
            </w:r>
            <w:r w:rsidRPr="00DE1E5A">
              <w:rPr>
                <w:rFonts w:ascii="GHEA Grapalat" w:hAnsi="GHEA Grapalat" w:cs="Arial"/>
                <w:sz w:val="20"/>
                <w:szCs w:val="20"/>
              </w:rPr>
              <w:t xml:space="preserve">` </w:t>
            </w:r>
            <w:r w:rsidRPr="00DE1E5A">
              <w:rPr>
                <w:rFonts w:ascii="GHEA Grapalat" w:hAnsi="GHEA Grapalat" w:cs="Tahoma"/>
                <w:color w:val="000000"/>
                <w:sz w:val="20"/>
                <w:szCs w:val="20"/>
              </w:rPr>
              <w:t xml:space="preserve">"___"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20___</w:t>
            </w:r>
            <w:r w:rsidRPr="00DE1E5A">
              <w:rPr>
                <w:rFonts w:ascii="GHEA Grapalat" w:hAnsi="GHEA Grapalat" w:cs="Sylfaen"/>
                <w:color w:val="000000"/>
                <w:sz w:val="20"/>
                <w:szCs w:val="20"/>
              </w:rPr>
              <w:t>թ.</w:t>
            </w:r>
          </w:p>
        </w:tc>
      </w:tr>
      <w:tr w:rsidR="00024088" w:rsidRPr="00DE1E5A" w:rsidTr="009465A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lang w:val="hy-AM"/>
              </w:rPr>
              <w:t>4</w:t>
            </w:r>
            <w:r w:rsidRPr="00DE1E5A">
              <w:rPr>
                <w:rFonts w:ascii="GHEA Grapalat" w:hAnsi="GHEA Grapalat" w:cs="Sylfaen"/>
                <w:sz w:val="20"/>
                <w:szCs w:val="20"/>
              </w:rPr>
              <w:t xml:space="preserve">. </w:t>
            </w:r>
            <w:r w:rsidRPr="00DE1E5A">
              <w:rPr>
                <w:rFonts w:ascii="GHEA Grapalat" w:hAnsi="GHEA Grapalat" w:cs="Sylfaen"/>
                <w:sz w:val="20"/>
                <w:szCs w:val="20"/>
                <w:lang w:val="hy-AM"/>
              </w:rPr>
              <w:t>Վճարողի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 </w:t>
            </w:r>
            <w:r w:rsidRPr="00DE1E5A">
              <w:rPr>
                <w:rFonts w:ascii="GHEA Grapalat" w:hAnsi="GHEA Grapalat" w:cs="Sylfaen"/>
                <w:sz w:val="20"/>
                <w:szCs w:val="20"/>
              </w:rPr>
              <w:t xml:space="preserve">(Ընկերություն </w:t>
            </w:r>
            <w:r w:rsidRPr="00DE1E5A">
              <w:rPr>
                <w:rFonts w:ascii="GHEA Grapalat" w:hAnsi="GHEA Grapalat" w:cs="Arial"/>
                <w:sz w:val="20"/>
                <w:szCs w:val="20"/>
              </w:rPr>
              <w:t>`</w:t>
            </w:r>
          </w:p>
        </w:tc>
      </w:tr>
      <w:tr w:rsidR="00024088" w:rsidRPr="00DE1E5A" w:rsidTr="009465A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lang w:val="hy-AM"/>
              </w:rPr>
              <w:t>5</w:t>
            </w:r>
            <w:r w:rsidRPr="00DE1E5A">
              <w:rPr>
                <w:rFonts w:ascii="GHEA Grapalat" w:hAnsi="GHEA Grapalat" w:cs="Sylfaen"/>
                <w:sz w:val="20"/>
                <w:szCs w:val="20"/>
              </w:rPr>
              <w:t>. Վճարողի</w:t>
            </w:r>
            <w:r w:rsidRPr="00DE1E5A">
              <w:rPr>
                <w:rFonts w:ascii="GHEA Grapalat" w:hAnsi="GHEA Grapalat" w:cs="Sylfaen"/>
                <w:sz w:val="20"/>
                <w:szCs w:val="20"/>
                <w:lang w:val="hy-AM"/>
              </w:rPr>
              <w:t xml:space="preserve">ն սպասարկող Ֆինանսական կազմակերպություն </w:t>
            </w:r>
            <w:r w:rsidRPr="00DE1E5A">
              <w:rPr>
                <w:rFonts w:ascii="GHEA Grapalat" w:hAnsi="GHEA Grapalat" w:cs="Sylfaen"/>
                <w:sz w:val="20"/>
                <w:szCs w:val="20"/>
              </w:rPr>
              <w:t>(</w:t>
            </w:r>
            <w:r w:rsidRPr="00DE1E5A">
              <w:rPr>
                <w:rFonts w:ascii="GHEA Grapalat" w:hAnsi="GHEA Grapalat" w:cs="Arial"/>
                <w:sz w:val="20"/>
                <w:szCs w:val="20"/>
              </w:rPr>
              <w:t xml:space="preserve"> </w:t>
            </w:r>
            <w:r w:rsidRPr="00DE1E5A">
              <w:rPr>
                <w:rFonts w:ascii="GHEA Grapalat" w:hAnsi="GHEA Grapalat" w:cs="Sylfaen"/>
                <w:sz w:val="20"/>
                <w:szCs w:val="20"/>
              </w:rPr>
              <w:t>բանկ)</w:t>
            </w:r>
            <w:r w:rsidRPr="00DE1E5A">
              <w:rPr>
                <w:rFonts w:ascii="GHEA Grapalat" w:hAnsi="GHEA Grapalat" w:cs="Arial"/>
                <w:sz w:val="20"/>
                <w:szCs w:val="20"/>
              </w:rPr>
              <w:t>`</w:t>
            </w:r>
          </w:p>
        </w:tc>
      </w:tr>
      <w:tr w:rsidR="00024088" w:rsidRPr="00DE1E5A" w:rsidTr="009465A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lang w:val="hy-AM"/>
              </w:rPr>
              <w:t>6</w:t>
            </w:r>
            <w:r w:rsidRPr="00DE1E5A">
              <w:rPr>
                <w:rFonts w:ascii="GHEA Grapalat" w:hAnsi="GHEA Grapalat" w:cs="Sylfaen"/>
                <w:sz w:val="20"/>
                <w:szCs w:val="20"/>
              </w:rPr>
              <w:t>. Վճարողի</w:t>
            </w:r>
            <w:r w:rsidRPr="00DE1E5A">
              <w:rPr>
                <w:rFonts w:ascii="GHEA Grapalat" w:hAnsi="GHEA Grapalat" w:cs="Sylfaen"/>
                <w:sz w:val="20"/>
                <w:szCs w:val="20"/>
                <w:lang w:val="hy-AM"/>
              </w:rPr>
              <w:t xml:space="preserve"> </w:t>
            </w:r>
            <w:r w:rsidRPr="00DE1E5A">
              <w:rPr>
                <w:rFonts w:ascii="GHEA Grapalat" w:hAnsi="GHEA Grapalat" w:cs="Sylfaen"/>
                <w:sz w:val="20"/>
                <w:szCs w:val="20"/>
              </w:rPr>
              <w:t>հաշվի</w:t>
            </w:r>
            <w:r w:rsidRPr="00DE1E5A">
              <w:rPr>
                <w:rFonts w:ascii="GHEA Grapalat" w:hAnsi="GHEA Grapalat" w:cs="Arial"/>
                <w:sz w:val="20"/>
                <w:szCs w:val="20"/>
              </w:rPr>
              <w:t xml:space="preserve"> </w:t>
            </w:r>
            <w:r w:rsidRPr="00DE1E5A">
              <w:rPr>
                <w:rFonts w:ascii="GHEA Grapalat" w:hAnsi="GHEA Grapalat" w:cs="Sylfaen"/>
                <w:sz w:val="20"/>
                <w:szCs w:val="20"/>
              </w:rPr>
              <w:t>համարը</w:t>
            </w:r>
            <w:r w:rsidRPr="00DE1E5A">
              <w:rPr>
                <w:rFonts w:ascii="GHEA Grapalat" w:hAnsi="GHEA Grapalat" w:cs="Arial"/>
                <w:sz w:val="20"/>
                <w:szCs w:val="20"/>
              </w:rPr>
              <w:t>`</w:t>
            </w:r>
          </w:p>
        </w:tc>
      </w:tr>
      <w:tr w:rsidR="00024088" w:rsidRPr="00DE1E5A" w:rsidTr="009465A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lang w:val="hy-AM"/>
              </w:rPr>
              <w:t>7</w:t>
            </w:r>
            <w:r w:rsidRPr="00DE1E5A">
              <w:rPr>
                <w:rFonts w:ascii="GHEA Grapalat" w:hAnsi="GHEA Grapalat" w:cs="Sylfaen"/>
                <w:sz w:val="20"/>
                <w:szCs w:val="20"/>
              </w:rPr>
              <w:t>. Վճարողի</w:t>
            </w:r>
            <w:r w:rsidRPr="00DE1E5A">
              <w:rPr>
                <w:rFonts w:ascii="GHEA Grapalat" w:hAnsi="GHEA Grapalat" w:cs="Arial"/>
                <w:sz w:val="20"/>
                <w:szCs w:val="20"/>
              </w:rPr>
              <w:t xml:space="preserve"> </w:t>
            </w:r>
            <w:r w:rsidRPr="00DE1E5A">
              <w:rPr>
                <w:rFonts w:ascii="GHEA Grapalat" w:hAnsi="GHEA Grapalat" w:cs="Sylfaen"/>
                <w:sz w:val="20"/>
                <w:szCs w:val="20"/>
              </w:rPr>
              <w:t>ՀՎՀՀ</w:t>
            </w:r>
            <w:r w:rsidRPr="00DE1E5A">
              <w:rPr>
                <w:rFonts w:ascii="GHEA Grapalat" w:hAnsi="GHEA Grapalat" w:cs="Arial"/>
                <w:sz w:val="20"/>
                <w:szCs w:val="20"/>
              </w:rPr>
              <w:t>`</w:t>
            </w:r>
          </w:p>
        </w:tc>
      </w:tr>
      <w:tr w:rsidR="00024088" w:rsidRPr="00DE1E5A" w:rsidTr="009465A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lang w:val="hy-AM"/>
              </w:rPr>
              <w:t>8</w:t>
            </w:r>
            <w:r w:rsidRPr="00DE1E5A">
              <w:rPr>
                <w:rFonts w:ascii="GHEA Grapalat" w:hAnsi="GHEA Grapalat" w:cs="Sylfaen"/>
                <w:sz w:val="20"/>
                <w:szCs w:val="20"/>
              </w:rPr>
              <w:t>. Վճարողի</w:t>
            </w:r>
            <w:r w:rsidRPr="00DE1E5A">
              <w:rPr>
                <w:rFonts w:ascii="GHEA Grapalat" w:hAnsi="GHEA Grapalat" w:cs="Arial"/>
                <w:sz w:val="20"/>
                <w:szCs w:val="20"/>
              </w:rPr>
              <w:t xml:space="preserve"> </w:t>
            </w:r>
            <w:r w:rsidRPr="00DE1E5A">
              <w:rPr>
                <w:rFonts w:ascii="GHEA Grapalat" w:hAnsi="GHEA Grapalat" w:cs="Sylfaen"/>
                <w:sz w:val="20"/>
                <w:szCs w:val="20"/>
              </w:rPr>
              <w:t>ՀԾՀ</w:t>
            </w:r>
            <w:r w:rsidRPr="00DE1E5A">
              <w:rPr>
                <w:rFonts w:ascii="GHEA Grapalat" w:hAnsi="GHEA Grapalat" w:cs="Arial"/>
                <w:sz w:val="20"/>
                <w:szCs w:val="20"/>
              </w:rPr>
              <w:t>`</w:t>
            </w:r>
          </w:p>
        </w:tc>
      </w:tr>
      <w:tr w:rsidR="00024088" w:rsidRPr="00DE1E5A" w:rsidTr="009465A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lang w:val="hy-AM"/>
              </w:rPr>
              <w:t>9</w:t>
            </w:r>
            <w:r w:rsidRPr="00DE1E5A">
              <w:rPr>
                <w:rFonts w:ascii="GHEA Grapalat" w:hAnsi="GHEA Grapalat" w:cs="Sylfaen"/>
                <w:sz w:val="20"/>
                <w:szCs w:val="20"/>
              </w:rPr>
              <w:t>. Շահառու</w:t>
            </w:r>
            <w:r w:rsidRPr="00DE1E5A">
              <w:rPr>
                <w:rFonts w:ascii="GHEA Grapalat" w:hAnsi="GHEA Grapalat" w:cs="Sylfaen"/>
                <w:sz w:val="20"/>
                <w:szCs w:val="20"/>
                <w:lang w:val="hy-AM"/>
              </w:rPr>
              <w:t>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 </w:t>
            </w:r>
            <w:r w:rsidRPr="00DE1E5A">
              <w:rPr>
                <w:rFonts w:ascii="GHEA Grapalat" w:hAnsi="GHEA Grapalat" w:cs="Arial"/>
                <w:sz w:val="20"/>
                <w:szCs w:val="20"/>
              </w:rPr>
              <w:t>`</w:t>
            </w:r>
          </w:p>
        </w:tc>
      </w:tr>
      <w:tr w:rsidR="00024088" w:rsidRPr="00DE1E5A" w:rsidTr="009465A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Sylfaen"/>
                <w:sz w:val="20"/>
                <w:szCs w:val="20"/>
                <w:lang w:val="ru-RU"/>
              </w:rPr>
            </w:pPr>
            <w:r w:rsidRPr="00DE1E5A">
              <w:rPr>
                <w:rFonts w:ascii="GHEA Grapalat" w:hAnsi="GHEA Grapalat" w:cs="Sylfaen"/>
                <w:sz w:val="20"/>
                <w:szCs w:val="20"/>
                <w:lang w:val="ru-RU"/>
              </w:rPr>
              <w:t xml:space="preserve">10. </w:t>
            </w:r>
            <w:r w:rsidRPr="00DE1E5A">
              <w:rPr>
                <w:rFonts w:ascii="GHEA Grapalat" w:hAnsi="GHEA Grapalat" w:cs="Sylfaen"/>
                <w:sz w:val="20"/>
                <w:szCs w:val="20"/>
              </w:rPr>
              <w:t xml:space="preserve"> Շահառուի</w:t>
            </w:r>
            <w:r w:rsidRPr="00DE1E5A">
              <w:rPr>
                <w:rFonts w:ascii="GHEA Grapalat" w:hAnsi="GHEA Grapalat" w:cs="Arial"/>
                <w:sz w:val="20"/>
                <w:szCs w:val="20"/>
              </w:rPr>
              <w:t xml:space="preserve"> </w:t>
            </w:r>
            <w:r w:rsidRPr="00DE1E5A">
              <w:rPr>
                <w:rFonts w:ascii="GHEA Grapalat" w:hAnsi="GHEA Grapalat" w:cs="Sylfaen"/>
                <w:sz w:val="20"/>
                <w:szCs w:val="20"/>
              </w:rPr>
              <w:t xml:space="preserve"> ՀԾՀ</w:t>
            </w:r>
            <w:r w:rsidRPr="00DE1E5A">
              <w:rPr>
                <w:rFonts w:ascii="GHEA Grapalat" w:hAnsi="GHEA Grapalat" w:cs="Sylfaen"/>
                <w:sz w:val="20"/>
                <w:szCs w:val="20"/>
                <w:lang w:val="ru-RU"/>
              </w:rPr>
              <w:t xml:space="preserve"> (</w:t>
            </w:r>
            <w:r w:rsidRPr="00DE1E5A">
              <w:rPr>
                <w:rFonts w:ascii="GHEA Grapalat" w:hAnsi="GHEA Grapalat" w:cs="Sylfaen"/>
                <w:sz w:val="20"/>
                <w:szCs w:val="20"/>
                <w:lang w:val="hy-AM"/>
              </w:rPr>
              <w:t>չի լրացվում</w:t>
            </w:r>
            <w:r w:rsidRPr="00DE1E5A">
              <w:rPr>
                <w:rFonts w:ascii="GHEA Grapalat" w:hAnsi="GHEA Grapalat" w:cs="Sylfaen"/>
                <w:sz w:val="20"/>
                <w:szCs w:val="20"/>
                <w:lang w:val="ru-RU"/>
              </w:rPr>
              <w:t>)</w:t>
            </w:r>
          </w:p>
        </w:tc>
      </w:tr>
      <w:tr w:rsidR="00024088" w:rsidRPr="00DE1E5A" w:rsidTr="009465A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lang w:val="hy-AM"/>
              </w:rPr>
              <w:t>11</w:t>
            </w:r>
            <w:r w:rsidRPr="00DE1E5A">
              <w:rPr>
                <w:rFonts w:ascii="GHEA Grapalat" w:hAnsi="GHEA Grapalat" w:cs="Sylfaen"/>
                <w:sz w:val="20"/>
                <w:szCs w:val="20"/>
              </w:rPr>
              <w:t>. Շահառուի</w:t>
            </w:r>
            <w:r w:rsidRPr="00DE1E5A">
              <w:rPr>
                <w:rFonts w:ascii="GHEA Grapalat" w:hAnsi="GHEA Grapalat" w:cs="Arial"/>
                <w:sz w:val="20"/>
                <w:szCs w:val="20"/>
              </w:rPr>
              <w:t xml:space="preserve"> </w:t>
            </w:r>
            <w:r w:rsidRPr="00DE1E5A">
              <w:rPr>
                <w:rFonts w:ascii="GHEA Grapalat" w:hAnsi="GHEA Grapalat" w:cs="Sylfaen"/>
                <w:sz w:val="20"/>
                <w:szCs w:val="20"/>
              </w:rPr>
              <w:t>ՀՎՀՀ</w:t>
            </w:r>
            <w:r w:rsidRPr="00DE1E5A">
              <w:rPr>
                <w:rFonts w:ascii="GHEA Grapalat" w:hAnsi="GHEA Grapalat" w:cs="Arial"/>
                <w:sz w:val="20"/>
                <w:szCs w:val="20"/>
              </w:rPr>
              <w:t>`</w:t>
            </w:r>
          </w:p>
        </w:tc>
      </w:tr>
      <w:tr w:rsidR="00024088" w:rsidRPr="00DE1E5A" w:rsidTr="009465A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hy-AM"/>
              </w:rPr>
              <w:t>2</w:t>
            </w:r>
            <w:r w:rsidRPr="00DE1E5A">
              <w:rPr>
                <w:rFonts w:ascii="GHEA Grapalat" w:hAnsi="GHEA Grapalat" w:cs="Sylfaen"/>
                <w:sz w:val="20"/>
                <w:szCs w:val="20"/>
              </w:rPr>
              <w:t>.Շահառուի</w:t>
            </w:r>
            <w:r w:rsidRPr="00DE1E5A">
              <w:rPr>
                <w:rFonts w:ascii="GHEA Grapalat" w:hAnsi="GHEA Grapalat" w:cs="Sylfaen"/>
                <w:sz w:val="20"/>
                <w:szCs w:val="20"/>
                <w:lang w:val="hy-AM"/>
              </w:rPr>
              <w:t>ն</w:t>
            </w:r>
            <w:r w:rsidRPr="00DE1E5A">
              <w:rPr>
                <w:rFonts w:ascii="GHEA Grapalat" w:hAnsi="GHEA Grapalat" w:cs="Arial"/>
                <w:sz w:val="20"/>
                <w:szCs w:val="20"/>
              </w:rPr>
              <w:t xml:space="preserve"> </w:t>
            </w:r>
            <w:r w:rsidRPr="00DE1E5A">
              <w:rPr>
                <w:rFonts w:ascii="GHEA Grapalat" w:hAnsi="GHEA Grapalat" w:cs="Sylfaen"/>
                <w:sz w:val="20"/>
                <w:szCs w:val="20"/>
                <w:lang w:val="hy-AM"/>
              </w:rPr>
              <w:t xml:space="preserve"> սպասարկող Ֆինանսական կազմակերպություն</w:t>
            </w:r>
            <w:r w:rsidRPr="00DE1E5A">
              <w:rPr>
                <w:rFonts w:ascii="GHEA Grapalat" w:hAnsi="GHEA Grapalat" w:cs="Sylfaen"/>
                <w:sz w:val="20"/>
                <w:szCs w:val="20"/>
              </w:rPr>
              <w:t xml:space="preserve"> (բանկ)</w:t>
            </w:r>
            <w:r w:rsidRPr="00DE1E5A">
              <w:rPr>
                <w:rFonts w:ascii="GHEA Grapalat" w:hAnsi="GHEA Grapalat" w:cs="Arial"/>
                <w:sz w:val="20"/>
                <w:szCs w:val="20"/>
              </w:rPr>
              <w:t>`</w:t>
            </w:r>
          </w:p>
        </w:tc>
      </w:tr>
      <w:tr w:rsidR="00024088" w:rsidRPr="00DE1E5A" w:rsidTr="009465A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hy-AM"/>
              </w:rPr>
              <w:t>3</w:t>
            </w:r>
            <w:r w:rsidRPr="00DE1E5A">
              <w:rPr>
                <w:rFonts w:ascii="GHEA Grapalat" w:hAnsi="GHEA Grapalat" w:cs="Sylfaen"/>
                <w:sz w:val="20"/>
                <w:szCs w:val="20"/>
              </w:rPr>
              <w:t>.Շահառուի</w:t>
            </w:r>
            <w:r w:rsidRPr="00DE1E5A">
              <w:rPr>
                <w:rFonts w:ascii="GHEA Grapalat" w:hAnsi="GHEA Grapalat" w:cs="Arial"/>
                <w:sz w:val="20"/>
                <w:szCs w:val="20"/>
              </w:rPr>
              <w:t xml:space="preserve"> </w:t>
            </w:r>
            <w:r w:rsidRPr="00DE1E5A">
              <w:rPr>
                <w:rFonts w:ascii="GHEA Grapalat" w:hAnsi="GHEA Grapalat" w:cs="Sylfaen"/>
                <w:sz w:val="20"/>
                <w:szCs w:val="20"/>
              </w:rPr>
              <w:t>հաշվի</w:t>
            </w:r>
            <w:r w:rsidRPr="00DE1E5A">
              <w:rPr>
                <w:rFonts w:ascii="GHEA Grapalat" w:hAnsi="GHEA Grapalat" w:cs="Arial"/>
                <w:sz w:val="20"/>
                <w:szCs w:val="20"/>
              </w:rPr>
              <w:t xml:space="preserve"> </w:t>
            </w:r>
            <w:r w:rsidRPr="00DE1E5A">
              <w:rPr>
                <w:rFonts w:ascii="GHEA Grapalat" w:hAnsi="GHEA Grapalat" w:cs="Sylfaen"/>
                <w:sz w:val="20"/>
                <w:szCs w:val="20"/>
              </w:rPr>
              <w:t>համարը</w:t>
            </w:r>
            <w:r w:rsidRPr="00DE1E5A">
              <w:rPr>
                <w:rFonts w:ascii="GHEA Grapalat" w:hAnsi="GHEA Grapalat" w:cs="Arial"/>
                <w:sz w:val="20"/>
                <w:szCs w:val="20"/>
              </w:rPr>
              <w:t xml:space="preserve"> (</w:t>
            </w:r>
            <w:r w:rsidRPr="00DE1E5A">
              <w:rPr>
                <w:rFonts w:ascii="GHEA Grapalat" w:hAnsi="GHEA Grapalat" w:cs="Sylfaen"/>
                <w:sz w:val="20"/>
                <w:szCs w:val="20"/>
              </w:rPr>
              <w:t>հշ</w:t>
            </w:r>
            <w:r w:rsidRPr="00DE1E5A">
              <w:rPr>
                <w:rFonts w:ascii="GHEA Grapalat" w:hAnsi="GHEA Grapalat" w:cs="Arial"/>
                <w:sz w:val="20"/>
                <w:szCs w:val="20"/>
              </w:rPr>
              <w:t>.N)</w:t>
            </w:r>
          </w:p>
        </w:tc>
      </w:tr>
      <w:tr w:rsidR="00024088" w:rsidRPr="00DE1E5A" w:rsidTr="009465A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hy-AM"/>
              </w:rPr>
              <w:t>4</w:t>
            </w:r>
            <w:r w:rsidRPr="00DE1E5A">
              <w:rPr>
                <w:rFonts w:ascii="GHEA Grapalat" w:hAnsi="GHEA Grapalat" w:cs="Sylfaen"/>
                <w:sz w:val="20"/>
                <w:szCs w:val="20"/>
              </w:rPr>
              <w:t>.Գումարը</w:t>
            </w:r>
            <w:r w:rsidRPr="00DE1E5A">
              <w:rPr>
                <w:rFonts w:ascii="GHEA Grapalat" w:hAnsi="GHEA Grapalat" w:cs="Arial"/>
                <w:sz w:val="20"/>
                <w:szCs w:val="20"/>
              </w:rPr>
              <w:t xml:space="preserve"> </w:t>
            </w:r>
            <w:r w:rsidRPr="00DE1E5A">
              <w:rPr>
                <w:rFonts w:ascii="GHEA Grapalat" w:hAnsi="GHEA Grapalat" w:cs="Arial"/>
                <w:sz w:val="20"/>
                <w:szCs w:val="20"/>
                <w:lang w:val="ru-RU"/>
              </w:rPr>
              <w:t>(</w:t>
            </w:r>
            <w:r w:rsidRPr="00DE1E5A">
              <w:rPr>
                <w:rFonts w:ascii="GHEA Grapalat" w:hAnsi="GHEA Grapalat" w:cs="Sylfaen"/>
                <w:sz w:val="20"/>
                <w:szCs w:val="20"/>
              </w:rPr>
              <w:t>թվերով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Sylfaen"/>
                <w:sz w:val="20"/>
                <w:szCs w:val="20"/>
                <w:lang w:val="ru-RU"/>
              </w:rPr>
              <w:t>)</w:t>
            </w:r>
            <w:r w:rsidRPr="00DE1E5A">
              <w:rPr>
                <w:rFonts w:ascii="GHEA Grapalat" w:hAnsi="GHEA Grapalat" w:cs="Arial"/>
                <w:sz w:val="20"/>
                <w:szCs w:val="20"/>
              </w:rPr>
              <w:t>`</w:t>
            </w:r>
          </w:p>
        </w:tc>
      </w:tr>
      <w:tr w:rsidR="00024088" w:rsidRPr="00DE1E5A" w:rsidTr="009465A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rPr>
              <w:t xml:space="preserve">15. </w:t>
            </w:r>
            <w:r w:rsidRPr="00DE1E5A">
              <w:rPr>
                <w:rFonts w:ascii="GHEA Grapalat" w:hAnsi="GHEA Grapalat" w:cs="Sylfaen"/>
                <w:sz w:val="20"/>
                <w:szCs w:val="20"/>
                <w:lang w:val="hy-AM"/>
              </w:rPr>
              <w:t xml:space="preserve">Ակցեպտավորված գումարը՝ </w:t>
            </w:r>
            <w:r w:rsidRPr="00DE1E5A">
              <w:rPr>
                <w:rFonts w:ascii="GHEA Grapalat" w:hAnsi="GHEA Grapalat" w:cs="Sylfaen"/>
                <w:sz w:val="20"/>
                <w:szCs w:val="20"/>
              </w:rPr>
              <w:t xml:space="preserve"> (թվերով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Sylfaen"/>
                <w:sz w:val="20"/>
                <w:szCs w:val="20"/>
                <w:lang w:val="hy-AM"/>
              </w:rPr>
              <w:t xml:space="preserve">  </w:t>
            </w:r>
            <w:r w:rsidRPr="00DE1E5A">
              <w:rPr>
                <w:rFonts w:ascii="GHEA Grapalat" w:hAnsi="GHEA Grapalat" w:cs="Sylfaen"/>
                <w:sz w:val="20"/>
                <w:szCs w:val="20"/>
              </w:rPr>
              <w:t>(</w:t>
            </w:r>
            <w:r w:rsidRPr="00DE1E5A">
              <w:rPr>
                <w:rFonts w:ascii="GHEA Grapalat" w:hAnsi="GHEA Grapalat" w:cs="Sylfaen"/>
                <w:sz w:val="20"/>
                <w:szCs w:val="20"/>
                <w:lang w:val="hy-AM"/>
              </w:rPr>
              <w:t>նախատեսված է նշված գումարի մասնակի ակցեպտի համար, որը չի կիրառվում</w:t>
            </w:r>
            <w:r w:rsidRPr="00DE1E5A">
              <w:rPr>
                <w:rFonts w:ascii="GHEA Grapalat" w:hAnsi="GHEA Grapalat" w:cs="Sylfaen"/>
                <w:sz w:val="20"/>
                <w:szCs w:val="20"/>
              </w:rPr>
              <w:t>)</w:t>
            </w:r>
          </w:p>
        </w:tc>
      </w:tr>
      <w:tr w:rsidR="00024088" w:rsidRPr="00DE1E5A" w:rsidTr="009465A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ru-RU"/>
              </w:rPr>
              <w:t>6</w:t>
            </w:r>
            <w:r w:rsidRPr="00DE1E5A">
              <w:rPr>
                <w:rFonts w:ascii="GHEA Grapalat" w:hAnsi="GHEA Grapalat" w:cs="Sylfaen"/>
                <w:sz w:val="20"/>
                <w:szCs w:val="20"/>
              </w:rPr>
              <w:t>.Արժույթը</w:t>
            </w:r>
            <w:r w:rsidRPr="00DE1E5A">
              <w:rPr>
                <w:rFonts w:ascii="GHEA Grapalat" w:hAnsi="GHEA Grapalat" w:cs="Arial"/>
                <w:sz w:val="20"/>
                <w:szCs w:val="20"/>
              </w:rPr>
              <w:t xml:space="preserve"> (</w:t>
            </w:r>
            <w:r w:rsidRPr="00DE1E5A">
              <w:rPr>
                <w:rFonts w:ascii="GHEA Grapalat" w:hAnsi="GHEA Grapalat" w:cs="Sylfaen"/>
                <w:sz w:val="20"/>
                <w:szCs w:val="20"/>
              </w:rPr>
              <w:t>բառերով</w:t>
            </w:r>
            <w:r w:rsidRPr="00DE1E5A">
              <w:rPr>
                <w:rFonts w:ascii="GHEA Grapalat" w:hAnsi="GHEA Grapalat" w:cs="Arial"/>
                <w:sz w:val="20"/>
                <w:szCs w:val="20"/>
              </w:rPr>
              <w:t xml:space="preserve"> </w:t>
            </w:r>
            <w:r w:rsidRPr="00DE1E5A">
              <w:rPr>
                <w:rFonts w:ascii="GHEA Grapalat" w:hAnsi="GHEA Grapalat" w:cs="Sylfaen"/>
                <w:sz w:val="20"/>
                <w:szCs w:val="20"/>
              </w:rPr>
              <w:t>և</w:t>
            </w:r>
            <w:r w:rsidRPr="00DE1E5A">
              <w:rPr>
                <w:rFonts w:ascii="GHEA Grapalat" w:hAnsi="GHEA Grapalat" w:cs="Arial"/>
                <w:sz w:val="20"/>
                <w:szCs w:val="20"/>
              </w:rPr>
              <w:t xml:space="preserve"> </w:t>
            </w:r>
            <w:r w:rsidRPr="00DE1E5A">
              <w:rPr>
                <w:rFonts w:ascii="GHEA Grapalat" w:hAnsi="GHEA Grapalat" w:cs="Sylfaen"/>
                <w:sz w:val="20"/>
                <w:szCs w:val="20"/>
              </w:rPr>
              <w:t>կոդով</w:t>
            </w:r>
            <w:r w:rsidRPr="00DE1E5A">
              <w:rPr>
                <w:rFonts w:ascii="GHEA Grapalat" w:hAnsi="GHEA Grapalat" w:cs="Arial"/>
                <w:sz w:val="20"/>
                <w:szCs w:val="20"/>
              </w:rPr>
              <w:t>)`</w:t>
            </w:r>
          </w:p>
        </w:tc>
      </w:tr>
      <w:tr w:rsidR="00024088" w:rsidRPr="00DE1E5A" w:rsidTr="009465A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lang w:val="hy-AM"/>
              </w:rPr>
            </w:pPr>
            <w:r w:rsidRPr="00DE1E5A">
              <w:rPr>
                <w:rFonts w:ascii="GHEA Grapalat" w:hAnsi="GHEA Grapalat" w:cs="Sylfaen"/>
                <w:sz w:val="20"/>
                <w:szCs w:val="20"/>
              </w:rPr>
              <w:t>1</w:t>
            </w:r>
            <w:r w:rsidRPr="00DE1E5A">
              <w:rPr>
                <w:rFonts w:ascii="GHEA Grapalat" w:hAnsi="GHEA Grapalat" w:cs="Sylfaen"/>
                <w:sz w:val="20"/>
                <w:szCs w:val="20"/>
                <w:lang w:val="hy-AM"/>
              </w:rPr>
              <w:t>7</w:t>
            </w:r>
            <w:r w:rsidRPr="00DE1E5A">
              <w:rPr>
                <w:rFonts w:ascii="GHEA Grapalat" w:hAnsi="GHEA Grapalat" w:cs="Sylfaen"/>
                <w:sz w:val="20"/>
                <w:szCs w:val="20"/>
              </w:rPr>
              <w:t>.Գործարքի</w:t>
            </w:r>
            <w:r w:rsidRPr="00DE1E5A">
              <w:rPr>
                <w:rFonts w:ascii="GHEA Grapalat" w:hAnsi="GHEA Grapalat" w:cs="Arial"/>
                <w:sz w:val="20"/>
                <w:szCs w:val="20"/>
              </w:rPr>
              <w:t xml:space="preserve"> (</w:t>
            </w:r>
            <w:r w:rsidRPr="00DE1E5A">
              <w:rPr>
                <w:rFonts w:ascii="GHEA Grapalat" w:hAnsi="GHEA Grapalat" w:cs="Sylfaen"/>
                <w:sz w:val="20"/>
                <w:szCs w:val="20"/>
              </w:rPr>
              <w:t>վճարման</w:t>
            </w:r>
            <w:r w:rsidRPr="00DE1E5A">
              <w:rPr>
                <w:rFonts w:ascii="GHEA Grapalat" w:hAnsi="GHEA Grapalat" w:cs="Arial"/>
                <w:sz w:val="20"/>
                <w:szCs w:val="20"/>
              </w:rPr>
              <w:t xml:space="preserve">) </w:t>
            </w:r>
            <w:r w:rsidRPr="00DE1E5A">
              <w:rPr>
                <w:rFonts w:ascii="GHEA Grapalat" w:hAnsi="GHEA Grapalat" w:cs="Sylfaen"/>
                <w:sz w:val="20"/>
                <w:szCs w:val="20"/>
              </w:rPr>
              <w:t>նպատակը</w:t>
            </w:r>
            <w:r w:rsidRPr="00DE1E5A">
              <w:rPr>
                <w:rFonts w:ascii="GHEA Grapalat" w:hAnsi="GHEA Grapalat" w:cs="Arial"/>
                <w:sz w:val="20"/>
                <w:szCs w:val="20"/>
              </w:rPr>
              <w:t>`</w:t>
            </w:r>
            <w:r w:rsidRPr="00DE1E5A">
              <w:rPr>
                <w:rFonts w:ascii="GHEA Grapalat" w:hAnsi="GHEA Grapalat" w:cs="Arial"/>
                <w:sz w:val="20"/>
                <w:szCs w:val="20"/>
                <w:lang w:val="hy-AM"/>
              </w:rPr>
              <w:t xml:space="preserve">  </w:t>
            </w:r>
            <w:r w:rsidRPr="00DE1E5A">
              <w:rPr>
                <w:rFonts w:ascii="GHEA Grapalat" w:hAnsi="GHEA Grapalat" w:cs="Sylfaen"/>
                <w:bCs/>
                <w:i/>
                <w:sz w:val="20"/>
                <w:szCs w:val="20"/>
              </w:rPr>
              <w:t>(պայմանագրի կատարման ապահովմ</w:t>
            </w:r>
            <w:r w:rsidRPr="00DE1E5A">
              <w:rPr>
                <w:rFonts w:ascii="GHEA Grapalat" w:hAnsi="GHEA Grapalat" w:cs="Sylfaen"/>
                <w:bCs/>
                <w:i/>
                <w:sz w:val="20"/>
                <w:szCs w:val="20"/>
                <w:lang w:val="hy-AM"/>
              </w:rPr>
              <w:t>ան համար</w:t>
            </w:r>
            <w:r w:rsidRPr="00DE1E5A">
              <w:rPr>
                <w:rFonts w:ascii="GHEA Grapalat" w:hAnsi="GHEA Grapalat" w:cs="Sylfaen"/>
                <w:bCs/>
                <w:i/>
                <w:sz w:val="20"/>
                <w:szCs w:val="20"/>
              </w:rPr>
              <w:t>)</w:t>
            </w:r>
          </w:p>
        </w:tc>
      </w:tr>
      <w:tr w:rsidR="00024088" w:rsidRPr="00DE1E5A" w:rsidTr="009465A1">
        <w:trPr>
          <w:trHeight w:val="424"/>
        </w:trPr>
        <w:tc>
          <w:tcPr>
            <w:tcW w:w="10980" w:type="dxa"/>
            <w:gridSpan w:val="2"/>
            <w:tcBorders>
              <w:top w:val="single" w:sz="4" w:space="0" w:color="auto"/>
              <w:left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rPr>
            </w:pPr>
            <w:r w:rsidRPr="00DE1E5A">
              <w:rPr>
                <w:rFonts w:ascii="GHEA Grapalat" w:hAnsi="GHEA Grapalat" w:cs="Sylfaen"/>
                <w:sz w:val="20"/>
                <w:szCs w:val="20"/>
              </w:rPr>
              <w:t>1</w:t>
            </w:r>
            <w:r w:rsidRPr="00DE1E5A">
              <w:rPr>
                <w:rFonts w:ascii="GHEA Grapalat" w:hAnsi="GHEA Grapalat" w:cs="Sylfaen"/>
                <w:sz w:val="20"/>
                <w:szCs w:val="20"/>
                <w:lang w:val="hy-AM"/>
              </w:rPr>
              <w:t>8</w:t>
            </w:r>
            <w:r w:rsidRPr="00DE1E5A">
              <w:rPr>
                <w:rFonts w:ascii="GHEA Grapalat" w:hAnsi="GHEA Grapalat" w:cs="Sylfaen"/>
                <w:sz w:val="20"/>
                <w:szCs w:val="20"/>
              </w:rPr>
              <w:t xml:space="preserve">. </w:t>
            </w:r>
            <w:r w:rsidRPr="00DE1E5A">
              <w:rPr>
                <w:rFonts w:ascii="GHEA Grapalat" w:hAnsi="GHEA Grapalat" w:cs="Sylfaen"/>
                <w:sz w:val="20"/>
                <w:szCs w:val="20"/>
                <w:lang w:val="hy-AM"/>
              </w:rPr>
              <w:t xml:space="preserve">Վճարման կատարման հիմքերը՝ </w:t>
            </w:r>
            <w:r w:rsidRPr="00DE1E5A">
              <w:rPr>
                <w:rFonts w:ascii="GHEA Grapalat" w:hAnsi="GHEA Grapalat" w:cs="Sylfaen"/>
                <w:sz w:val="20"/>
                <w:szCs w:val="20"/>
              </w:rPr>
              <w:t>(</w:t>
            </w:r>
            <w:r w:rsidRPr="00DE1E5A">
              <w:rPr>
                <w:rFonts w:ascii="GHEA Grapalat" w:hAnsi="GHEA Grapalat" w:cs="Sylfaen"/>
                <w:sz w:val="20"/>
                <w:szCs w:val="20"/>
                <w:lang w:val="hy-AM"/>
              </w:rPr>
              <w:t>Փաստաթղթերի</w:t>
            </w:r>
            <w:r w:rsidRPr="00DE1E5A">
              <w:rPr>
                <w:rFonts w:ascii="GHEA Grapalat" w:hAnsi="GHEA Grapalat" w:cs="Arial"/>
                <w:sz w:val="20"/>
                <w:szCs w:val="20"/>
                <w:lang w:val="hy-AM"/>
              </w:rPr>
              <w:t xml:space="preserve"> անվանումը</w:t>
            </w:r>
            <w:r w:rsidRPr="00DE1E5A">
              <w:rPr>
                <w:rFonts w:ascii="GHEA Grapalat" w:hAnsi="GHEA Grapalat" w:cs="Arial"/>
                <w:sz w:val="20"/>
                <w:szCs w:val="20"/>
              </w:rPr>
              <w:t>,</w:t>
            </w:r>
            <w:r w:rsidRPr="00DE1E5A">
              <w:rPr>
                <w:rFonts w:ascii="GHEA Grapalat" w:hAnsi="GHEA Grapalat" w:cs="Arial"/>
                <w:sz w:val="20"/>
                <w:szCs w:val="20"/>
                <w:lang w:val="hy-AM"/>
              </w:rPr>
              <w:t xml:space="preserve"> այդ թվում՝ տուժանքի մասին համաձայնագիրը, </w:t>
            </w:r>
            <w:r w:rsidRPr="00DE1E5A">
              <w:rPr>
                <w:rFonts w:ascii="GHEA Grapalat" w:hAnsi="GHEA Grapalat" w:cs="Sylfaen"/>
                <w:sz w:val="20"/>
                <w:szCs w:val="20"/>
                <w:lang w:val="hy-AM"/>
              </w:rPr>
              <w:t>դրանց</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համարները</w:t>
            </w:r>
            <w:r w:rsidRPr="00DE1E5A">
              <w:rPr>
                <w:rFonts w:ascii="GHEA Grapalat" w:hAnsi="GHEA Grapalat" w:cs="Arial"/>
                <w:sz w:val="20"/>
                <w:szCs w:val="20"/>
                <w:lang w:val="hy-AM"/>
              </w:rPr>
              <w:t>,</w:t>
            </w:r>
            <w:r w:rsidRPr="00DE1E5A">
              <w:rPr>
                <w:rFonts w:ascii="GHEA Grapalat" w:hAnsi="GHEA Grapalat" w:cs="Arial"/>
                <w:sz w:val="20"/>
                <w:szCs w:val="20"/>
              </w:rPr>
              <w:t xml:space="preserve"> </w:t>
            </w:r>
            <w:r w:rsidRPr="00DE1E5A">
              <w:rPr>
                <w:rFonts w:ascii="GHEA Grapalat" w:hAnsi="GHEA Grapalat" w:cs="Sylfaen"/>
                <w:sz w:val="20"/>
                <w:szCs w:val="20"/>
                <w:lang w:val="hy-AM"/>
              </w:rPr>
              <w:t>պ</w:t>
            </w:r>
            <w:r w:rsidRPr="00DE1E5A">
              <w:rPr>
                <w:rFonts w:ascii="GHEA Grapalat" w:hAnsi="GHEA Grapalat" w:cs="Sylfaen"/>
                <w:sz w:val="20"/>
                <w:szCs w:val="20"/>
              </w:rPr>
              <w:t xml:space="preserve">այմանագրի </w:t>
            </w:r>
            <w:r w:rsidRPr="00DE1E5A">
              <w:rPr>
                <w:rFonts w:ascii="GHEA Grapalat" w:hAnsi="GHEA Grapalat" w:cs="Arial"/>
                <w:sz w:val="20"/>
                <w:szCs w:val="20"/>
              </w:rPr>
              <w:t xml:space="preserve"> </w:t>
            </w:r>
            <w:r w:rsidRPr="00DE1E5A">
              <w:rPr>
                <w:rFonts w:ascii="GHEA Grapalat" w:hAnsi="GHEA Grapalat" w:cs="Sylfaen"/>
                <w:sz w:val="20"/>
                <w:szCs w:val="20"/>
              </w:rPr>
              <w:t>ծածկագիրը</w:t>
            </w:r>
            <w:r w:rsidRPr="00DE1E5A">
              <w:rPr>
                <w:rFonts w:ascii="GHEA Grapalat" w:hAnsi="GHEA Grapalat" w:cs="Arial"/>
                <w:sz w:val="20"/>
                <w:szCs w:val="20"/>
                <w:lang w:val="hy-AM"/>
              </w:rPr>
              <w:t xml:space="preserve"> որի հիման վրա կատարվում է  գանձումը</w:t>
            </w:r>
            <w:r w:rsidRPr="00DE1E5A">
              <w:rPr>
                <w:rFonts w:ascii="GHEA Grapalat" w:hAnsi="GHEA Grapalat" w:cs="Arial"/>
                <w:sz w:val="20"/>
                <w:szCs w:val="20"/>
              </w:rPr>
              <w:t>)</w:t>
            </w:r>
            <w:r w:rsidRPr="00DE1E5A">
              <w:rPr>
                <w:rFonts w:ascii="GHEA Grapalat" w:hAnsi="GHEA Grapalat" w:cs="Sylfaen"/>
                <w:sz w:val="20"/>
                <w:szCs w:val="20"/>
              </w:rPr>
              <w:t>`</w:t>
            </w:r>
          </w:p>
          <w:p w:rsidR="00024088" w:rsidRPr="00DE1E5A" w:rsidRDefault="00024088" w:rsidP="009465A1">
            <w:pPr>
              <w:rPr>
                <w:rFonts w:ascii="GHEA Grapalat" w:hAnsi="GHEA Grapalat" w:cs="Arial"/>
                <w:sz w:val="20"/>
                <w:szCs w:val="20"/>
              </w:rPr>
            </w:pPr>
          </w:p>
        </w:tc>
      </w:tr>
      <w:tr w:rsidR="00024088" w:rsidRPr="00DE1E5A" w:rsidTr="009465A1">
        <w:trPr>
          <w:trHeight w:val="704"/>
        </w:trPr>
        <w:tc>
          <w:tcPr>
            <w:tcW w:w="10980" w:type="dxa"/>
            <w:gridSpan w:val="2"/>
            <w:tcBorders>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Arial"/>
                <w:sz w:val="20"/>
                <w:szCs w:val="20"/>
                <w:lang w:val="hy-AM"/>
              </w:rPr>
            </w:pPr>
          </w:p>
        </w:tc>
      </w:tr>
      <w:tr w:rsidR="00024088" w:rsidRPr="00DE1E5A" w:rsidTr="009465A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Sylfaen"/>
                <w:sz w:val="20"/>
                <w:szCs w:val="20"/>
                <w:lang w:val="hy-AM"/>
              </w:rPr>
            </w:pPr>
            <w:r w:rsidRPr="00DE1E5A">
              <w:rPr>
                <w:rFonts w:ascii="GHEA Grapalat" w:hAnsi="GHEA Grapalat" w:cs="Sylfaen"/>
                <w:sz w:val="20"/>
                <w:szCs w:val="20"/>
                <w:lang w:val="hy-AM"/>
              </w:rPr>
              <w:lastRenderedPageBreak/>
              <w:t>19. Վճարման պայմանները՝                                &lt;ակցեպտավորված վճարում&gt;</w:t>
            </w:r>
          </w:p>
          <w:p w:rsidR="00024088" w:rsidRPr="00DE1E5A" w:rsidRDefault="00024088" w:rsidP="009465A1">
            <w:pPr>
              <w:rPr>
                <w:rFonts w:ascii="GHEA Grapalat" w:hAnsi="GHEA Grapalat" w:cs="Sylfaen"/>
                <w:sz w:val="20"/>
                <w:szCs w:val="20"/>
                <w:lang w:val="ru-RU"/>
              </w:rPr>
            </w:pPr>
          </w:p>
        </w:tc>
      </w:tr>
      <w:tr w:rsidR="00024088" w:rsidRPr="00DE1E5A" w:rsidTr="009465A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lang w:val="hy-AM"/>
              </w:rPr>
              <w:t xml:space="preserve">20. Առդիր էջերի քանակը՝    </w:t>
            </w:r>
            <w:r w:rsidRPr="00DE1E5A">
              <w:rPr>
                <w:rFonts w:ascii="GHEA Grapalat" w:hAnsi="GHEA Grapalat" w:cs="Arial"/>
                <w:sz w:val="20"/>
                <w:szCs w:val="20"/>
              </w:rPr>
              <w:t xml:space="preserve">--- </w:t>
            </w:r>
            <w:r w:rsidRPr="00DE1E5A">
              <w:rPr>
                <w:rFonts w:ascii="GHEA Grapalat" w:hAnsi="GHEA Grapalat" w:cs="Arial"/>
                <w:sz w:val="20"/>
                <w:szCs w:val="20"/>
                <w:lang w:val="hy-AM"/>
              </w:rPr>
              <w:t xml:space="preserve">    </w:t>
            </w:r>
            <w:r w:rsidRPr="00DE1E5A">
              <w:rPr>
                <w:rFonts w:ascii="GHEA Grapalat" w:hAnsi="GHEA Grapalat" w:cs="Sylfaen"/>
                <w:sz w:val="20"/>
                <w:szCs w:val="20"/>
              </w:rPr>
              <w:t>էջ</w:t>
            </w:r>
          </w:p>
          <w:p w:rsidR="00024088" w:rsidRPr="00DE1E5A" w:rsidRDefault="00024088" w:rsidP="009465A1">
            <w:pPr>
              <w:rPr>
                <w:rFonts w:ascii="GHEA Grapalat" w:hAnsi="GHEA Grapalat" w:cs="Sylfaen"/>
                <w:sz w:val="20"/>
                <w:szCs w:val="20"/>
                <w:lang w:val="hy-AM"/>
              </w:rPr>
            </w:pPr>
          </w:p>
        </w:tc>
      </w:tr>
      <w:tr w:rsidR="00024088" w:rsidRPr="00DE1E5A" w:rsidTr="009465A1">
        <w:trPr>
          <w:trHeight w:val="2194"/>
        </w:trPr>
        <w:tc>
          <w:tcPr>
            <w:tcW w:w="5616" w:type="dxa"/>
            <w:tcBorders>
              <w:top w:val="nil"/>
              <w:left w:val="single" w:sz="4" w:space="0" w:color="auto"/>
              <w:bottom w:val="single" w:sz="4" w:space="0" w:color="auto"/>
              <w:right w:val="single" w:sz="4" w:space="0" w:color="auto"/>
            </w:tcBorders>
            <w:noWrap/>
            <w:vAlign w:val="bottom"/>
          </w:tcPr>
          <w:p w:rsidR="00024088" w:rsidRPr="00DE1E5A" w:rsidRDefault="00024088" w:rsidP="009465A1">
            <w:pPr>
              <w:rPr>
                <w:rFonts w:ascii="GHEA Grapalat" w:hAnsi="GHEA Grapalat" w:cs="Sylfaen"/>
                <w:sz w:val="20"/>
                <w:szCs w:val="20"/>
              </w:rPr>
            </w:pPr>
            <w:r w:rsidRPr="00DE1E5A">
              <w:rPr>
                <w:rFonts w:ascii="Courier New" w:hAnsi="Courier New" w:cs="Courier New"/>
                <w:sz w:val="20"/>
                <w:szCs w:val="20"/>
              </w:rPr>
              <w:t> </w:t>
            </w:r>
            <w:r w:rsidRPr="00DE1E5A">
              <w:rPr>
                <w:rFonts w:ascii="GHEA Grapalat" w:hAnsi="GHEA Grapalat" w:cs="Arial"/>
                <w:sz w:val="20"/>
                <w:szCs w:val="20"/>
                <w:lang w:val="hy-AM"/>
              </w:rPr>
              <w:t>22</w:t>
            </w:r>
            <w:r w:rsidRPr="00DE1E5A">
              <w:rPr>
                <w:rFonts w:ascii="GHEA Grapalat" w:hAnsi="GHEA Grapalat" w:cs="Arial"/>
                <w:sz w:val="20"/>
                <w:szCs w:val="20"/>
              </w:rPr>
              <w:t>.</w:t>
            </w:r>
            <w:r w:rsidRPr="00DE1E5A">
              <w:rPr>
                <w:rFonts w:ascii="GHEA Grapalat" w:hAnsi="GHEA Grapalat" w:cs="Sylfaen"/>
                <w:sz w:val="20"/>
                <w:szCs w:val="20"/>
              </w:rPr>
              <w:t>ա. Շահառուի ստորագրությունները</w:t>
            </w:r>
          </w:p>
          <w:p w:rsidR="00024088" w:rsidRPr="00DE1E5A" w:rsidRDefault="00024088" w:rsidP="009465A1">
            <w:pPr>
              <w:rPr>
                <w:rFonts w:ascii="GHEA Grapalat" w:hAnsi="GHEA Grapalat" w:cs="Sylfaen"/>
                <w:sz w:val="20"/>
                <w:szCs w:val="20"/>
              </w:rPr>
            </w:pPr>
          </w:p>
          <w:p w:rsidR="00024088" w:rsidRPr="00DE1E5A" w:rsidRDefault="00024088" w:rsidP="009465A1">
            <w:pPr>
              <w:jc w:val="right"/>
              <w:rPr>
                <w:rFonts w:ascii="GHEA Grapalat" w:hAnsi="GHEA Grapalat" w:cs="Tahoma"/>
                <w:color w:val="000000"/>
                <w:sz w:val="20"/>
                <w:szCs w:val="20"/>
              </w:rPr>
            </w:pPr>
            <w:r w:rsidRPr="00DE1E5A">
              <w:rPr>
                <w:rFonts w:ascii="GHEA Grapalat" w:hAnsi="GHEA Grapalat" w:cs="Tahoma"/>
                <w:color w:val="000000"/>
                <w:sz w:val="20"/>
                <w:szCs w:val="20"/>
              </w:rPr>
              <w:t>/____________________/</w:t>
            </w:r>
          </w:p>
          <w:p w:rsidR="00024088" w:rsidRPr="00DE1E5A" w:rsidRDefault="00024088" w:rsidP="009465A1">
            <w:pPr>
              <w:rPr>
                <w:rFonts w:ascii="GHEA Grapalat" w:hAnsi="GHEA Grapalat" w:cs="Tahoma"/>
                <w:color w:val="000000"/>
                <w:sz w:val="20"/>
                <w:szCs w:val="20"/>
              </w:rPr>
            </w:pPr>
          </w:p>
          <w:p w:rsidR="00024088" w:rsidRPr="00DE1E5A" w:rsidRDefault="00024088" w:rsidP="009465A1">
            <w:pPr>
              <w:rPr>
                <w:rFonts w:ascii="GHEA Grapalat" w:hAnsi="GHEA Grapalat" w:cs="Sylfaen"/>
                <w:sz w:val="20"/>
                <w:szCs w:val="20"/>
              </w:rPr>
            </w:pPr>
          </w:p>
          <w:p w:rsidR="00024088" w:rsidRPr="00DE1E5A" w:rsidRDefault="00024088" w:rsidP="009465A1">
            <w:pPr>
              <w:jc w:val="right"/>
              <w:rPr>
                <w:rFonts w:ascii="GHEA Grapalat" w:hAnsi="GHEA Grapalat" w:cs="Sylfaen"/>
                <w:sz w:val="20"/>
                <w:szCs w:val="20"/>
              </w:rPr>
            </w:pPr>
            <w:r w:rsidRPr="00DE1E5A">
              <w:rPr>
                <w:rFonts w:ascii="GHEA Grapalat" w:hAnsi="GHEA Grapalat" w:cs="Tahoma"/>
                <w:color w:val="000000"/>
                <w:sz w:val="20"/>
                <w:szCs w:val="20"/>
              </w:rPr>
              <w:t>/____________________/</w:t>
            </w:r>
          </w:p>
          <w:p w:rsidR="00024088" w:rsidRPr="00DE1E5A" w:rsidRDefault="00024088" w:rsidP="009465A1">
            <w:pPr>
              <w:rPr>
                <w:rFonts w:ascii="GHEA Grapalat" w:hAnsi="GHEA Grapalat" w:cs="Sylfaen"/>
                <w:sz w:val="20"/>
                <w:szCs w:val="20"/>
              </w:rPr>
            </w:pPr>
          </w:p>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lang w:val="hy-AM"/>
              </w:rPr>
              <w:t>22</w:t>
            </w:r>
            <w:r w:rsidRPr="00DE1E5A">
              <w:rPr>
                <w:rFonts w:ascii="GHEA Grapalat" w:hAnsi="GHEA Grapalat" w:cs="Sylfaen"/>
                <w:sz w:val="20"/>
                <w:szCs w:val="20"/>
              </w:rPr>
              <w:t>.բ.</w:t>
            </w:r>
          </w:p>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rPr>
              <w:t xml:space="preserve">                                                                             Կ.Տ.</w:t>
            </w:r>
          </w:p>
          <w:p w:rsidR="00024088" w:rsidRPr="00DE1E5A" w:rsidRDefault="00024088" w:rsidP="009465A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24088" w:rsidRPr="00DE1E5A" w:rsidRDefault="00024088" w:rsidP="009465A1">
            <w:pPr>
              <w:rPr>
                <w:rFonts w:ascii="GHEA Grapalat" w:hAnsi="GHEA Grapalat" w:cs="Sylfaen"/>
                <w:sz w:val="20"/>
                <w:szCs w:val="20"/>
              </w:rPr>
            </w:pPr>
            <w:r w:rsidRPr="00DE1E5A">
              <w:rPr>
                <w:rFonts w:ascii="GHEA Grapalat" w:hAnsi="GHEA Grapalat" w:cs="Arial"/>
                <w:sz w:val="20"/>
                <w:szCs w:val="20"/>
                <w:lang w:val="hy-AM"/>
              </w:rPr>
              <w:t>2</w:t>
            </w:r>
            <w:r w:rsidRPr="00DE1E5A">
              <w:rPr>
                <w:rFonts w:ascii="GHEA Grapalat" w:hAnsi="GHEA Grapalat" w:cs="Arial"/>
                <w:sz w:val="20"/>
                <w:szCs w:val="20"/>
              </w:rPr>
              <w:t>1.</w:t>
            </w:r>
            <w:r w:rsidRPr="00DE1E5A">
              <w:rPr>
                <w:rFonts w:ascii="GHEA Grapalat" w:hAnsi="GHEA Grapalat" w:cs="Sylfaen"/>
                <w:sz w:val="20"/>
                <w:szCs w:val="20"/>
              </w:rPr>
              <w:t xml:space="preserve">ա. </w:t>
            </w:r>
            <w:r w:rsidRPr="00DE1E5A">
              <w:rPr>
                <w:rFonts w:ascii="Courier New" w:hAnsi="Courier New" w:cs="Courier New"/>
                <w:sz w:val="20"/>
                <w:szCs w:val="20"/>
              </w:rPr>
              <w:t> </w:t>
            </w:r>
            <w:r w:rsidRPr="00DE1E5A">
              <w:rPr>
                <w:rFonts w:ascii="GHEA Grapalat" w:hAnsi="GHEA Grapalat" w:cs="Sylfaen"/>
                <w:sz w:val="20"/>
                <w:szCs w:val="20"/>
              </w:rPr>
              <w:t>Վճարողի ստորագրությունները`</w:t>
            </w:r>
          </w:p>
          <w:p w:rsidR="00024088" w:rsidRPr="00DE1E5A" w:rsidRDefault="00024088" w:rsidP="009465A1">
            <w:pPr>
              <w:jc w:val="right"/>
              <w:rPr>
                <w:rFonts w:ascii="GHEA Grapalat" w:hAnsi="GHEA Grapalat" w:cs="Sylfaen"/>
                <w:sz w:val="20"/>
                <w:szCs w:val="20"/>
              </w:rPr>
            </w:pPr>
          </w:p>
          <w:p w:rsidR="00024088" w:rsidRPr="00DE1E5A" w:rsidRDefault="00024088" w:rsidP="009465A1">
            <w:pPr>
              <w:rPr>
                <w:rFonts w:ascii="GHEA Grapalat" w:hAnsi="GHEA Grapalat" w:cs="Sylfaen"/>
                <w:sz w:val="20"/>
                <w:szCs w:val="20"/>
              </w:rPr>
            </w:pPr>
            <w:r w:rsidRPr="00DE1E5A">
              <w:rPr>
                <w:rFonts w:ascii="GHEA Grapalat" w:hAnsi="GHEA Grapalat" w:cs="Tahoma"/>
                <w:color w:val="000000"/>
                <w:sz w:val="20"/>
                <w:szCs w:val="20"/>
              </w:rPr>
              <w:t xml:space="preserve">                                               /____________________/</w:t>
            </w:r>
          </w:p>
          <w:p w:rsidR="00024088" w:rsidRPr="00DE1E5A" w:rsidRDefault="00024088" w:rsidP="009465A1">
            <w:pPr>
              <w:jc w:val="right"/>
              <w:rPr>
                <w:rFonts w:ascii="GHEA Grapalat" w:hAnsi="GHEA Grapalat" w:cs="Tahoma"/>
                <w:color w:val="000000"/>
                <w:sz w:val="20"/>
                <w:szCs w:val="20"/>
              </w:rPr>
            </w:pPr>
          </w:p>
          <w:p w:rsidR="00024088" w:rsidRPr="00DE1E5A" w:rsidRDefault="00024088" w:rsidP="009465A1">
            <w:pPr>
              <w:jc w:val="right"/>
              <w:rPr>
                <w:rFonts w:ascii="GHEA Grapalat" w:hAnsi="GHEA Grapalat" w:cs="Tahoma"/>
                <w:color w:val="000000"/>
                <w:sz w:val="20"/>
                <w:szCs w:val="20"/>
              </w:rPr>
            </w:pPr>
          </w:p>
          <w:p w:rsidR="00024088" w:rsidRPr="00DE1E5A" w:rsidRDefault="00024088" w:rsidP="009465A1">
            <w:pPr>
              <w:jc w:val="right"/>
              <w:rPr>
                <w:rFonts w:ascii="GHEA Grapalat" w:hAnsi="GHEA Grapalat" w:cs="Sylfaen"/>
                <w:sz w:val="20"/>
                <w:szCs w:val="20"/>
              </w:rPr>
            </w:pPr>
            <w:r w:rsidRPr="00DE1E5A">
              <w:rPr>
                <w:rFonts w:ascii="GHEA Grapalat" w:hAnsi="GHEA Grapalat" w:cs="Tahoma"/>
                <w:color w:val="000000"/>
                <w:sz w:val="20"/>
                <w:szCs w:val="20"/>
              </w:rPr>
              <w:t>/____________________/</w:t>
            </w:r>
          </w:p>
          <w:p w:rsidR="00024088" w:rsidRPr="00DE1E5A" w:rsidRDefault="00024088" w:rsidP="009465A1">
            <w:pPr>
              <w:jc w:val="right"/>
              <w:rPr>
                <w:rFonts w:ascii="GHEA Grapalat" w:hAnsi="GHEA Grapalat" w:cs="Sylfaen"/>
                <w:sz w:val="20"/>
                <w:szCs w:val="20"/>
              </w:rPr>
            </w:pPr>
          </w:p>
          <w:p w:rsidR="00024088" w:rsidRPr="00DE1E5A" w:rsidRDefault="00024088" w:rsidP="009465A1">
            <w:pPr>
              <w:jc w:val="right"/>
              <w:rPr>
                <w:rFonts w:ascii="GHEA Grapalat" w:hAnsi="GHEA Grapalat" w:cs="Sylfaen"/>
                <w:sz w:val="20"/>
                <w:szCs w:val="20"/>
              </w:rPr>
            </w:pPr>
            <w:r w:rsidRPr="00DE1E5A">
              <w:rPr>
                <w:rFonts w:ascii="GHEA Grapalat" w:hAnsi="GHEA Grapalat" w:cs="Sylfaen"/>
                <w:sz w:val="20"/>
                <w:szCs w:val="20"/>
                <w:lang w:val="hy-AM"/>
              </w:rPr>
              <w:t>2</w:t>
            </w:r>
            <w:r w:rsidRPr="00DE1E5A">
              <w:rPr>
                <w:rFonts w:ascii="GHEA Grapalat" w:hAnsi="GHEA Grapalat" w:cs="Sylfaen"/>
                <w:sz w:val="20"/>
                <w:szCs w:val="20"/>
              </w:rPr>
              <w:t>1.բ.                                                                    Կ.Տ.</w:t>
            </w:r>
          </w:p>
          <w:p w:rsidR="00024088" w:rsidRPr="00DE1E5A" w:rsidRDefault="00024088" w:rsidP="009465A1">
            <w:pPr>
              <w:jc w:val="right"/>
              <w:rPr>
                <w:rFonts w:ascii="GHEA Grapalat" w:hAnsi="GHEA Grapalat" w:cs="Sylfaen"/>
                <w:sz w:val="20"/>
                <w:szCs w:val="20"/>
              </w:rPr>
            </w:pPr>
          </w:p>
        </w:tc>
      </w:tr>
      <w:tr w:rsidR="00024088" w:rsidRPr="00DE1E5A" w:rsidTr="009465A1">
        <w:trPr>
          <w:trHeight w:val="2194"/>
        </w:trPr>
        <w:tc>
          <w:tcPr>
            <w:tcW w:w="5616" w:type="dxa"/>
            <w:tcBorders>
              <w:top w:val="single" w:sz="4" w:space="0" w:color="auto"/>
              <w:left w:val="single" w:sz="4" w:space="0" w:color="auto"/>
              <w:right w:val="single" w:sz="4" w:space="0" w:color="auto"/>
            </w:tcBorders>
            <w:noWrap/>
            <w:vAlign w:val="bottom"/>
          </w:tcPr>
          <w:p w:rsidR="00024088" w:rsidRPr="00DE1E5A" w:rsidRDefault="00024088" w:rsidP="009465A1">
            <w:pPr>
              <w:rPr>
                <w:rFonts w:ascii="GHEA Grapalat" w:hAnsi="GHEA Grapalat" w:cs="Tahoma"/>
                <w:color w:val="000000"/>
                <w:sz w:val="20"/>
                <w:szCs w:val="20"/>
              </w:rPr>
            </w:pPr>
            <w:r w:rsidRPr="00DE1E5A">
              <w:rPr>
                <w:rFonts w:ascii="GHEA Grapalat" w:hAnsi="GHEA Grapalat" w:cs="Tahoma"/>
                <w:color w:val="000000"/>
                <w:sz w:val="20"/>
                <w:szCs w:val="20"/>
              </w:rPr>
              <w:t>2</w:t>
            </w:r>
            <w:r w:rsidRPr="00DE1E5A">
              <w:rPr>
                <w:rFonts w:ascii="GHEA Grapalat" w:hAnsi="GHEA Grapalat" w:cs="Tahoma"/>
                <w:color w:val="000000"/>
                <w:sz w:val="20"/>
                <w:szCs w:val="20"/>
                <w:lang w:val="hy-AM"/>
              </w:rPr>
              <w:t>4</w:t>
            </w:r>
            <w:r w:rsidRPr="00DE1E5A">
              <w:rPr>
                <w:rFonts w:ascii="GHEA Grapalat" w:hAnsi="GHEA Grapalat" w:cs="Tahoma"/>
                <w:color w:val="000000"/>
                <w:sz w:val="20"/>
                <w:szCs w:val="20"/>
              </w:rPr>
              <w:t xml:space="preserve">.ա.   </w:t>
            </w:r>
            <w:r w:rsidRPr="00DE1E5A">
              <w:rPr>
                <w:rFonts w:ascii="GHEA Grapalat" w:hAnsi="GHEA Grapalat" w:cs="Tahoma"/>
                <w:color w:val="000000"/>
                <w:sz w:val="20"/>
                <w:szCs w:val="20"/>
                <w:lang w:val="hy-AM"/>
              </w:rPr>
              <w:t>Շահառուին  սպասարկող ֆինանսական կազմակերպություն</w:t>
            </w:r>
            <w:r w:rsidRPr="00DE1E5A">
              <w:rPr>
                <w:rFonts w:ascii="GHEA Grapalat" w:hAnsi="GHEA Grapalat" w:cs="Tahoma"/>
                <w:color w:val="000000"/>
                <w:sz w:val="20"/>
                <w:szCs w:val="20"/>
              </w:rPr>
              <w:t xml:space="preserve"> </w:t>
            </w:r>
          </w:p>
          <w:p w:rsidR="00024088" w:rsidRPr="00DE1E5A" w:rsidRDefault="00024088" w:rsidP="009465A1">
            <w:pPr>
              <w:rPr>
                <w:rFonts w:ascii="GHEA Grapalat" w:hAnsi="GHEA Grapalat" w:cs="Tahoma"/>
                <w:color w:val="000000"/>
                <w:sz w:val="20"/>
                <w:szCs w:val="20"/>
                <w:lang w:val="hy-AM"/>
              </w:rPr>
            </w:pPr>
            <w:r w:rsidRPr="00DE1E5A">
              <w:rPr>
                <w:rFonts w:ascii="GHEA Grapalat" w:hAnsi="GHEA Grapalat" w:cs="Tahoma"/>
                <w:color w:val="000000"/>
                <w:sz w:val="20"/>
                <w:szCs w:val="20"/>
              </w:rPr>
              <w:t xml:space="preserve">                             </w:t>
            </w:r>
            <w:r w:rsidRPr="00DE1E5A">
              <w:rPr>
                <w:rFonts w:ascii="GHEA Grapalat" w:hAnsi="GHEA Grapalat" w:cs="Tahoma"/>
                <w:color w:val="000000"/>
                <w:sz w:val="20"/>
                <w:szCs w:val="20"/>
                <w:lang w:val="hy-AM"/>
              </w:rPr>
              <w:t xml:space="preserve">                 </w:t>
            </w:r>
          </w:p>
          <w:p w:rsidR="00024088" w:rsidRPr="00DE1E5A" w:rsidRDefault="00024088" w:rsidP="009465A1">
            <w:pPr>
              <w:rPr>
                <w:rFonts w:ascii="GHEA Grapalat" w:hAnsi="GHEA Grapalat" w:cs="Tahoma"/>
                <w:color w:val="000000"/>
                <w:sz w:val="20"/>
                <w:szCs w:val="20"/>
              </w:rPr>
            </w:pPr>
            <w:r w:rsidRPr="00DE1E5A">
              <w:rPr>
                <w:rFonts w:ascii="GHEA Grapalat" w:hAnsi="GHEA Grapalat" w:cs="Tahoma"/>
                <w:color w:val="000000"/>
                <w:sz w:val="20"/>
                <w:szCs w:val="20"/>
                <w:lang w:val="hy-AM"/>
              </w:rPr>
              <w:t xml:space="preserve">                                                 </w:t>
            </w:r>
            <w:r w:rsidRPr="00DE1E5A">
              <w:rPr>
                <w:rFonts w:ascii="GHEA Grapalat" w:hAnsi="GHEA Grapalat" w:cs="Tahoma"/>
                <w:color w:val="000000"/>
                <w:sz w:val="20"/>
                <w:szCs w:val="20"/>
              </w:rPr>
              <w:t xml:space="preserve">   /____________________/</w:t>
            </w:r>
          </w:p>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rPr>
              <w:t xml:space="preserve">  </w:t>
            </w:r>
          </w:p>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rPr>
              <w:t xml:space="preserve">                                                       /ստորագրություն/</w:t>
            </w:r>
          </w:p>
          <w:p w:rsidR="00024088" w:rsidRPr="00DE1E5A" w:rsidRDefault="00024088" w:rsidP="009465A1">
            <w:pPr>
              <w:rPr>
                <w:rFonts w:ascii="GHEA Grapalat" w:hAnsi="GHEA Grapalat" w:cs="Tahoma"/>
                <w:color w:val="000000"/>
                <w:sz w:val="20"/>
                <w:szCs w:val="20"/>
              </w:rPr>
            </w:pPr>
          </w:p>
          <w:p w:rsidR="00024088" w:rsidRPr="00DE1E5A" w:rsidRDefault="00024088" w:rsidP="009465A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24088" w:rsidRPr="00DE1E5A" w:rsidRDefault="00024088" w:rsidP="009465A1">
            <w:pPr>
              <w:rPr>
                <w:rFonts w:ascii="GHEA Grapalat" w:hAnsi="GHEA Grapalat" w:cs="Tahoma"/>
                <w:color w:val="000000"/>
                <w:sz w:val="20"/>
                <w:szCs w:val="20"/>
              </w:rPr>
            </w:pPr>
            <w:r w:rsidRPr="00DE1E5A">
              <w:rPr>
                <w:rFonts w:ascii="GHEA Grapalat" w:hAnsi="GHEA Grapalat" w:cs="Tahoma"/>
                <w:color w:val="000000"/>
                <w:sz w:val="20"/>
                <w:szCs w:val="20"/>
              </w:rPr>
              <w:t>2</w:t>
            </w:r>
            <w:r w:rsidRPr="00DE1E5A">
              <w:rPr>
                <w:rFonts w:ascii="GHEA Grapalat" w:hAnsi="GHEA Grapalat" w:cs="Tahoma"/>
                <w:color w:val="000000"/>
                <w:sz w:val="20"/>
                <w:szCs w:val="20"/>
                <w:lang w:val="hy-AM"/>
              </w:rPr>
              <w:t>3</w:t>
            </w:r>
            <w:r w:rsidRPr="00DE1E5A">
              <w:rPr>
                <w:rFonts w:ascii="GHEA Grapalat" w:hAnsi="GHEA Grapalat" w:cs="Tahoma"/>
                <w:color w:val="000000"/>
                <w:sz w:val="20"/>
                <w:szCs w:val="20"/>
              </w:rPr>
              <w:t xml:space="preserve">.ա.   </w:t>
            </w:r>
            <w:r w:rsidRPr="00DE1E5A">
              <w:rPr>
                <w:rFonts w:ascii="GHEA Grapalat" w:hAnsi="GHEA Grapalat" w:cs="Tahoma"/>
                <w:color w:val="000000"/>
                <w:sz w:val="20"/>
                <w:szCs w:val="20"/>
                <w:lang w:val="hy-AM"/>
              </w:rPr>
              <w:t>Վճարողին  սպասարկող ֆինանսական կազմակերպություն</w:t>
            </w:r>
            <w:r w:rsidRPr="00DE1E5A">
              <w:rPr>
                <w:rFonts w:ascii="GHEA Grapalat" w:hAnsi="GHEA Grapalat" w:cs="Tahoma"/>
                <w:color w:val="000000"/>
                <w:sz w:val="20"/>
                <w:szCs w:val="20"/>
              </w:rPr>
              <w:t xml:space="preserve"> </w:t>
            </w:r>
          </w:p>
          <w:p w:rsidR="00024088" w:rsidRPr="00DE1E5A" w:rsidRDefault="00024088" w:rsidP="009465A1">
            <w:pPr>
              <w:jc w:val="right"/>
              <w:rPr>
                <w:rFonts w:ascii="GHEA Grapalat" w:hAnsi="GHEA Grapalat" w:cs="Tahoma"/>
                <w:color w:val="000000"/>
                <w:sz w:val="20"/>
                <w:szCs w:val="20"/>
              </w:rPr>
            </w:pPr>
          </w:p>
          <w:p w:rsidR="00024088" w:rsidRPr="00DE1E5A" w:rsidRDefault="00024088" w:rsidP="009465A1">
            <w:pPr>
              <w:jc w:val="right"/>
              <w:rPr>
                <w:rFonts w:ascii="GHEA Grapalat" w:hAnsi="GHEA Grapalat" w:cs="Tahoma"/>
                <w:color w:val="000000"/>
                <w:sz w:val="20"/>
                <w:szCs w:val="20"/>
              </w:rPr>
            </w:pPr>
          </w:p>
          <w:p w:rsidR="00024088" w:rsidRPr="00DE1E5A" w:rsidRDefault="00024088" w:rsidP="009465A1">
            <w:pPr>
              <w:jc w:val="right"/>
              <w:rPr>
                <w:rFonts w:ascii="GHEA Grapalat" w:hAnsi="GHEA Grapalat" w:cs="Tahoma"/>
                <w:color w:val="000000"/>
                <w:sz w:val="20"/>
                <w:szCs w:val="20"/>
              </w:rPr>
            </w:pPr>
            <w:r w:rsidRPr="00DE1E5A">
              <w:rPr>
                <w:rFonts w:ascii="GHEA Grapalat" w:hAnsi="GHEA Grapalat" w:cs="Tahoma"/>
                <w:color w:val="000000"/>
                <w:sz w:val="20"/>
                <w:szCs w:val="20"/>
              </w:rPr>
              <w:t>/____________________/</w:t>
            </w:r>
          </w:p>
          <w:p w:rsidR="00024088" w:rsidRPr="00DE1E5A" w:rsidRDefault="00024088" w:rsidP="009465A1">
            <w:pPr>
              <w:jc w:val="center"/>
              <w:rPr>
                <w:rFonts w:ascii="GHEA Grapalat" w:hAnsi="GHEA Grapalat" w:cs="Sylfaen"/>
                <w:sz w:val="20"/>
                <w:szCs w:val="20"/>
              </w:rPr>
            </w:pPr>
            <w:r w:rsidRPr="00DE1E5A">
              <w:rPr>
                <w:rFonts w:ascii="GHEA Grapalat" w:hAnsi="GHEA Grapalat" w:cs="Tahoma"/>
                <w:color w:val="000000"/>
                <w:sz w:val="20"/>
                <w:szCs w:val="20"/>
              </w:rPr>
              <w:t xml:space="preserve">                                                   </w:t>
            </w:r>
            <w:r w:rsidRPr="00DE1E5A">
              <w:rPr>
                <w:rFonts w:ascii="GHEA Grapalat" w:hAnsi="GHEA Grapalat" w:cs="Sylfaen"/>
                <w:sz w:val="20"/>
                <w:szCs w:val="20"/>
              </w:rPr>
              <w:t>/ստորագրություն/</w:t>
            </w:r>
          </w:p>
          <w:p w:rsidR="00024088" w:rsidRPr="00DE1E5A" w:rsidRDefault="00024088" w:rsidP="009465A1">
            <w:pPr>
              <w:jc w:val="right"/>
              <w:rPr>
                <w:rFonts w:ascii="GHEA Grapalat" w:hAnsi="GHEA Grapalat" w:cs="Arial"/>
                <w:sz w:val="20"/>
                <w:szCs w:val="20"/>
                <w:lang w:val="hy-AM"/>
              </w:rPr>
            </w:pPr>
          </w:p>
        </w:tc>
      </w:tr>
      <w:tr w:rsidR="00024088" w:rsidRPr="00DE1E5A" w:rsidTr="009465A1">
        <w:trPr>
          <w:trHeight w:val="2194"/>
        </w:trPr>
        <w:tc>
          <w:tcPr>
            <w:tcW w:w="5616" w:type="dxa"/>
            <w:tcBorders>
              <w:top w:val="nil"/>
              <w:left w:val="single" w:sz="4" w:space="0" w:color="auto"/>
              <w:bottom w:val="single" w:sz="4" w:space="0" w:color="auto"/>
              <w:right w:val="single" w:sz="4" w:space="0" w:color="auto"/>
            </w:tcBorders>
            <w:noWrap/>
            <w:vAlign w:val="bottom"/>
          </w:tcPr>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rPr>
              <w:lastRenderedPageBreak/>
              <w:t>24.բ.                                                       Կ.Տ.</w:t>
            </w:r>
          </w:p>
          <w:p w:rsidR="00024088" w:rsidRPr="00DE1E5A" w:rsidRDefault="00024088" w:rsidP="009465A1">
            <w:pPr>
              <w:rPr>
                <w:rFonts w:ascii="GHEA Grapalat" w:hAnsi="GHEA Grapalat" w:cs="Sylfaen"/>
                <w:sz w:val="20"/>
                <w:szCs w:val="20"/>
              </w:rPr>
            </w:pPr>
          </w:p>
          <w:p w:rsidR="00024088" w:rsidRPr="00DE1E5A" w:rsidRDefault="00024088" w:rsidP="009465A1">
            <w:pPr>
              <w:rPr>
                <w:rFonts w:ascii="GHEA Grapalat" w:hAnsi="GHEA Grapalat" w:cs="Sylfaen"/>
                <w:sz w:val="20"/>
                <w:szCs w:val="20"/>
              </w:rPr>
            </w:pPr>
          </w:p>
          <w:p w:rsidR="00024088" w:rsidRPr="00DE1E5A" w:rsidRDefault="00024088" w:rsidP="009465A1">
            <w:pPr>
              <w:rPr>
                <w:rFonts w:ascii="GHEA Grapalat" w:hAnsi="GHEA Grapalat" w:cs="Sylfaen"/>
                <w:sz w:val="20"/>
                <w:szCs w:val="20"/>
              </w:rPr>
            </w:pPr>
            <w:r w:rsidRPr="00DE1E5A">
              <w:rPr>
                <w:rFonts w:ascii="GHEA Grapalat" w:hAnsi="GHEA Grapalat" w:cs="Tahoma"/>
                <w:color w:val="000000"/>
                <w:sz w:val="20"/>
                <w:szCs w:val="20"/>
              </w:rPr>
              <w:t xml:space="preserve"> </w:t>
            </w:r>
            <w:r w:rsidRPr="00DE1E5A">
              <w:rPr>
                <w:rFonts w:ascii="GHEA Grapalat" w:hAnsi="GHEA Grapalat" w:cs="Sylfaen"/>
                <w:sz w:val="20"/>
                <w:szCs w:val="20"/>
              </w:rPr>
              <w:t>2</w:t>
            </w:r>
            <w:r w:rsidRPr="00DE1E5A">
              <w:rPr>
                <w:rFonts w:ascii="GHEA Grapalat" w:hAnsi="GHEA Grapalat" w:cs="Sylfaen"/>
                <w:sz w:val="20"/>
                <w:szCs w:val="20"/>
                <w:lang w:val="hy-AM"/>
              </w:rPr>
              <w:t>4</w:t>
            </w:r>
            <w:r w:rsidRPr="00DE1E5A">
              <w:rPr>
                <w:rFonts w:ascii="GHEA Grapalat" w:hAnsi="GHEA Grapalat" w:cs="Sylfaen"/>
                <w:sz w:val="20"/>
                <w:szCs w:val="20"/>
              </w:rPr>
              <w:t>.</w:t>
            </w:r>
            <w:r w:rsidRPr="00DE1E5A">
              <w:rPr>
                <w:rFonts w:ascii="GHEA Grapalat" w:hAnsi="GHEA Grapalat" w:cs="Sylfaen"/>
                <w:sz w:val="20"/>
                <w:szCs w:val="20"/>
                <w:lang w:val="hy-AM"/>
              </w:rPr>
              <w:t>գ</w:t>
            </w:r>
            <w:r w:rsidRPr="00DE1E5A">
              <w:rPr>
                <w:rFonts w:ascii="GHEA Grapalat" w:hAnsi="GHEA Grapalat" w:cs="Tahoma"/>
                <w:color w:val="000000"/>
                <w:sz w:val="20"/>
                <w:szCs w:val="20"/>
              </w:rPr>
              <w:t xml:space="preserve">                                                 "___"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 xml:space="preserve">20___ </w:t>
            </w:r>
            <w:r w:rsidRPr="00DE1E5A">
              <w:rPr>
                <w:rFonts w:ascii="GHEA Grapalat" w:hAnsi="GHEA Grapalat" w:cs="Sylfaen"/>
                <w:color w:val="000000"/>
                <w:sz w:val="20"/>
                <w:szCs w:val="20"/>
              </w:rPr>
              <w:t>թ.</w:t>
            </w:r>
            <w:r w:rsidRPr="00DE1E5A">
              <w:rPr>
                <w:rFonts w:ascii="GHEA Grapalat" w:hAnsi="GHEA Grapalat" w:cs="Sylfaen"/>
                <w:sz w:val="20"/>
                <w:szCs w:val="20"/>
              </w:rPr>
              <w:t xml:space="preserve"> </w:t>
            </w:r>
          </w:p>
          <w:p w:rsidR="00024088" w:rsidRPr="00DE1E5A" w:rsidRDefault="00024088" w:rsidP="009465A1">
            <w:pPr>
              <w:rPr>
                <w:rFonts w:ascii="GHEA Grapalat" w:hAnsi="GHEA Grapalat" w:cs="Sylfaen"/>
                <w:sz w:val="20"/>
                <w:szCs w:val="20"/>
              </w:rPr>
            </w:pPr>
          </w:p>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rPr>
              <w:t xml:space="preserve">  </w:t>
            </w:r>
          </w:p>
          <w:p w:rsidR="00024088" w:rsidRPr="00DE1E5A" w:rsidRDefault="00024088" w:rsidP="009465A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rPr>
              <w:t xml:space="preserve">23.բ.                                                                 Կ.Տ.    </w:t>
            </w:r>
          </w:p>
          <w:p w:rsidR="00024088" w:rsidRPr="00DE1E5A" w:rsidRDefault="00024088" w:rsidP="009465A1">
            <w:pPr>
              <w:rPr>
                <w:rFonts w:ascii="GHEA Grapalat" w:hAnsi="GHEA Grapalat" w:cs="Sylfaen"/>
                <w:sz w:val="20"/>
                <w:szCs w:val="20"/>
              </w:rPr>
            </w:pPr>
          </w:p>
          <w:p w:rsidR="00024088" w:rsidRPr="00DE1E5A" w:rsidRDefault="00024088" w:rsidP="009465A1">
            <w:pPr>
              <w:rPr>
                <w:rFonts w:ascii="GHEA Grapalat" w:hAnsi="GHEA Grapalat" w:cs="Sylfaen"/>
                <w:sz w:val="20"/>
                <w:szCs w:val="20"/>
              </w:rPr>
            </w:pPr>
            <w:r w:rsidRPr="00DE1E5A">
              <w:rPr>
                <w:rFonts w:ascii="GHEA Grapalat" w:hAnsi="GHEA Grapalat" w:cs="Sylfaen"/>
                <w:sz w:val="20"/>
                <w:szCs w:val="20"/>
              </w:rPr>
              <w:t xml:space="preserve">                     </w:t>
            </w:r>
          </w:p>
          <w:p w:rsidR="00024088" w:rsidRPr="00DE1E5A" w:rsidRDefault="00024088" w:rsidP="009465A1">
            <w:pPr>
              <w:rPr>
                <w:rFonts w:ascii="GHEA Grapalat" w:hAnsi="GHEA Grapalat" w:cs="Sylfaen"/>
                <w:color w:val="000000"/>
                <w:sz w:val="20"/>
                <w:szCs w:val="20"/>
              </w:rPr>
            </w:pPr>
            <w:r w:rsidRPr="00DE1E5A">
              <w:rPr>
                <w:rFonts w:ascii="GHEA Grapalat" w:hAnsi="GHEA Grapalat" w:cs="Sylfaen"/>
                <w:sz w:val="20"/>
                <w:szCs w:val="20"/>
              </w:rPr>
              <w:t>23.</w:t>
            </w:r>
            <w:r w:rsidRPr="00DE1E5A">
              <w:rPr>
                <w:rFonts w:ascii="GHEA Grapalat" w:hAnsi="GHEA Grapalat" w:cs="Sylfaen"/>
                <w:sz w:val="20"/>
                <w:szCs w:val="20"/>
                <w:lang w:val="hy-AM"/>
              </w:rPr>
              <w:t>գ</w:t>
            </w:r>
            <w:r w:rsidRPr="00DE1E5A">
              <w:rPr>
                <w:rFonts w:ascii="GHEA Grapalat" w:hAnsi="GHEA Grapalat" w:cs="Sylfaen"/>
                <w:sz w:val="20"/>
                <w:szCs w:val="20"/>
              </w:rPr>
              <w:t xml:space="preserve">.Կատարման ամսաթիվը`           </w:t>
            </w:r>
            <w:r w:rsidRPr="00DE1E5A">
              <w:rPr>
                <w:rFonts w:ascii="GHEA Grapalat" w:hAnsi="GHEA Grapalat" w:cs="Tahoma"/>
                <w:color w:val="000000"/>
                <w:sz w:val="20"/>
                <w:szCs w:val="20"/>
              </w:rPr>
              <w:t xml:space="preserve">"___" </w:t>
            </w:r>
            <w:r w:rsidRPr="00DE1E5A">
              <w:rPr>
                <w:rFonts w:ascii="GHEA Grapalat" w:hAnsi="GHEA Grapalat" w:cs="Sylfaen"/>
                <w:color w:val="000000"/>
                <w:sz w:val="20"/>
                <w:szCs w:val="20"/>
              </w:rPr>
              <w:t xml:space="preserve">___ </w:t>
            </w:r>
            <w:r w:rsidRPr="00DE1E5A">
              <w:rPr>
                <w:rFonts w:ascii="GHEA Grapalat" w:hAnsi="GHEA Grapalat" w:cs="Tahoma"/>
                <w:color w:val="000000"/>
                <w:sz w:val="20"/>
                <w:szCs w:val="20"/>
              </w:rPr>
              <w:t>20___</w:t>
            </w:r>
            <w:r w:rsidRPr="00DE1E5A">
              <w:rPr>
                <w:rFonts w:ascii="GHEA Grapalat" w:hAnsi="GHEA Grapalat" w:cs="Sylfaen"/>
                <w:color w:val="000000"/>
                <w:sz w:val="20"/>
                <w:szCs w:val="20"/>
              </w:rPr>
              <w:t>թ.</w:t>
            </w:r>
          </w:p>
          <w:p w:rsidR="00024088" w:rsidRPr="00DE1E5A" w:rsidRDefault="00024088" w:rsidP="009465A1">
            <w:pPr>
              <w:rPr>
                <w:rFonts w:ascii="GHEA Grapalat" w:hAnsi="GHEA Grapalat" w:cs="Sylfaen"/>
                <w:color w:val="000000"/>
                <w:sz w:val="20"/>
                <w:szCs w:val="20"/>
              </w:rPr>
            </w:pPr>
          </w:p>
          <w:p w:rsidR="00024088" w:rsidRPr="00DE1E5A" w:rsidRDefault="00024088" w:rsidP="009465A1">
            <w:pPr>
              <w:rPr>
                <w:rFonts w:ascii="GHEA Grapalat" w:hAnsi="GHEA Grapalat" w:cs="Sylfaen"/>
                <w:sz w:val="20"/>
                <w:szCs w:val="20"/>
              </w:rPr>
            </w:pPr>
          </w:p>
          <w:p w:rsidR="00024088" w:rsidRPr="00DE1E5A" w:rsidRDefault="00024088" w:rsidP="009465A1">
            <w:pPr>
              <w:jc w:val="right"/>
              <w:rPr>
                <w:rFonts w:ascii="GHEA Grapalat" w:hAnsi="GHEA Grapalat" w:cs="Arial"/>
                <w:sz w:val="20"/>
                <w:szCs w:val="20"/>
              </w:rPr>
            </w:pPr>
          </w:p>
        </w:tc>
      </w:tr>
    </w:tbl>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024088" w:rsidRPr="00DE1E5A" w:rsidRDefault="00024088" w:rsidP="00024088">
      <w:pPr>
        <w:rPr>
          <w:rFonts w:ascii="GHEA Grapalat" w:hAnsi="GHEA Grapalat"/>
          <w:vanish/>
        </w:rPr>
      </w:pPr>
    </w:p>
    <w:p w:rsidR="00024088" w:rsidRPr="00DE1E5A" w:rsidRDefault="00024088" w:rsidP="00024088">
      <w:pPr>
        <w:jc w:val="center"/>
        <w:rPr>
          <w:rFonts w:ascii="GHEA Grapalat" w:hAnsi="GHEA Grapalat"/>
          <w:b/>
        </w:rPr>
      </w:pPr>
    </w:p>
    <w:p w:rsidR="00024088" w:rsidRPr="00DE1E5A" w:rsidRDefault="00024088" w:rsidP="00024088">
      <w:pPr>
        <w:jc w:val="center"/>
        <w:rPr>
          <w:rFonts w:ascii="GHEA Grapalat" w:hAnsi="GHEA Grapalat"/>
          <w:b/>
          <w:lang w:val="nl-NL"/>
        </w:rPr>
      </w:pPr>
      <w:r w:rsidRPr="00DE1E5A">
        <w:rPr>
          <w:rFonts w:ascii="GHEA Grapalat" w:hAnsi="GHEA Grapalat"/>
          <w:b/>
        </w:rPr>
        <w:t>Վճարման</w:t>
      </w:r>
      <w:r w:rsidRPr="00DE1E5A">
        <w:rPr>
          <w:rFonts w:ascii="GHEA Grapalat" w:hAnsi="GHEA Grapalat"/>
          <w:b/>
          <w:lang w:val="nl-NL"/>
        </w:rPr>
        <w:t xml:space="preserve"> </w:t>
      </w:r>
      <w:r w:rsidRPr="00DE1E5A">
        <w:rPr>
          <w:rFonts w:ascii="GHEA Grapalat" w:hAnsi="GHEA Grapalat"/>
          <w:b/>
        </w:rPr>
        <w:t>պահանջագրի</w:t>
      </w:r>
      <w:r w:rsidRPr="00DE1E5A">
        <w:rPr>
          <w:rFonts w:ascii="GHEA Grapalat" w:hAnsi="GHEA Grapalat"/>
          <w:b/>
          <w:lang w:val="nl-NL"/>
        </w:rPr>
        <w:t xml:space="preserve"> </w:t>
      </w:r>
      <w:r w:rsidRPr="00DE1E5A">
        <w:rPr>
          <w:rFonts w:ascii="GHEA Grapalat" w:hAnsi="GHEA Grapalat"/>
          <w:b/>
        </w:rPr>
        <w:t>պարտադիր</w:t>
      </w:r>
      <w:r w:rsidRPr="00DE1E5A">
        <w:rPr>
          <w:rFonts w:ascii="GHEA Grapalat" w:hAnsi="GHEA Grapalat"/>
          <w:b/>
          <w:lang w:val="nl-NL"/>
        </w:rPr>
        <w:t xml:space="preserve"> </w:t>
      </w:r>
      <w:r w:rsidRPr="00DE1E5A">
        <w:rPr>
          <w:rFonts w:ascii="GHEA Grapalat" w:hAnsi="GHEA Grapalat"/>
          <w:b/>
        </w:rPr>
        <w:t>վավերապայմանները</w:t>
      </w:r>
      <w:r w:rsidRPr="00DE1E5A">
        <w:rPr>
          <w:rFonts w:ascii="GHEA Grapalat" w:hAnsi="GHEA Grapalat"/>
          <w:b/>
          <w:lang w:val="nl-NL"/>
        </w:rPr>
        <w:t xml:space="preserve"> </w:t>
      </w:r>
      <w:r w:rsidRPr="00DE1E5A">
        <w:rPr>
          <w:rFonts w:ascii="GHEA Grapalat" w:hAnsi="GHEA Grapalat"/>
          <w:b/>
        </w:rPr>
        <w:t>և</w:t>
      </w:r>
      <w:r w:rsidRPr="00DE1E5A">
        <w:rPr>
          <w:rFonts w:ascii="GHEA Grapalat" w:hAnsi="GHEA Grapalat"/>
          <w:b/>
          <w:lang w:val="nl-NL"/>
        </w:rPr>
        <w:t xml:space="preserve"> </w:t>
      </w:r>
      <w:r w:rsidRPr="00DE1E5A">
        <w:rPr>
          <w:rFonts w:ascii="GHEA Grapalat" w:hAnsi="GHEA Grapalat"/>
          <w:b/>
        </w:rPr>
        <w:t>լրացման</w:t>
      </w:r>
      <w:r w:rsidRPr="00DE1E5A">
        <w:rPr>
          <w:rFonts w:ascii="GHEA Grapalat" w:hAnsi="GHEA Grapalat"/>
          <w:b/>
          <w:lang w:val="nl-NL"/>
        </w:rPr>
        <w:t xml:space="preserve"> </w:t>
      </w:r>
      <w:r w:rsidRPr="00DE1E5A">
        <w:rPr>
          <w:rFonts w:ascii="GHEA Grapalat" w:hAnsi="GHEA Grapalat"/>
          <w:b/>
          <w:lang w:val="hy-AM"/>
        </w:rPr>
        <w:t>ուղեցույց</w:t>
      </w:r>
      <w:r w:rsidRPr="00DE1E5A">
        <w:rPr>
          <w:rFonts w:ascii="GHEA Grapalat" w:hAnsi="GHEA Grapalat"/>
          <w:b/>
        </w:rPr>
        <w:t>ը</w:t>
      </w:r>
    </w:p>
    <w:p w:rsidR="00024088" w:rsidRPr="00DE1E5A" w:rsidRDefault="00024088" w:rsidP="00024088">
      <w:pPr>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both"/>
              <w:rPr>
                <w:rFonts w:ascii="GHEA Grapalat" w:hAnsi="GHEA Grapalat"/>
                <w:sz w:val="20"/>
                <w:szCs w:val="20"/>
              </w:rPr>
            </w:pPr>
            <w:r w:rsidRPr="00DE1E5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Նշված դաշտի/</w:t>
            </w:r>
          </w:p>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b/>
                <w:sz w:val="20"/>
                <w:szCs w:val="20"/>
                <w:lang w:val="hy-AM"/>
              </w:rPr>
            </w:pPr>
            <w:r w:rsidRPr="00DE1E5A">
              <w:rPr>
                <w:rFonts w:ascii="GHEA Grapalat" w:hAnsi="GHEA Grapalat"/>
                <w:b/>
                <w:sz w:val="20"/>
                <w:szCs w:val="20"/>
              </w:rPr>
              <w:t>Վավերապայմանի լրացման պահանջը</w:t>
            </w:r>
            <w:r w:rsidRPr="00DE1E5A">
              <w:rPr>
                <w:rFonts w:ascii="GHEA Grapalat" w:hAnsi="GHEA Grapalat"/>
                <w:b/>
                <w:sz w:val="20"/>
                <w:szCs w:val="20"/>
                <w:lang w:val="hy-AM"/>
              </w:rPr>
              <w:t xml:space="preserve"> </w:t>
            </w:r>
          </w:p>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w:t>
            </w:r>
            <w:r w:rsidRPr="00DE1E5A">
              <w:rPr>
                <w:rFonts w:ascii="GHEA Grapalat" w:hAnsi="GHEA Grapalat"/>
                <w:b/>
                <w:sz w:val="20"/>
                <w:szCs w:val="20"/>
                <w:lang w:val="hy-AM"/>
              </w:rPr>
              <w:t>գնումների գործընթացի հետ կապված</w:t>
            </w:r>
            <w:r w:rsidRPr="00DE1E5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ind w:left="-588" w:firstLine="588"/>
              <w:jc w:val="center"/>
              <w:rPr>
                <w:rFonts w:ascii="GHEA Grapalat" w:hAnsi="GHEA Grapalat"/>
                <w:b/>
                <w:sz w:val="20"/>
                <w:szCs w:val="20"/>
              </w:rPr>
            </w:pPr>
            <w:r w:rsidRPr="00DE1E5A">
              <w:rPr>
                <w:rFonts w:ascii="GHEA Grapalat" w:hAnsi="GHEA Grapalat"/>
                <w:b/>
                <w:sz w:val="20"/>
                <w:szCs w:val="20"/>
              </w:rPr>
              <w:t>Վավերապայմանը</w:t>
            </w:r>
          </w:p>
          <w:p w:rsidR="00024088" w:rsidRPr="00DE1E5A" w:rsidRDefault="00024088" w:rsidP="009465A1">
            <w:pPr>
              <w:ind w:left="-588" w:firstLine="588"/>
              <w:jc w:val="center"/>
              <w:rPr>
                <w:rFonts w:ascii="GHEA Grapalat" w:hAnsi="GHEA Grapalat"/>
                <w:b/>
                <w:sz w:val="20"/>
                <w:szCs w:val="20"/>
              </w:rPr>
            </w:pPr>
            <w:r w:rsidRPr="00DE1E5A">
              <w:rPr>
                <w:rFonts w:ascii="GHEA Grapalat" w:hAnsi="GHEA Grapalat"/>
                <w:b/>
                <w:sz w:val="20"/>
                <w:szCs w:val="20"/>
              </w:rPr>
              <w:t xml:space="preserve">լրացնող կողմը` </w:t>
            </w:r>
          </w:p>
          <w:p w:rsidR="00024088" w:rsidRPr="00DE1E5A" w:rsidRDefault="00024088" w:rsidP="009465A1">
            <w:pPr>
              <w:ind w:left="-588" w:firstLine="588"/>
              <w:jc w:val="center"/>
              <w:rPr>
                <w:rFonts w:ascii="GHEA Grapalat" w:hAnsi="GHEA Grapalat"/>
                <w:b/>
                <w:sz w:val="20"/>
                <w:szCs w:val="20"/>
              </w:rPr>
            </w:pPr>
            <w:r w:rsidRPr="00DE1E5A">
              <w:rPr>
                <w:rFonts w:ascii="GHEA Grapalat" w:hAnsi="GHEA Grapalat"/>
                <w:b/>
                <w:sz w:val="20"/>
                <w:szCs w:val="20"/>
              </w:rPr>
              <w:t>շահառուն կամ վճարողը</w:t>
            </w:r>
          </w:p>
          <w:p w:rsidR="00024088" w:rsidRPr="00DE1E5A" w:rsidRDefault="00024088" w:rsidP="009465A1">
            <w:pPr>
              <w:ind w:left="-588" w:firstLine="588"/>
              <w:jc w:val="center"/>
              <w:rPr>
                <w:rFonts w:ascii="GHEA Grapalat" w:hAnsi="GHEA Grapalat"/>
                <w:b/>
                <w:sz w:val="20"/>
                <w:szCs w:val="20"/>
              </w:rPr>
            </w:pPr>
            <w:r w:rsidRPr="00DE1E5A">
              <w:rPr>
                <w:rFonts w:ascii="GHEA Grapalat" w:hAnsi="GHEA Grapalat"/>
                <w:b/>
                <w:sz w:val="20"/>
                <w:szCs w:val="20"/>
              </w:rPr>
              <w:t>(</w:t>
            </w:r>
            <w:r w:rsidRPr="00DE1E5A">
              <w:rPr>
                <w:rFonts w:ascii="GHEA Grapalat" w:hAnsi="GHEA Grapalat"/>
                <w:b/>
                <w:sz w:val="20"/>
                <w:szCs w:val="20"/>
                <w:lang w:val="hy-AM"/>
              </w:rPr>
              <w:t>գնումների գործընթացի հետ կապված</w:t>
            </w:r>
            <w:r w:rsidRPr="00DE1E5A">
              <w:rPr>
                <w:rFonts w:ascii="GHEA Grapalat" w:hAnsi="GHEA Grapalat"/>
                <w:b/>
                <w:sz w:val="20"/>
                <w:szCs w:val="20"/>
              </w:rPr>
              <w:t>)</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b/>
                <w:sz w:val="20"/>
                <w:szCs w:val="20"/>
              </w:rPr>
            </w:pPr>
            <w:r w:rsidRPr="00DE1E5A">
              <w:rPr>
                <w:rFonts w:ascii="GHEA Grapalat" w:hAnsi="GHEA Grapalat"/>
                <w:b/>
                <w:sz w:val="20"/>
                <w:szCs w:val="20"/>
              </w:rPr>
              <w:t>5</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Փաստաթղթի վրա նախապես լրացված է &lt;Վճարման պահանջագիր&gt;</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both"/>
              <w:rPr>
                <w:rFonts w:ascii="GHEA Grapalat" w:hAnsi="GHEA Grapalat"/>
                <w:sz w:val="20"/>
                <w:szCs w:val="20"/>
              </w:rPr>
            </w:pPr>
            <w:r w:rsidRPr="00DE1E5A">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շահառուի կողմից` վճարողի բանկին վճարման պահանջագիրը ներկայացնելիս</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both"/>
              <w:rPr>
                <w:rFonts w:ascii="GHEA Grapalat" w:hAnsi="GHEA Grapalat"/>
                <w:sz w:val="20"/>
                <w:szCs w:val="20"/>
              </w:rPr>
            </w:pPr>
            <w:r w:rsidRPr="00DE1E5A">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ind w:left="132" w:hanging="132"/>
              <w:jc w:val="center"/>
              <w:rPr>
                <w:rFonts w:ascii="GHEA Grapalat" w:hAnsi="GHEA Grapalat"/>
                <w:sz w:val="20"/>
                <w:szCs w:val="20"/>
                <w:lang w:val="hy-AM"/>
              </w:rPr>
            </w:pPr>
            <w:r w:rsidRPr="00DE1E5A">
              <w:rPr>
                <w:rFonts w:ascii="GHEA Grapalat" w:hAnsi="GHEA Grapalat"/>
                <w:sz w:val="20"/>
                <w:szCs w:val="20"/>
              </w:rPr>
              <w:t>լրացվում է շահառուի կողմից` վճարողի բանկին վճարման պահանջագրի ներկայացման օրը</w:t>
            </w:r>
            <w:r w:rsidRPr="00DE1E5A">
              <w:rPr>
                <w:rFonts w:ascii="GHEA Grapalat" w:hAnsi="GHEA Grapalat"/>
                <w:sz w:val="20"/>
                <w:szCs w:val="20"/>
                <w:lang w:val="hy-AM"/>
              </w:rPr>
              <w:t xml:space="preserve">: </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both"/>
              <w:rPr>
                <w:rFonts w:ascii="GHEA Grapalat" w:hAnsi="GHEA Grapalat"/>
                <w:sz w:val="20"/>
                <w:szCs w:val="20"/>
              </w:rPr>
            </w:pPr>
            <w:r w:rsidRPr="00DE1E5A">
              <w:rPr>
                <w:rFonts w:ascii="GHEA Grapalat" w:hAnsi="GHEA Grapalat" w:cs="Sylfaen"/>
                <w:sz w:val="20"/>
                <w:szCs w:val="20"/>
                <w:lang w:val="hy-AM"/>
              </w:rPr>
              <w:t>Վճարողի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E1E5A">
              <w:rPr>
                <w:rFonts w:ascii="GHEA Grapalat" w:hAnsi="GHEA Grapalat"/>
                <w:sz w:val="20"/>
                <w:szCs w:val="20"/>
                <w:lang w:val="hy-AM"/>
              </w:rPr>
              <w:t xml:space="preserve"> </w:t>
            </w:r>
            <w:r w:rsidRPr="00DE1E5A">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ind w:left="252" w:hanging="252"/>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ոչ 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ոչ 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շահառու</w:t>
            </w:r>
            <w:r w:rsidRPr="00DE1E5A">
              <w:rPr>
                <w:rFonts w:ascii="GHEA Grapalat" w:hAnsi="GHEA Grapalat" w:cs="Sylfaen"/>
                <w:sz w:val="20"/>
                <w:szCs w:val="20"/>
                <w:lang w:val="hy-AM"/>
              </w:rPr>
              <w:t>ի  անվանումը</w:t>
            </w:r>
            <w:r w:rsidRPr="00DE1E5A">
              <w:rPr>
                <w:rFonts w:ascii="GHEA Grapalat" w:hAnsi="GHEA Grapalat" w:cs="Sylfaen"/>
                <w:sz w:val="20"/>
                <w:szCs w:val="20"/>
              </w:rPr>
              <w:t>,</w:t>
            </w:r>
            <w:r w:rsidRPr="00DE1E5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շահառուի Հ</w:t>
            </w:r>
            <w:r w:rsidRPr="00DE1E5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ոչ պարտադիր</w:t>
            </w:r>
          </w:p>
          <w:p w:rsidR="00024088" w:rsidRPr="00DE1E5A" w:rsidRDefault="00024088" w:rsidP="009465A1">
            <w:pPr>
              <w:jc w:val="center"/>
              <w:rPr>
                <w:rFonts w:ascii="GHEA Grapalat" w:hAnsi="GHEA Grapalat"/>
                <w:sz w:val="20"/>
                <w:szCs w:val="20"/>
              </w:rPr>
            </w:pPr>
            <w:r w:rsidRPr="00DE1E5A">
              <w:rPr>
                <w:rFonts w:ascii="GHEA Grapalat" w:hAnsi="GHEA Grapalat" w:cs="Sylfaen"/>
                <w:sz w:val="20"/>
                <w:szCs w:val="20"/>
              </w:rPr>
              <w:t xml:space="preserve"> (</w:t>
            </w:r>
            <w:r w:rsidRPr="00DE1E5A">
              <w:rPr>
                <w:rFonts w:ascii="GHEA Grapalat" w:hAnsi="GHEA Grapalat" w:cs="Sylfaen"/>
                <w:sz w:val="20"/>
                <w:szCs w:val="20"/>
                <w:lang w:val="hy-AM"/>
              </w:rPr>
              <w:t>գնումների հետ կապված գործընթացում չի լրացվում</w:t>
            </w:r>
            <w:r w:rsidRPr="00DE1E5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cs="Sylfaen"/>
                <w:sz w:val="20"/>
                <w:szCs w:val="20"/>
                <w:lang w:val="ru-RU"/>
              </w:rPr>
              <w:t>(</w:t>
            </w:r>
            <w:r w:rsidRPr="00DE1E5A">
              <w:rPr>
                <w:rFonts w:ascii="GHEA Grapalat" w:hAnsi="GHEA Grapalat" w:cs="Sylfaen"/>
                <w:sz w:val="20"/>
                <w:szCs w:val="20"/>
                <w:lang w:val="hy-AM"/>
              </w:rPr>
              <w:t>չի լրացվում</w:t>
            </w:r>
            <w:r w:rsidRPr="00DE1E5A">
              <w:rPr>
                <w:rFonts w:ascii="GHEA Grapalat" w:hAnsi="GHEA Grapalat" w:cs="Sylfaen"/>
                <w:sz w:val="20"/>
                <w:szCs w:val="20"/>
                <w:lang w:val="ru-RU"/>
              </w:rPr>
              <w:t>)</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ոչ 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շահառուին սպասարկող ֆինանսական կազմակերպության (մասնաճյուղի) </w:t>
            </w:r>
            <w:r w:rsidRPr="00DE1E5A">
              <w:rPr>
                <w:rFonts w:ascii="GHEA Grapalat" w:hAnsi="GHEA Grapalat"/>
                <w:sz w:val="20"/>
                <w:szCs w:val="20"/>
              </w:rPr>
              <w:lastRenderedPageBreak/>
              <w:t xml:space="preserve">անվանումը </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շահառուի այն բանկային (</w:t>
            </w:r>
            <w:r w:rsidRPr="00DE1E5A">
              <w:rPr>
                <w:rFonts w:ascii="GHEA Grapalat" w:hAnsi="GHEA Grapalat"/>
                <w:sz w:val="20"/>
                <w:szCs w:val="20"/>
                <w:lang w:val="hy-AM"/>
              </w:rPr>
              <w:t>գանձապետական</w:t>
            </w:r>
            <w:r w:rsidRPr="00DE1E5A">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նախապես լրացվում է շահառուի կողմից` հրավերով</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rPr>
              <w:t>լրացվում է վճարողի կողմից</w:t>
            </w:r>
            <w:r w:rsidRPr="00DE1E5A">
              <w:rPr>
                <w:rFonts w:ascii="GHEA Grapalat" w:hAnsi="GHEA Grapalat"/>
                <w:sz w:val="20"/>
                <w:szCs w:val="20"/>
                <w:lang w:val="hy-AM"/>
              </w:rPr>
              <w:t xml:space="preserve"> </w:t>
            </w:r>
          </w:p>
        </w:tc>
      </w:tr>
      <w:tr w:rsidR="00024088" w:rsidRPr="00AB4DC7"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cs="Sylfaen"/>
                <w:sz w:val="20"/>
                <w:szCs w:val="20"/>
                <w:lang w:val="hy-AM"/>
              </w:rPr>
              <w:t>Ակցեպտավորված գումարը՝  (թվերով</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և</w:t>
            </w:r>
            <w:r w:rsidRPr="00DE1E5A">
              <w:rPr>
                <w:rFonts w:ascii="GHEA Grapalat" w:hAnsi="GHEA Grapalat" w:cs="Arial"/>
                <w:sz w:val="20"/>
                <w:szCs w:val="20"/>
                <w:lang w:val="hy-AM"/>
              </w:rPr>
              <w:t xml:space="preserve"> </w:t>
            </w:r>
            <w:r w:rsidRPr="00DE1E5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ոչ պարտադիր</w:t>
            </w:r>
          </w:p>
          <w:p w:rsidR="00024088" w:rsidRPr="00DE1E5A" w:rsidRDefault="00024088" w:rsidP="009465A1">
            <w:pPr>
              <w:jc w:val="center"/>
              <w:rPr>
                <w:rFonts w:ascii="GHEA Grapalat" w:hAnsi="GHEA Grapalat"/>
                <w:sz w:val="20"/>
                <w:szCs w:val="20"/>
                <w:lang w:val="hy-AM"/>
              </w:rPr>
            </w:pPr>
            <w:r w:rsidRPr="00DE1E5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cs="Sylfaen"/>
                <w:sz w:val="20"/>
                <w:szCs w:val="20"/>
                <w:lang w:val="hy-AM"/>
              </w:rPr>
              <w:t>(չի լրացվում եւ չի կիրառվում)</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վճարողի կողմից</w:t>
            </w:r>
          </w:p>
        </w:tc>
      </w:tr>
      <w:tr w:rsidR="00024088" w:rsidRPr="00AB4DC7"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rPr>
              <w:t xml:space="preserve">Պարտադիր </w:t>
            </w:r>
            <w:r w:rsidRPr="00DE1E5A">
              <w:rPr>
                <w:rFonts w:ascii="GHEA Grapalat" w:hAnsi="GHEA Grapalat"/>
                <w:sz w:val="20"/>
                <w:szCs w:val="20"/>
                <w:lang w:val="hy-AM"/>
              </w:rPr>
              <w:t xml:space="preserve">լրացվում է </w:t>
            </w:r>
            <w:r w:rsidRPr="00DE1E5A">
              <w:rPr>
                <w:rFonts w:ascii="GHEA Grapalat" w:hAnsi="GHEA Grapalat"/>
                <w:sz w:val="20"/>
                <w:szCs w:val="20"/>
              </w:rPr>
              <w:t>«</w:t>
            </w:r>
            <w:r w:rsidRPr="00DE1E5A">
              <w:rPr>
                <w:rFonts w:ascii="GHEA Grapalat" w:hAnsi="GHEA Grapalat"/>
                <w:sz w:val="20"/>
                <w:szCs w:val="20"/>
                <w:lang w:val="hy-AM"/>
              </w:rPr>
              <w:t>պայմանագրի կատարման ապահովման համար</w:t>
            </w:r>
            <w:r w:rsidRPr="00DE1E5A">
              <w:rPr>
                <w:rFonts w:ascii="GHEA Grapalat" w:hAnsi="GHEA Grapalat"/>
                <w:sz w:val="20"/>
                <w:szCs w:val="20"/>
              </w:rPr>
              <w:t>»</w:t>
            </w:r>
            <w:r w:rsidRPr="00DE1E5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նախապես լրացվում է շահառուի կողմից` հրավերով</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E1E5A">
              <w:rPr>
                <w:rFonts w:ascii="GHEA Grapalat" w:hAnsi="GHEA Grapalat"/>
                <w:sz w:val="20"/>
                <w:szCs w:val="20"/>
                <w:lang w:val="hy-AM"/>
              </w:rPr>
              <w:t>,</w:t>
            </w:r>
            <w:r w:rsidRPr="00DE1E5A">
              <w:rPr>
                <w:rFonts w:ascii="GHEA Grapalat" w:hAnsi="GHEA Grapalat" w:cs="Arial"/>
                <w:sz w:val="20"/>
                <w:szCs w:val="20"/>
                <w:lang w:val="hy-AM"/>
              </w:rPr>
              <w:t xml:space="preserve"> </w:t>
            </w:r>
            <w:r w:rsidRPr="00DE1E5A">
              <w:rPr>
                <w:rFonts w:ascii="GHEA Grapalat" w:hAnsi="GHEA Grapalat"/>
                <w:sz w:val="20"/>
                <w:szCs w:val="20"/>
              </w:rPr>
              <w:t xml:space="preserve"> գնման ընթացակարգի ծածկագիրը</w:t>
            </w:r>
            <w:r w:rsidRPr="00DE1E5A">
              <w:rPr>
                <w:rFonts w:ascii="GHEA Grapalat" w:hAnsi="GHEA Grapalat" w:cs="Arial"/>
                <w:sz w:val="20"/>
                <w:szCs w:val="20"/>
                <w:lang w:val="hy-AM"/>
              </w:rPr>
              <w:t xml:space="preserve"> ըստ տուժանքի </w:t>
            </w:r>
            <w:r w:rsidRPr="00DE1E5A">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rPr>
              <w:lastRenderedPageBreak/>
              <w:t xml:space="preserve">լրացվում է </w:t>
            </w:r>
            <w:r w:rsidRPr="00DE1E5A">
              <w:rPr>
                <w:rFonts w:ascii="GHEA Grapalat" w:hAnsi="GHEA Grapalat"/>
                <w:sz w:val="20"/>
                <w:szCs w:val="20"/>
                <w:lang w:val="hy-AM"/>
              </w:rPr>
              <w:t>շահառու</w:t>
            </w:r>
            <w:r w:rsidRPr="00DE1E5A">
              <w:rPr>
                <w:rFonts w:ascii="GHEA Grapalat" w:hAnsi="GHEA Grapalat"/>
                <w:sz w:val="20"/>
                <w:szCs w:val="20"/>
              </w:rPr>
              <w:t>ի կողմից</w:t>
            </w:r>
          </w:p>
        </w:tc>
      </w:tr>
      <w:tr w:rsidR="00024088" w:rsidRPr="00AB4DC7"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Del="0010680B" w:rsidRDefault="00024088" w:rsidP="009465A1">
            <w:pPr>
              <w:jc w:val="center"/>
              <w:rPr>
                <w:rFonts w:ascii="GHEA Grapalat" w:hAnsi="GHEA Grapalat"/>
                <w:sz w:val="20"/>
                <w:szCs w:val="20"/>
                <w:lang w:val="hy-AM"/>
              </w:rPr>
            </w:pPr>
            <w:r w:rsidRPr="00DE1E5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cs="Sylfaen"/>
                <w:sz w:val="20"/>
                <w:szCs w:val="20"/>
                <w:lang w:val="hy-AM"/>
              </w:rPr>
            </w:pPr>
            <w:r w:rsidRPr="00DE1E5A">
              <w:rPr>
                <w:rFonts w:ascii="GHEA Grapalat" w:hAnsi="GHEA Grapalat"/>
                <w:sz w:val="20"/>
                <w:szCs w:val="20"/>
              </w:rPr>
              <w:t>պարտադիր</w:t>
            </w:r>
            <w:r w:rsidRPr="00DE1E5A">
              <w:rPr>
                <w:rFonts w:ascii="GHEA Grapalat" w:hAnsi="GHEA Grapalat" w:cs="Sylfaen"/>
                <w:sz w:val="20"/>
                <w:szCs w:val="20"/>
                <w:lang w:val="hy-AM"/>
              </w:rPr>
              <w:t xml:space="preserve"> </w:t>
            </w:r>
          </w:p>
          <w:p w:rsidR="00024088" w:rsidRPr="00DE1E5A" w:rsidRDefault="00024088" w:rsidP="009465A1">
            <w:pPr>
              <w:jc w:val="center"/>
              <w:rPr>
                <w:rFonts w:ascii="GHEA Grapalat" w:hAnsi="GHEA Grapalat" w:cs="Sylfaen"/>
                <w:sz w:val="20"/>
                <w:szCs w:val="20"/>
                <w:lang w:val="hy-AM"/>
              </w:rPr>
            </w:pPr>
            <w:r w:rsidRPr="00DE1E5A">
              <w:rPr>
                <w:rFonts w:ascii="GHEA Grapalat" w:hAnsi="GHEA Grapalat" w:cs="Sylfaen"/>
                <w:sz w:val="20"/>
                <w:szCs w:val="20"/>
                <w:lang w:val="hy-AM"/>
              </w:rPr>
              <w:t xml:space="preserve">լրացվում է &lt;ակցեպտավորված վճարում&gt; բառերը, </w:t>
            </w:r>
          </w:p>
          <w:p w:rsidR="00024088" w:rsidRPr="00DE1E5A" w:rsidRDefault="00024088" w:rsidP="009465A1">
            <w:pPr>
              <w:jc w:val="center"/>
              <w:rPr>
                <w:rFonts w:ascii="GHEA Grapalat" w:hAnsi="GHEA Grapalat"/>
                <w:sz w:val="20"/>
                <w:szCs w:val="20"/>
                <w:lang w:val="hy-AM"/>
              </w:rPr>
            </w:pPr>
            <w:r w:rsidRPr="00DE1E5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 xml:space="preserve">նախապես լրացվում է շահառուի կողմից </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ոչ 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E1E5A">
              <w:rPr>
                <w:rFonts w:ascii="GHEA Grapalat" w:hAnsi="GHEA Grapalat"/>
                <w:sz w:val="20"/>
                <w:szCs w:val="20"/>
                <w:lang w:val="hy-AM"/>
              </w:rPr>
              <w:t xml:space="preserve"> </w:t>
            </w:r>
            <w:r w:rsidRPr="00DE1E5A">
              <w:rPr>
                <w:rFonts w:ascii="GHEA Grapalat" w:hAnsi="GHEA Grapalat"/>
                <w:sz w:val="20"/>
                <w:szCs w:val="20"/>
              </w:rPr>
              <w:t>(</w:t>
            </w:r>
            <w:r w:rsidRPr="00DE1E5A">
              <w:rPr>
                <w:rFonts w:ascii="GHEA Grapalat" w:hAnsi="GHEA Grapalat"/>
                <w:sz w:val="20"/>
                <w:szCs w:val="20"/>
                <w:lang w:val="hy-AM"/>
              </w:rPr>
              <w:t>վճարողի բանկին</w:t>
            </w:r>
            <w:r w:rsidRPr="00DE1E5A">
              <w:rPr>
                <w:rFonts w:ascii="GHEA Grapalat" w:hAnsi="GHEA Grapalat"/>
                <w:sz w:val="20"/>
                <w:szCs w:val="20"/>
              </w:rPr>
              <w:t>)</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Եթ ե լրացվել է &lt;</w:t>
            </w:r>
            <w:r w:rsidRPr="00DE1E5A">
              <w:rPr>
                <w:rFonts w:ascii="GHEA Grapalat" w:hAnsi="GHEA Grapalat" w:cs="Sylfaen"/>
                <w:sz w:val="20"/>
                <w:szCs w:val="20"/>
                <w:lang w:val="hy-AM"/>
              </w:rPr>
              <w:t>Վճարման կատարման հիմքեր&gt; դաշտը ապա այս տվյալը պարտադիր լրացվում է</w:t>
            </w:r>
            <w:r w:rsidRPr="00DE1E5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շահառուի</w:t>
            </w:r>
            <w:r w:rsidRPr="00DE1E5A">
              <w:rPr>
                <w:rFonts w:ascii="GHEA Grapalat" w:hAnsi="GHEA Grapalat"/>
                <w:sz w:val="20"/>
                <w:szCs w:val="20"/>
                <w:lang w:val="hy-AM"/>
              </w:rPr>
              <w:t xml:space="preserve"> </w:t>
            </w:r>
            <w:r w:rsidRPr="00DE1E5A">
              <w:rPr>
                <w:rFonts w:ascii="GHEA Grapalat" w:hAnsi="GHEA Grapalat"/>
                <w:sz w:val="20"/>
                <w:szCs w:val="20"/>
              </w:rPr>
              <w:t>կողմից</w:t>
            </w:r>
          </w:p>
        </w:tc>
      </w:tr>
      <w:tr w:rsidR="00024088" w:rsidRPr="00AB4DC7"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2</w:t>
            </w:r>
            <w:r w:rsidRPr="00DE1E5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rPr>
              <w:t>այս դաշտը լրացվում</w:t>
            </w:r>
            <w:r w:rsidRPr="00DE1E5A">
              <w:rPr>
                <w:rFonts w:ascii="GHEA Grapalat" w:hAnsi="GHEA Grapalat"/>
                <w:sz w:val="20"/>
                <w:szCs w:val="20"/>
                <w:lang w:val="hy-AM"/>
              </w:rPr>
              <w:t xml:space="preserve"> է վճարողի կողմից պահանջագրի ներկայացման դեպքում: Ընդ որում</w:t>
            </w:r>
            <w:r w:rsidRPr="00DE1E5A">
              <w:rPr>
                <w:rFonts w:ascii="GHEA Grapalat" w:hAnsi="GHEA Grapalat"/>
                <w:sz w:val="20"/>
                <w:szCs w:val="20"/>
              </w:rPr>
              <w:t xml:space="preserve"> եթե </w:t>
            </w:r>
            <w:r w:rsidRPr="00DE1E5A">
              <w:rPr>
                <w:rFonts w:ascii="GHEA Grapalat" w:hAnsi="GHEA Grapalat" w:cs="Sylfaen"/>
                <w:sz w:val="20"/>
                <w:szCs w:val="20"/>
                <w:lang w:val="hy-AM"/>
              </w:rPr>
              <w:t xml:space="preserve">Վճարման պայմաններ դաշտում </w:t>
            </w:r>
            <w:r w:rsidRPr="00DE1E5A">
              <w:rPr>
                <w:rFonts w:ascii="GHEA Grapalat" w:hAnsi="GHEA Grapalat"/>
                <w:sz w:val="20"/>
                <w:szCs w:val="20"/>
                <w:lang w:val="hy-AM"/>
              </w:rPr>
              <w:t>նշված է &lt;ակցեպտավորված վճարում&gt; ապա</w:t>
            </w:r>
            <w:r w:rsidRPr="00DE1E5A">
              <w:rPr>
                <w:rFonts w:ascii="GHEA Grapalat" w:hAnsi="GHEA Grapalat" w:cs="Sylfaen"/>
                <w:sz w:val="20"/>
                <w:szCs w:val="20"/>
                <w:lang w:val="hy-AM"/>
              </w:rPr>
              <w:t xml:space="preserve"> </w:t>
            </w:r>
            <w:r w:rsidRPr="00DE1E5A">
              <w:rPr>
                <w:rFonts w:ascii="GHEA Grapalat" w:hAnsi="GHEA Grapalat"/>
                <w:sz w:val="20"/>
                <w:szCs w:val="20"/>
              </w:rPr>
              <w:t>վճարող</w:t>
            </w:r>
            <w:r w:rsidRPr="00DE1E5A">
              <w:rPr>
                <w:rFonts w:ascii="GHEA Grapalat" w:hAnsi="GHEA Grapalat"/>
                <w:sz w:val="20"/>
                <w:szCs w:val="20"/>
                <w:lang w:val="hy-AM"/>
              </w:rPr>
              <w:t xml:space="preserve">ը ստորագրելով՝ </w:t>
            </w:r>
            <w:r w:rsidRPr="00DE1E5A">
              <w:rPr>
                <w:rFonts w:ascii="GHEA Grapalat" w:hAnsi="GHEA Grapalat" w:cs="Sylfaen"/>
                <w:sz w:val="20"/>
                <w:szCs w:val="20"/>
                <w:lang w:val="hy-AM"/>
              </w:rPr>
              <w:t xml:space="preserve">նախապես </w:t>
            </w:r>
            <w:r w:rsidRPr="00DE1E5A">
              <w:rPr>
                <w:rFonts w:ascii="GHEA Grapalat" w:hAnsi="GHEA Grapalat"/>
                <w:sz w:val="20"/>
                <w:szCs w:val="20"/>
                <w:lang w:val="hy-AM"/>
              </w:rPr>
              <w:t xml:space="preserve">համաձայնվում  </w:t>
            </w:r>
            <w:r w:rsidRPr="00DE1E5A">
              <w:rPr>
                <w:rFonts w:ascii="GHEA Grapalat" w:hAnsi="GHEA Grapalat" w:cs="Sylfaen"/>
                <w:sz w:val="20"/>
                <w:szCs w:val="20"/>
                <w:lang w:val="hy-AM"/>
              </w:rPr>
              <w:t xml:space="preserve">  </w:t>
            </w:r>
            <w:r w:rsidRPr="00DE1E5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w:t>
            </w:r>
            <w:r w:rsidRPr="00DE1E5A">
              <w:rPr>
                <w:rFonts w:ascii="GHEA Grapalat" w:hAnsi="GHEA Grapalat"/>
                <w:sz w:val="20"/>
                <w:szCs w:val="20"/>
                <w:lang w:val="hy-AM"/>
              </w:rPr>
              <w:lastRenderedPageBreak/>
              <w:t>ստորագրությունը:</w:t>
            </w:r>
          </w:p>
          <w:p w:rsidR="00024088" w:rsidRPr="00DE1E5A" w:rsidRDefault="00024088" w:rsidP="009465A1">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lastRenderedPageBreak/>
              <w:t xml:space="preserve">ստորագրվում է վճարողի կողմից կամ </w:t>
            </w:r>
          </w:p>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դրվում է վճարողի էլեկտրոնային ստորագրությունը</w:t>
            </w:r>
          </w:p>
          <w:p w:rsidR="00024088" w:rsidRPr="00DE1E5A" w:rsidRDefault="00024088" w:rsidP="009465A1">
            <w:pPr>
              <w:jc w:val="center"/>
              <w:rPr>
                <w:rFonts w:ascii="GHEA Grapalat" w:hAnsi="GHEA Grapalat"/>
                <w:sz w:val="20"/>
                <w:szCs w:val="20"/>
                <w:lang w:val="hy-AM"/>
              </w:rPr>
            </w:pPr>
          </w:p>
        </w:tc>
      </w:tr>
      <w:tr w:rsidR="00024088" w:rsidRPr="00AB4DC7" w:rsidTr="009465A1">
        <w:tc>
          <w:tcPr>
            <w:tcW w:w="720"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rPr>
                <w:rFonts w:ascii="GHEA Grapalat" w:hAnsi="GHEA Grapalat"/>
                <w:sz w:val="20"/>
                <w:szCs w:val="20"/>
              </w:rPr>
            </w:pPr>
            <w:r w:rsidRPr="00DE1E5A">
              <w:rPr>
                <w:rFonts w:ascii="GHEA Grapalat" w:hAnsi="GHEA Grapalat"/>
                <w:sz w:val="20"/>
                <w:szCs w:val="20"/>
                <w:lang w:val="hy-AM"/>
              </w:rPr>
              <w:lastRenderedPageBreak/>
              <w:t>2</w:t>
            </w:r>
            <w:r w:rsidRPr="00DE1E5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պարտադիր` </w:t>
            </w:r>
          </w:p>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rPr>
              <w:t>կնիքի առկայության դեպքում</w:t>
            </w:r>
            <w:r w:rsidRPr="00DE1E5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 xml:space="preserve">կնքվում է վճարողի կողմից </w:t>
            </w:r>
          </w:p>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թղթային եղանակով ներկայացնելիս</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22</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r w:rsidRPr="00DE1E5A">
              <w:rPr>
                <w:rFonts w:ascii="GHEA Grapalat" w:hAnsi="GHEA Grapalat"/>
                <w:sz w:val="20"/>
                <w:szCs w:val="20"/>
                <w:lang w:val="hy-AM"/>
              </w:rPr>
              <w:t>՝</w:t>
            </w:r>
            <w:r w:rsidRPr="00DE1E5A">
              <w:rPr>
                <w:rFonts w:ascii="GHEA Grapalat" w:hAnsi="GHEA Grapalat"/>
                <w:sz w:val="20"/>
                <w:szCs w:val="20"/>
              </w:rPr>
              <w:t xml:space="preserve"> </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ստորագրվում է շահառուի կողմից</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rPr>
                <w:rFonts w:ascii="GHEA Grapalat" w:hAnsi="GHEA Grapalat"/>
                <w:sz w:val="20"/>
                <w:szCs w:val="20"/>
              </w:rPr>
            </w:pPr>
            <w:r w:rsidRPr="00DE1E5A">
              <w:rPr>
                <w:rFonts w:ascii="GHEA Grapalat" w:hAnsi="GHEA Grapalat"/>
                <w:sz w:val="20"/>
                <w:szCs w:val="20"/>
                <w:lang w:val="hy-AM"/>
              </w:rPr>
              <w:t>22</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պարտադիր` </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rPr>
              <w:t>կնքվում է շահառուի կողմից</w:t>
            </w:r>
            <w:r w:rsidRPr="00DE1E5A">
              <w:rPr>
                <w:rFonts w:ascii="GHEA Grapalat" w:hAnsi="GHEA Grapalat"/>
                <w:sz w:val="20"/>
                <w:szCs w:val="20"/>
                <w:lang w:val="hy-AM"/>
              </w:rPr>
              <w:t xml:space="preserve"> </w:t>
            </w:r>
          </w:p>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թղթային եղանակով բանկ ներկայացնելիս</w:t>
            </w: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3</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վճարման պահանջագիրը վճարողին սպասարկող ֆինանսական կազմակերպության</w:t>
            </w:r>
            <w:r w:rsidRPr="00DE1E5A">
              <w:rPr>
                <w:rFonts w:ascii="GHEA Grapalat" w:hAnsi="GHEA Grapalat"/>
                <w:sz w:val="20"/>
                <w:szCs w:val="20"/>
                <w:lang w:val="hy-AM"/>
              </w:rPr>
              <w:t>ը</w:t>
            </w:r>
            <w:r w:rsidRPr="00DE1E5A">
              <w:rPr>
                <w:rFonts w:ascii="GHEA Grapalat" w:hAnsi="GHEA Grapalat"/>
                <w:sz w:val="20"/>
                <w:szCs w:val="20"/>
              </w:rPr>
              <w:t xml:space="preserve"> թղթային եղանակով </w:t>
            </w:r>
            <w:r w:rsidRPr="00DE1E5A">
              <w:rPr>
                <w:rFonts w:ascii="GHEA Grapalat" w:hAnsi="GHEA Grapalat"/>
                <w:sz w:val="20"/>
                <w:szCs w:val="20"/>
                <w:lang w:val="hy-AM"/>
              </w:rPr>
              <w:t xml:space="preserve"> </w:t>
            </w:r>
            <w:r w:rsidRPr="00DE1E5A">
              <w:rPr>
                <w:rFonts w:ascii="GHEA Grapalat" w:hAnsi="GHEA Grapalat"/>
                <w:sz w:val="20"/>
                <w:szCs w:val="20"/>
              </w:rPr>
              <w:t>ներկայաց</w:t>
            </w:r>
            <w:r w:rsidRPr="00DE1E5A">
              <w:rPr>
                <w:rFonts w:ascii="GHEA Grapalat" w:hAnsi="GHEA Grapalat"/>
                <w:sz w:val="20"/>
                <w:szCs w:val="20"/>
                <w:lang w:val="hy-AM"/>
              </w:rPr>
              <w:t>ված լի</w:t>
            </w:r>
            <w:r w:rsidRPr="00DE1E5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vAlign w:val="center"/>
          </w:tcPr>
          <w:p w:rsidR="00024088" w:rsidRPr="00DE1E5A" w:rsidRDefault="00024088" w:rsidP="009465A1">
            <w:pP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3</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վճարողին սպասարկող ֆինանսական կազմակերպության (մասնաճյուղի) </w:t>
            </w:r>
            <w:r w:rsidRPr="00DE1E5A">
              <w:rPr>
                <w:rFonts w:ascii="GHEA Grapalat" w:hAnsi="GHEA Grapalat"/>
                <w:sz w:val="20"/>
                <w:szCs w:val="20"/>
                <w:lang w:val="hy-AM"/>
              </w:rPr>
              <w:t>դրոշմա</w:t>
            </w:r>
            <w:r w:rsidRPr="00DE1E5A">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վճարման պահանջագիրը վճարողին սպասարկող ֆինանսական կազմակերպության</w:t>
            </w:r>
            <w:r w:rsidRPr="00DE1E5A">
              <w:rPr>
                <w:rFonts w:ascii="GHEA Grapalat" w:hAnsi="GHEA Grapalat"/>
                <w:sz w:val="20"/>
                <w:szCs w:val="20"/>
                <w:lang w:val="hy-AM"/>
              </w:rPr>
              <w:t>ը</w:t>
            </w:r>
            <w:r w:rsidRPr="00DE1E5A">
              <w:rPr>
                <w:rFonts w:ascii="GHEA Grapalat" w:hAnsi="GHEA Grapalat"/>
                <w:sz w:val="20"/>
                <w:szCs w:val="20"/>
              </w:rPr>
              <w:t xml:space="preserve"> թղթային եղանակով ներկայաց</w:t>
            </w:r>
            <w:r w:rsidRPr="00DE1E5A">
              <w:rPr>
                <w:rFonts w:ascii="GHEA Grapalat" w:hAnsi="GHEA Grapalat"/>
                <w:sz w:val="20"/>
                <w:szCs w:val="20"/>
                <w:lang w:val="hy-AM"/>
              </w:rPr>
              <w:t>ված լի</w:t>
            </w:r>
            <w:r w:rsidRPr="00DE1E5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rPr>
              <w:t>2</w:t>
            </w:r>
            <w:r w:rsidRPr="00DE1E5A">
              <w:rPr>
                <w:rFonts w:ascii="GHEA Grapalat" w:hAnsi="GHEA Grapalat"/>
                <w:sz w:val="20"/>
                <w:szCs w:val="20"/>
                <w:lang w:val="hy-AM"/>
              </w:rPr>
              <w:t>3</w:t>
            </w:r>
            <w:r w:rsidRPr="00DE1E5A">
              <w:rPr>
                <w:rFonts w:ascii="GHEA Grapalat" w:hAnsi="GHEA Grapalat"/>
                <w:sz w:val="20"/>
                <w:szCs w:val="20"/>
              </w:rPr>
              <w:t>.</w:t>
            </w:r>
            <w:r w:rsidRPr="00DE1E5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lang w:val="hy-AM"/>
              </w:rPr>
            </w:pPr>
            <w:r w:rsidRPr="00DE1E5A">
              <w:rPr>
                <w:rFonts w:ascii="GHEA Grapalat" w:hAnsi="GHEA Grapalat"/>
                <w:sz w:val="20"/>
                <w:szCs w:val="20"/>
                <w:lang w:val="hy-AM"/>
              </w:rPr>
              <w:t xml:space="preserve">վճարողին սպասարկող ֆինանսական կազմակերպության (մասնաճյուղի) կողմից </w:t>
            </w:r>
            <w:r w:rsidRPr="00DE1E5A">
              <w:rPr>
                <w:rFonts w:ascii="GHEA Grapalat" w:hAnsi="GHEA Grapalat"/>
                <w:sz w:val="20"/>
                <w:szCs w:val="20"/>
                <w:lang w:val="hy-AM"/>
              </w:rPr>
              <w:lastRenderedPageBreak/>
              <w:t>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վճարողին սպասարկող ֆինանսական կազմակերպության (մասնաճյուղի) կողմից պարտադիր նշվում է </w:t>
            </w:r>
            <w:r w:rsidRPr="00DE1E5A">
              <w:rPr>
                <w:rFonts w:ascii="GHEA Grapalat" w:hAnsi="GHEA Grapalat"/>
                <w:sz w:val="20"/>
                <w:szCs w:val="20"/>
              </w:rPr>
              <w:lastRenderedPageBreak/>
              <w:t>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lastRenderedPageBreak/>
              <w:t>2</w:t>
            </w:r>
            <w:r w:rsidRPr="00DE1E5A">
              <w:rPr>
                <w:rFonts w:ascii="GHEA Grapalat" w:hAnsi="GHEA Grapalat"/>
                <w:sz w:val="20"/>
                <w:szCs w:val="20"/>
                <w:lang w:val="hy-AM"/>
              </w:rPr>
              <w:t>4</w:t>
            </w:r>
            <w:r w:rsidRPr="00DE1E5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ոչ 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վճարման պահանջագիրը շահառուին սպասարկող ֆինանսական կազմակերպության</w:t>
            </w:r>
            <w:r w:rsidRPr="00DE1E5A">
              <w:rPr>
                <w:rFonts w:ascii="GHEA Grapalat" w:hAnsi="GHEA Grapalat"/>
                <w:sz w:val="20"/>
                <w:szCs w:val="20"/>
                <w:lang w:val="hy-AM"/>
              </w:rPr>
              <w:t xml:space="preserve">ը </w:t>
            </w:r>
            <w:r w:rsidRPr="00DE1E5A">
              <w:rPr>
                <w:rFonts w:ascii="GHEA Grapalat" w:hAnsi="GHEA Grapalat"/>
                <w:sz w:val="20"/>
                <w:szCs w:val="20"/>
              </w:rPr>
              <w:t xml:space="preserve"> 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w:t>
            </w:r>
            <w:r w:rsidRPr="00DE1E5A">
              <w:rPr>
                <w:rFonts w:ascii="GHEA Grapalat" w:hAnsi="GHEA Grapalat"/>
                <w:sz w:val="20"/>
                <w:szCs w:val="20"/>
              </w:rPr>
              <w:t xml:space="preserve">աշխատակցի ստորագրությունը </w:t>
            </w:r>
            <w:r w:rsidRPr="00DE1E5A">
              <w:rPr>
                <w:rFonts w:ascii="GHEA Grapalat" w:hAnsi="GHEA Grapalat"/>
                <w:sz w:val="20"/>
                <w:szCs w:val="20"/>
                <w:lang w:val="hy-AM"/>
              </w:rPr>
              <w:t xml:space="preserve">դրվում է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p>
        </w:tc>
      </w:tr>
      <w:tr w:rsidR="00024088" w:rsidRPr="00DE1E5A"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4</w:t>
            </w:r>
            <w:r w:rsidRPr="00DE1E5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 xml:space="preserve">շահառռւին սպասարկող ֆինանսական կազմակերպության (մասնաճյուղի) </w:t>
            </w:r>
            <w:r w:rsidRPr="00DE1E5A">
              <w:rPr>
                <w:rFonts w:ascii="GHEA Grapalat" w:hAnsi="GHEA Grapalat"/>
                <w:sz w:val="20"/>
                <w:szCs w:val="20"/>
                <w:lang w:val="hy-AM"/>
              </w:rPr>
              <w:t>դրոշմա</w:t>
            </w:r>
            <w:r w:rsidRPr="00DE1E5A">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 xml:space="preserve">ոչ </w:t>
            </w:r>
            <w:r w:rsidRPr="00DE1E5A">
              <w:rPr>
                <w:rFonts w:ascii="GHEA Grapalat" w:hAnsi="GHEA Grapalat"/>
                <w:sz w:val="20"/>
                <w:szCs w:val="20"/>
              </w:rPr>
              <w:t>պարտադիր</w:t>
            </w:r>
          </w:p>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 xml:space="preserve">վճարման պահանջագիրը </w:t>
            </w:r>
            <w:r w:rsidRPr="00DE1E5A">
              <w:rPr>
                <w:rFonts w:ascii="GHEA Grapalat" w:hAnsi="GHEA Grapalat"/>
                <w:sz w:val="20"/>
                <w:szCs w:val="20"/>
                <w:lang w:val="hy-AM"/>
              </w:rPr>
              <w:t xml:space="preserve">վերջինիս </w:t>
            </w:r>
            <w:r w:rsidRPr="00DE1E5A">
              <w:rPr>
                <w:rFonts w:ascii="GHEA Grapalat" w:hAnsi="GHEA Grapalat"/>
                <w:sz w:val="20"/>
                <w:szCs w:val="20"/>
              </w:rPr>
              <w:t>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դրոշմակնիքը</w:t>
            </w:r>
            <w:r w:rsidRPr="00DE1E5A">
              <w:rPr>
                <w:rFonts w:ascii="GHEA Grapalat" w:hAnsi="GHEA Grapalat"/>
                <w:sz w:val="20"/>
                <w:szCs w:val="20"/>
              </w:rPr>
              <w:t xml:space="preserve"> </w:t>
            </w:r>
            <w:r w:rsidRPr="00DE1E5A">
              <w:rPr>
                <w:rFonts w:ascii="GHEA Grapalat" w:hAnsi="GHEA Grapalat"/>
                <w:sz w:val="20"/>
                <w:szCs w:val="20"/>
                <w:lang w:val="hy-AM"/>
              </w:rPr>
              <w:t xml:space="preserve">դրվում է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p>
        </w:tc>
      </w:tr>
      <w:tr w:rsidR="00024088" w:rsidRPr="000E3911" w:rsidTr="009465A1">
        <w:tc>
          <w:tcPr>
            <w:tcW w:w="72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2</w:t>
            </w:r>
            <w:r w:rsidRPr="00DE1E5A">
              <w:rPr>
                <w:rFonts w:ascii="GHEA Grapalat" w:hAnsi="GHEA Grapalat"/>
                <w:sz w:val="20"/>
                <w:szCs w:val="20"/>
                <w:lang w:val="hy-AM"/>
              </w:rPr>
              <w:t>4</w:t>
            </w:r>
            <w:r w:rsidRPr="00DE1E5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024088" w:rsidRPr="00DE1E5A" w:rsidRDefault="00024088" w:rsidP="009465A1">
            <w:pPr>
              <w:jc w:val="center"/>
              <w:rPr>
                <w:rFonts w:ascii="GHEA Grapalat" w:hAnsi="GHEA Grapalat"/>
                <w:sz w:val="20"/>
                <w:szCs w:val="20"/>
              </w:rPr>
            </w:pPr>
            <w:r w:rsidRPr="00DE1E5A">
              <w:rPr>
                <w:rFonts w:ascii="GHEA Grapalat" w:hAnsi="GHEA Grapalat"/>
                <w:sz w:val="20"/>
                <w:szCs w:val="20"/>
                <w:lang w:val="hy-AM"/>
              </w:rPr>
              <w:t xml:space="preserve">ոչ </w:t>
            </w:r>
            <w:r w:rsidRPr="00DE1E5A">
              <w:rPr>
                <w:rFonts w:ascii="GHEA Grapalat" w:hAnsi="GHEA Grapalat"/>
                <w:sz w:val="20"/>
                <w:szCs w:val="20"/>
              </w:rPr>
              <w:t>պարտադիր</w:t>
            </w:r>
          </w:p>
          <w:p w:rsidR="00024088" w:rsidRPr="000E3911" w:rsidRDefault="00024088" w:rsidP="009465A1">
            <w:pPr>
              <w:jc w:val="center"/>
              <w:rPr>
                <w:rFonts w:ascii="GHEA Grapalat" w:hAnsi="GHEA Grapalat"/>
                <w:sz w:val="20"/>
                <w:szCs w:val="20"/>
              </w:rPr>
            </w:pPr>
            <w:r w:rsidRPr="00DE1E5A">
              <w:rPr>
                <w:rFonts w:ascii="GHEA Grapalat" w:hAnsi="GHEA Grapalat"/>
                <w:sz w:val="20"/>
                <w:szCs w:val="20"/>
                <w:lang w:val="hy-AM"/>
              </w:rPr>
              <w:t xml:space="preserve">լրացվում է </w:t>
            </w:r>
            <w:r w:rsidRPr="00DE1E5A">
              <w:rPr>
                <w:rFonts w:ascii="GHEA Grapalat" w:hAnsi="GHEA Grapalat"/>
                <w:sz w:val="20"/>
                <w:szCs w:val="20"/>
              </w:rPr>
              <w:t xml:space="preserve">վճարման պահանջագիրը </w:t>
            </w:r>
            <w:r w:rsidRPr="00DE1E5A">
              <w:rPr>
                <w:rFonts w:ascii="GHEA Grapalat" w:hAnsi="GHEA Grapalat"/>
                <w:sz w:val="20"/>
                <w:szCs w:val="20"/>
                <w:lang w:val="hy-AM"/>
              </w:rPr>
              <w:t xml:space="preserve">վերջինիս </w:t>
            </w:r>
            <w:r w:rsidRPr="00DE1E5A">
              <w:rPr>
                <w:rFonts w:ascii="GHEA Grapalat" w:hAnsi="GHEA Grapalat"/>
                <w:sz w:val="20"/>
                <w:szCs w:val="20"/>
              </w:rPr>
              <w:t>ներկայաց</w:t>
            </w:r>
            <w:r w:rsidRPr="00DE1E5A">
              <w:rPr>
                <w:rFonts w:ascii="GHEA Grapalat" w:hAnsi="GHEA Grapalat"/>
                <w:sz w:val="20"/>
                <w:szCs w:val="20"/>
                <w:lang w:val="hy-AM"/>
              </w:rPr>
              <w:t>վ</w:t>
            </w:r>
            <w:r w:rsidRPr="00DE1E5A">
              <w:rPr>
                <w:rFonts w:ascii="GHEA Grapalat" w:hAnsi="GHEA Grapalat"/>
                <w:sz w:val="20"/>
                <w:szCs w:val="20"/>
              </w:rPr>
              <w:t>ելու դեպքում</w:t>
            </w:r>
            <w:r w:rsidRPr="00DE1E5A">
              <w:rPr>
                <w:rFonts w:ascii="GHEA Grapalat" w:hAnsi="GHEA Grapalat"/>
                <w:sz w:val="20"/>
                <w:szCs w:val="20"/>
                <w:lang w:val="hy-AM"/>
              </w:rPr>
              <w:t xml:space="preserve">,   որտեղ </w:t>
            </w:r>
            <w:r w:rsidRPr="00DE1E5A" w:rsidDel="00DF049B">
              <w:rPr>
                <w:rFonts w:ascii="GHEA Grapalat" w:hAnsi="GHEA Grapalat"/>
                <w:sz w:val="20"/>
                <w:szCs w:val="20"/>
                <w:lang w:val="hy-AM"/>
              </w:rPr>
              <w:t xml:space="preserve"> </w:t>
            </w:r>
            <w:r w:rsidRPr="00DE1E5A">
              <w:rPr>
                <w:rFonts w:ascii="GHEA Grapalat" w:hAnsi="GHEA Grapalat"/>
                <w:sz w:val="20"/>
                <w:szCs w:val="20"/>
                <w:lang w:val="hy-AM"/>
              </w:rPr>
              <w:t xml:space="preserve"> սույն տվյալները</w:t>
            </w:r>
            <w:r w:rsidRPr="00DE1E5A">
              <w:rPr>
                <w:rFonts w:ascii="GHEA Grapalat" w:hAnsi="GHEA Grapalat"/>
                <w:sz w:val="20"/>
                <w:szCs w:val="20"/>
              </w:rPr>
              <w:t xml:space="preserve"> </w:t>
            </w:r>
            <w:r w:rsidRPr="00DE1E5A">
              <w:rPr>
                <w:rFonts w:ascii="GHEA Grapalat" w:hAnsi="GHEA Grapalat"/>
                <w:sz w:val="20"/>
                <w:szCs w:val="20"/>
                <w:lang w:val="hy-AM"/>
              </w:rPr>
              <w:t xml:space="preserve">դրվում են </w:t>
            </w:r>
            <w:r w:rsidRPr="00DE1E5A">
              <w:rPr>
                <w:rFonts w:ascii="GHEA Grapalat" w:hAnsi="GHEA Grapalat"/>
                <w:sz w:val="20"/>
                <w:szCs w:val="20"/>
              </w:rPr>
              <w:t>թղթային եղանակով ներկայաց</w:t>
            </w:r>
            <w:r w:rsidRPr="00DE1E5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24088" w:rsidRPr="000E3911" w:rsidRDefault="00024088" w:rsidP="009465A1">
            <w:pPr>
              <w:jc w:val="center"/>
              <w:rPr>
                <w:rFonts w:ascii="GHEA Grapalat" w:hAnsi="GHEA Grapalat"/>
                <w:sz w:val="20"/>
                <w:szCs w:val="20"/>
              </w:rPr>
            </w:pPr>
          </w:p>
        </w:tc>
      </w:tr>
    </w:tbl>
    <w:p w:rsidR="00024088" w:rsidRPr="000F4414" w:rsidRDefault="00024088" w:rsidP="00024088">
      <w:pPr>
        <w:pStyle w:val="a3"/>
        <w:jc w:val="right"/>
        <w:rPr>
          <w:rFonts w:ascii="GHEA Grapalat" w:hAnsi="GHEA Grapalat" w:cs="Sylfaen"/>
          <w:i w:val="0"/>
          <w:lang w:val="en-US"/>
        </w:rPr>
      </w:pPr>
    </w:p>
    <w:p w:rsidR="00024088" w:rsidRPr="000E3911" w:rsidRDefault="00024088" w:rsidP="00024088">
      <w:pPr>
        <w:pStyle w:val="a3"/>
        <w:jc w:val="right"/>
        <w:rPr>
          <w:rFonts w:ascii="GHEA Grapalat" w:hAnsi="GHEA Grapalat" w:cs="Sylfaen"/>
          <w:i w:val="0"/>
          <w:lang w:val="en-US"/>
        </w:rPr>
      </w:pPr>
    </w:p>
    <w:p w:rsidR="00024088" w:rsidRPr="000E3911" w:rsidRDefault="00024088" w:rsidP="00024088">
      <w:pPr>
        <w:pStyle w:val="a3"/>
        <w:jc w:val="right"/>
        <w:rPr>
          <w:rFonts w:ascii="GHEA Grapalat" w:hAnsi="GHEA Grapalat" w:cs="Sylfaen"/>
          <w:i w:val="0"/>
          <w:lang w:val="en-US"/>
        </w:rPr>
      </w:pPr>
    </w:p>
    <w:p w:rsidR="00024088" w:rsidRPr="000E3911" w:rsidRDefault="00024088" w:rsidP="00024088">
      <w:pPr>
        <w:pStyle w:val="a3"/>
        <w:jc w:val="right"/>
        <w:rPr>
          <w:rFonts w:ascii="GHEA Grapalat" w:hAnsi="GHEA Grapalat" w:cs="Sylfaen"/>
          <w:i w:val="0"/>
          <w:lang w:val="en-US"/>
        </w:rPr>
      </w:pPr>
    </w:p>
    <w:p w:rsidR="00024088" w:rsidRPr="000E3911" w:rsidRDefault="00024088" w:rsidP="00024088">
      <w:pPr>
        <w:pStyle w:val="a3"/>
        <w:jc w:val="right"/>
        <w:rPr>
          <w:rFonts w:ascii="GHEA Grapalat" w:hAnsi="GHEA Grapalat" w:cs="Sylfaen"/>
          <w:i w:val="0"/>
          <w:lang w:val="en-US"/>
        </w:rPr>
      </w:pPr>
    </w:p>
    <w:p w:rsidR="00024088" w:rsidRPr="000F4414" w:rsidRDefault="00024088" w:rsidP="00024088">
      <w:pPr>
        <w:rPr>
          <w:rFonts w:ascii="GHEA Grapalat" w:hAnsi="GHEA Grapalat"/>
        </w:rPr>
      </w:pPr>
    </w:p>
    <w:p w:rsidR="00024088" w:rsidRPr="00675DD3" w:rsidRDefault="00024088" w:rsidP="00024088">
      <w:pPr>
        <w:pStyle w:val="a3"/>
        <w:jc w:val="right"/>
        <w:rPr>
          <w:rFonts w:ascii="GHEA Grapalat" w:hAnsi="GHEA Grapalat" w:cs="Sylfaen"/>
          <w:i w:val="0"/>
          <w:lang w:val="en-US"/>
        </w:rPr>
      </w:pPr>
    </w:p>
    <w:p w:rsidR="00024088" w:rsidRPr="00675DD3" w:rsidRDefault="00024088" w:rsidP="00024088">
      <w:pPr>
        <w:pStyle w:val="a3"/>
        <w:jc w:val="right"/>
        <w:rPr>
          <w:rFonts w:ascii="GHEA Grapalat" w:hAnsi="GHEA Grapalat" w:cs="Sylfaen"/>
          <w:i w:val="0"/>
          <w:lang w:val="en-US"/>
        </w:rPr>
      </w:pPr>
    </w:p>
    <w:p w:rsidR="00024088" w:rsidRPr="00675DD3" w:rsidRDefault="00024088" w:rsidP="00024088">
      <w:pPr>
        <w:pStyle w:val="a3"/>
        <w:jc w:val="right"/>
        <w:rPr>
          <w:rFonts w:ascii="GHEA Grapalat" w:hAnsi="GHEA Grapalat" w:cs="Sylfaen"/>
          <w:i w:val="0"/>
          <w:lang w:val="en-US"/>
        </w:rPr>
      </w:pPr>
    </w:p>
    <w:p w:rsidR="00C44ED7" w:rsidRDefault="00C44ED7"/>
    <w:sectPr w:rsidR="00C44ED7" w:rsidSect="00CE713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74C" w:rsidRDefault="00BE674C" w:rsidP="00024088">
      <w:pPr>
        <w:spacing w:after="0" w:line="240" w:lineRule="auto"/>
      </w:pPr>
      <w:r>
        <w:separator/>
      </w:r>
    </w:p>
  </w:endnote>
  <w:endnote w:type="continuationSeparator" w:id="1">
    <w:p w:rsidR="00BE674C" w:rsidRDefault="00BE674C" w:rsidP="000240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74C" w:rsidRDefault="00BE674C" w:rsidP="00024088">
      <w:pPr>
        <w:spacing w:after="0" w:line="240" w:lineRule="auto"/>
      </w:pPr>
      <w:r>
        <w:separator/>
      </w:r>
    </w:p>
  </w:footnote>
  <w:footnote w:type="continuationSeparator" w:id="1">
    <w:p w:rsidR="00BE674C" w:rsidRDefault="00BE674C" w:rsidP="00024088">
      <w:pPr>
        <w:spacing w:after="0" w:line="240" w:lineRule="auto"/>
      </w:pPr>
      <w:r>
        <w:continuationSeparator/>
      </w:r>
    </w:p>
  </w:footnote>
  <w:footnote w:id="2">
    <w:p w:rsidR="004E44EC" w:rsidRPr="00682A99" w:rsidRDefault="004E44EC" w:rsidP="00024088">
      <w:pPr>
        <w:pStyle w:val="af2"/>
        <w:jc w:val="both"/>
      </w:pPr>
      <w:r w:rsidRPr="00CA7342">
        <w:rPr>
          <w:rStyle w:val="af6"/>
        </w:rPr>
        <w:footnoteRef/>
      </w:r>
      <w:r w:rsidRPr="00CA7342">
        <w:t xml:space="preserve"> </w:t>
      </w:r>
      <w:r w:rsidRPr="00CA7342">
        <w:rPr>
          <w:rFonts w:ascii="GHEA Grapalat" w:hAnsi="GHEA Grapalat"/>
          <w:i/>
          <w:sz w:val="16"/>
          <w:szCs w:val="16"/>
          <w:lang w:val="af-ZA" w:eastAsia="en-US"/>
        </w:rPr>
        <w:t>Եթե սույն հրավերով չի նախատեսվում առաջին տեղը զբաղեցրած մասնակցի կողմից առաջարկվող ապրանքի՝ ապրանքային նշանի</w:t>
      </w:r>
      <w:r>
        <w:rPr>
          <w:rFonts w:ascii="GHEA Grapalat" w:hAnsi="GHEA Grapalat"/>
          <w:i/>
          <w:sz w:val="16"/>
          <w:szCs w:val="16"/>
          <w:lang w:val="af-ZA" w:eastAsia="en-US"/>
        </w:rPr>
        <w:t>, արտադրողի անվանման</w:t>
      </w:r>
      <w:r w:rsidRPr="00CA7342">
        <w:rPr>
          <w:rFonts w:ascii="GHEA Grapalat" w:hAnsi="GHEA Grapalat"/>
          <w:i/>
          <w:sz w:val="16"/>
          <w:szCs w:val="16"/>
          <w:lang w:val="af-ZA" w:eastAsia="en-US"/>
        </w:rPr>
        <w:t xml:space="preserve"> և </w:t>
      </w:r>
      <w:r>
        <w:rPr>
          <w:rFonts w:ascii="GHEA Grapalat" w:hAnsi="GHEA Grapalat"/>
          <w:i/>
          <w:sz w:val="16"/>
          <w:szCs w:val="16"/>
          <w:lang w:val="af-ZA" w:eastAsia="en-US"/>
        </w:rPr>
        <w:t xml:space="preserve">ծագման երկրի </w:t>
      </w:r>
      <w:r w:rsidRPr="00CA7342">
        <w:rPr>
          <w:rFonts w:ascii="GHEA Grapalat" w:hAnsi="GHEA Grapalat"/>
          <w:i/>
          <w:sz w:val="16"/>
          <w:szCs w:val="16"/>
          <w:lang w:val="af-ZA" w:eastAsia="en-US"/>
        </w:rPr>
        <w:t xml:space="preserve">վերաբերյալ տեղեկատվության ներկայացում, ապա ենթակետից հանվում են </w:t>
      </w:r>
      <w:r w:rsidRPr="00F67C25">
        <w:rPr>
          <w:rFonts w:ascii="GHEA Grapalat" w:hAnsi="GHEA Grapalat"/>
          <w:i/>
          <w:sz w:val="16"/>
          <w:szCs w:val="16"/>
          <w:lang w:val="af-ZA" w:eastAsia="en-US"/>
        </w:rPr>
        <w:t>«ինչպես նաև առաջարկվող ապրանքի անվանումը, ապրանքային նշանը, արտադրողի անվանումը, ծագման երկիրը» բառերը:</w:t>
      </w:r>
    </w:p>
  </w:footnote>
  <w:footnote w:id="3">
    <w:p w:rsidR="004E44EC" w:rsidRPr="00CA7342" w:rsidDel="003E6413" w:rsidRDefault="004E44EC" w:rsidP="00024088">
      <w:pPr>
        <w:pStyle w:val="af2"/>
        <w:jc w:val="both"/>
        <w:rPr>
          <w:del w:id="11" w:author="Sergey Shahnazaryan" w:date="2019-05-15T10:56:00Z"/>
        </w:rPr>
      </w:pPr>
      <w:r w:rsidRPr="00CA7342">
        <w:rPr>
          <w:rStyle w:val="af6"/>
        </w:rPr>
        <w:footnoteRef/>
      </w:r>
      <w:r>
        <w:rPr>
          <w:rFonts w:ascii="GHEA Grapalat" w:hAnsi="GHEA Grapalat" w:cs="Sylfaen"/>
          <w:i/>
          <w:sz w:val="16"/>
          <w:szCs w:val="16"/>
        </w:rPr>
        <w:t xml:space="preserve"> </w:t>
      </w:r>
      <w:r w:rsidRPr="00CA7342">
        <w:rPr>
          <w:rFonts w:ascii="GHEA Grapalat" w:hAnsi="GHEA Grapalat" w:cs="Sylfaen"/>
          <w:i/>
          <w:sz w:val="16"/>
          <w:szCs w:val="16"/>
        </w:rPr>
        <w:t>Եթե տվյալ ընթացակարգի չափաբաժինների քանակը գերազանցում է յոթանասունհինգ չափաբաժինը, ապա սույն նախադասությունը հրավերից հանվում է:</w:t>
      </w:r>
    </w:p>
  </w:footnote>
  <w:footnote w:id="4">
    <w:p w:rsidR="004E44EC" w:rsidRPr="002E31CA" w:rsidRDefault="004E44EC" w:rsidP="00024088">
      <w:pPr>
        <w:pStyle w:val="af2"/>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rsidR="004E44EC" w:rsidRDefault="004E44EC" w:rsidP="00024088">
      <w:pPr>
        <w:pStyle w:val="af2"/>
      </w:pPr>
      <w:r>
        <w:rPr>
          <w:rStyle w:val="af6"/>
        </w:rPr>
        <w:footnoteRef/>
      </w:r>
      <w:r w:rsidRPr="00FD7291">
        <w:rPr>
          <w:rFonts w:ascii="GHEA Grapalat" w:hAnsi="GHEA Grapalat" w:cs="Sylfaen"/>
          <w:i/>
          <w:sz w:val="16"/>
          <w:szCs w:val="16"/>
          <w:lang w:val="es-ES" w:eastAsia="en-US"/>
        </w:rPr>
        <w:t xml:space="preserve">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0C5E1D">
        <w:rPr>
          <w:rFonts w:ascii="GHEA Grapalat" w:hAnsi="GHEA Grapalat" w:cs="Sylfaen"/>
          <w:i/>
          <w:sz w:val="16"/>
          <w:szCs w:val="16"/>
        </w:rPr>
        <w:t>:</w:t>
      </w:r>
    </w:p>
  </w:footnote>
  <w:footnote w:id="6">
    <w:p w:rsidR="004E44EC" w:rsidRPr="00EC2CDE" w:rsidDel="00705BD7" w:rsidRDefault="004E44EC" w:rsidP="00024088">
      <w:pPr>
        <w:pStyle w:val="af2"/>
        <w:jc w:val="both"/>
        <w:rPr>
          <w:del w:id="27" w:author="Sergey Shahnazaryan" w:date="2019-05-20T15:44:00Z"/>
          <w:rFonts w:ascii="Sylfaen" w:hAnsi="Sylfaen" w:cs="Sylfaen"/>
          <w:lang w:val="af-ZA"/>
        </w:rPr>
      </w:pPr>
      <w:r w:rsidRPr="00D1325A">
        <w:rPr>
          <w:rFonts w:ascii="GHEA Grapalat" w:hAnsi="GHEA Grapalat" w:cs="Sylfaen"/>
          <w:i/>
          <w:sz w:val="16"/>
          <w:szCs w:val="16"/>
          <w:lang w:val="es-ES" w:eastAsia="en-US"/>
        </w:rPr>
        <w:t>:</w:t>
      </w:r>
    </w:p>
  </w:footnote>
  <w:footnote w:id="7">
    <w:p w:rsidR="004E44EC" w:rsidRPr="00F57AA8" w:rsidDel="0023353A" w:rsidRDefault="004E44EC" w:rsidP="00024088">
      <w:pPr>
        <w:pStyle w:val="af2"/>
        <w:rPr>
          <w:del w:id="28" w:author="Sergey Shahnazaryan" w:date="2019-05-20T15:51:00Z"/>
          <w:rFonts w:ascii="GHEA Grapalat" w:hAnsi="GHEA Grapalat"/>
          <w:i/>
          <w:sz w:val="16"/>
          <w:szCs w:val="16"/>
          <w:lang w:val="af-ZA"/>
        </w:rPr>
      </w:pPr>
    </w:p>
    <w:p w:rsidR="004E44EC" w:rsidRPr="00F57AA8" w:rsidDel="00FD08DD" w:rsidRDefault="004E44EC" w:rsidP="00024088">
      <w:pPr>
        <w:pStyle w:val="af2"/>
        <w:rPr>
          <w:del w:id="29" w:author="Sergey Shahnazaryan" w:date="2019-05-20T15:47:00Z"/>
          <w:rFonts w:ascii="GHEA Grapalat" w:hAnsi="GHEA Grapalat"/>
          <w:i/>
          <w:sz w:val="16"/>
          <w:szCs w:val="16"/>
          <w:lang w:val="af-ZA"/>
        </w:rPr>
      </w:pPr>
    </w:p>
    <w:p w:rsidR="004E44EC" w:rsidRDefault="004E44EC" w:rsidP="00024088">
      <w:pPr>
        <w:pStyle w:val="af2"/>
        <w:rPr>
          <w:rFonts w:ascii="GHEA Grapalat" w:hAnsi="GHEA Grapalat"/>
          <w:i/>
          <w:sz w:val="16"/>
          <w:szCs w:val="16"/>
          <w:lang w:val="hy-AM"/>
        </w:rPr>
      </w:pPr>
      <w:r w:rsidRPr="00A65C38">
        <w:rPr>
          <w:rFonts w:ascii="GHEA Grapalat" w:hAnsi="GHEA Grapalat"/>
          <w:i/>
          <w:sz w:val="16"/>
          <w:szCs w:val="16"/>
          <w:lang w:val="hy-AM"/>
        </w:rPr>
        <w:t>*</w:t>
      </w:r>
      <w:r>
        <w:rPr>
          <w:rFonts w:ascii="GHEA Grapalat" w:hAnsi="GHEA Grapalat"/>
          <w:i/>
          <w:sz w:val="16"/>
          <w:szCs w:val="16"/>
        </w:rPr>
        <w:t>Լրացվում</w:t>
      </w:r>
      <w:r w:rsidRPr="00F57AA8">
        <w:rPr>
          <w:rFonts w:ascii="GHEA Grapalat" w:hAnsi="GHEA Grapalat"/>
          <w:i/>
          <w:sz w:val="16"/>
          <w:szCs w:val="16"/>
          <w:lang w:val="af-ZA"/>
        </w:rPr>
        <w:t xml:space="preserve"> </w:t>
      </w:r>
      <w:r>
        <w:rPr>
          <w:rFonts w:ascii="GHEA Grapalat" w:hAnsi="GHEA Grapalat"/>
          <w:i/>
          <w:sz w:val="16"/>
          <w:szCs w:val="16"/>
        </w:rPr>
        <w:t>է</w:t>
      </w:r>
      <w:r w:rsidRPr="00F57AA8">
        <w:rPr>
          <w:rFonts w:ascii="GHEA Grapalat" w:hAnsi="GHEA Grapalat"/>
          <w:i/>
          <w:sz w:val="16"/>
          <w:szCs w:val="16"/>
          <w:lang w:val="af-ZA"/>
        </w:rPr>
        <w:t xml:space="preserve"> </w:t>
      </w:r>
      <w:r>
        <w:rPr>
          <w:rFonts w:ascii="GHEA Grapalat" w:hAnsi="GHEA Grapalat"/>
          <w:i/>
          <w:sz w:val="16"/>
          <w:szCs w:val="16"/>
        </w:rPr>
        <w:t>հանձնաժողովի</w:t>
      </w:r>
      <w:r w:rsidRPr="00F57AA8">
        <w:rPr>
          <w:rFonts w:ascii="GHEA Grapalat" w:hAnsi="GHEA Grapalat"/>
          <w:i/>
          <w:sz w:val="16"/>
          <w:szCs w:val="16"/>
          <w:lang w:val="af-ZA"/>
        </w:rPr>
        <w:t xml:space="preserve"> </w:t>
      </w:r>
      <w:r>
        <w:rPr>
          <w:rFonts w:ascii="GHEA Grapalat" w:hAnsi="GHEA Grapalat"/>
          <w:i/>
          <w:sz w:val="16"/>
          <w:szCs w:val="16"/>
        </w:rPr>
        <w:t>քարտուղարի</w:t>
      </w:r>
      <w:r w:rsidRPr="00F57AA8">
        <w:rPr>
          <w:rFonts w:ascii="GHEA Grapalat" w:hAnsi="GHEA Grapalat"/>
          <w:i/>
          <w:sz w:val="16"/>
          <w:szCs w:val="16"/>
          <w:lang w:val="af-ZA"/>
        </w:rPr>
        <w:t xml:space="preserve"> </w:t>
      </w:r>
      <w:r>
        <w:rPr>
          <w:rFonts w:ascii="GHEA Grapalat" w:hAnsi="GHEA Grapalat"/>
          <w:i/>
          <w:sz w:val="16"/>
          <w:szCs w:val="16"/>
        </w:rPr>
        <w:t>կողմից</w:t>
      </w:r>
      <w:r w:rsidRPr="00F57AA8">
        <w:rPr>
          <w:rFonts w:ascii="GHEA Grapalat" w:hAnsi="GHEA Grapalat"/>
          <w:i/>
          <w:sz w:val="16"/>
          <w:szCs w:val="16"/>
          <w:lang w:val="af-ZA"/>
        </w:rPr>
        <w:t xml:space="preserve">` </w:t>
      </w:r>
      <w:r>
        <w:rPr>
          <w:rFonts w:ascii="GHEA Grapalat" w:hAnsi="GHEA Grapalat"/>
          <w:i/>
          <w:sz w:val="16"/>
          <w:szCs w:val="16"/>
        </w:rPr>
        <w:t>մինչև</w:t>
      </w:r>
      <w:r w:rsidRPr="00F57AA8">
        <w:rPr>
          <w:rFonts w:ascii="GHEA Grapalat" w:hAnsi="GHEA Grapalat"/>
          <w:i/>
          <w:sz w:val="16"/>
          <w:szCs w:val="16"/>
          <w:lang w:val="af-ZA"/>
        </w:rPr>
        <w:t xml:space="preserve"> </w:t>
      </w:r>
      <w:r>
        <w:rPr>
          <w:rFonts w:ascii="GHEA Grapalat" w:hAnsi="GHEA Grapalat"/>
          <w:i/>
          <w:sz w:val="16"/>
          <w:szCs w:val="16"/>
        </w:rPr>
        <w:t>հրավերը</w:t>
      </w:r>
      <w:r w:rsidRPr="00F57AA8">
        <w:rPr>
          <w:rFonts w:ascii="GHEA Grapalat" w:hAnsi="GHEA Grapalat"/>
          <w:i/>
          <w:sz w:val="16"/>
          <w:szCs w:val="16"/>
          <w:lang w:val="af-ZA"/>
        </w:rPr>
        <w:t xml:space="preserve"> </w:t>
      </w:r>
      <w:r>
        <w:rPr>
          <w:rFonts w:ascii="GHEA Grapalat" w:hAnsi="GHEA Grapalat"/>
          <w:i/>
          <w:sz w:val="16"/>
          <w:szCs w:val="16"/>
        </w:rPr>
        <w:t>տեղեկագրում</w:t>
      </w:r>
      <w:r w:rsidRPr="00F57AA8">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4E44EC" w:rsidRPr="00F57AA8" w:rsidRDefault="004E44EC" w:rsidP="00024088">
      <w:pPr>
        <w:jc w:val="both"/>
        <w:rPr>
          <w:rFonts w:ascii="GHEA Grapalat" w:hAnsi="GHEA Grapalat" w:cs="Sylfaen"/>
          <w:sz w:val="20"/>
          <w:lang w:val="af-ZA"/>
        </w:rPr>
      </w:pPr>
      <w:r w:rsidRPr="00F57AA8">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2152AB">
        <w:rPr>
          <w:rFonts w:ascii="GHEA Grapalat" w:hAnsi="GHEA Grapalat"/>
          <w:i/>
          <w:sz w:val="16"/>
          <w:szCs w:val="16"/>
          <w:lang w:val="hy-AM" w:eastAsia="ru-RU"/>
        </w:rPr>
        <w:t>մասնակցի</w:t>
      </w:r>
      <w:r w:rsidRPr="00F57AA8">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4E44EC" w:rsidDel="00FD08DD" w:rsidRDefault="004E44EC" w:rsidP="00024088">
      <w:pPr>
        <w:pStyle w:val="af2"/>
        <w:rPr>
          <w:del w:id="30" w:author="Sergey Shahnazaryan" w:date="2019-05-20T15:47:00Z"/>
        </w:rPr>
      </w:pPr>
    </w:p>
    <w:p w:rsidR="004E44EC" w:rsidRPr="00F57AA8" w:rsidDel="00FD08DD" w:rsidRDefault="004E44EC" w:rsidP="00024088">
      <w:pPr>
        <w:pStyle w:val="af2"/>
        <w:rPr>
          <w:del w:id="31" w:author="Sergey Shahnazaryan" w:date="2019-05-20T15:47:00Z"/>
          <w:rFonts w:ascii="GHEA Grapalat" w:hAnsi="GHEA Grapalat"/>
          <w:i/>
          <w:sz w:val="16"/>
          <w:szCs w:val="16"/>
          <w:lang w:val="af-ZA"/>
        </w:rPr>
      </w:pPr>
    </w:p>
  </w:footnote>
  <w:footnote w:id="8">
    <w:p w:rsidR="004E44EC" w:rsidRPr="009465A1" w:rsidRDefault="004E44EC" w:rsidP="00024088">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9465A1">
        <w:rPr>
          <w:rFonts w:ascii="GHEA Grapalat" w:hAnsi="GHEA Grapalat"/>
          <w:i/>
          <w:sz w:val="16"/>
          <w:szCs w:val="16"/>
          <w:lang w:val="af-ZA"/>
        </w:rPr>
        <w:t xml:space="preserve"> </w:t>
      </w:r>
      <w:r>
        <w:rPr>
          <w:rFonts w:ascii="GHEA Grapalat" w:hAnsi="GHEA Grapalat"/>
          <w:i/>
          <w:sz w:val="16"/>
          <w:szCs w:val="16"/>
        </w:rPr>
        <w:t>լրացվում</w:t>
      </w:r>
      <w:r w:rsidRPr="009465A1">
        <w:rPr>
          <w:rFonts w:ascii="GHEA Grapalat" w:hAnsi="GHEA Grapalat"/>
          <w:i/>
          <w:sz w:val="16"/>
          <w:szCs w:val="16"/>
          <w:lang w:val="af-ZA"/>
        </w:rPr>
        <w:t xml:space="preserve"> </w:t>
      </w:r>
      <w:r>
        <w:rPr>
          <w:rFonts w:ascii="GHEA Grapalat" w:hAnsi="GHEA Grapalat"/>
          <w:i/>
          <w:sz w:val="16"/>
          <w:szCs w:val="16"/>
        </w:rPr>
        <w:t>է</w:t>
      </w:r>
      <w:r w:rsidRPr="009465A1">
        <w:rPr>
          <w:rFonts w:ascii="GHEA Grapalat" w:hAnsi="GHEA Grapalat"/>
          <w:i/>
          <w:sz w:val="16"/>
          <w:szCs w:val="16"/>
          <w:lang w:val="af-ZA"/>
        </w:rPr>
        <w:t xml:space="preserve"> </w:t>
      </w:r>
      <w:r>
        <w:rPr>
          <w:rFonts w:ascii="GHEA Grapalat" w:hAnsi="GHEA Grapalat"/>
          <w:i/>
          <w:sz w:val="16"/>
          <w:szCs w:val="16"/>
        </w:rPr>
        <w:t>հանձնաժողովի</w:t>
      </w:r>
      <w:r w:rsidRPr="009465A1">
        <w:rPr>
          <w:rFonts w:ascii="GHEA Grapalat" w:hAnsi="GHEA Grapalat"/>
          <w:i/>
          <w:sz w:val="16"/>
          <w:szCs w:val="16"/>
          <w:lang w:val="af-ZA"/>
        </w:rPr>
        <w:t xml:space="preserve"> </w:t>
      </w:r>
      <w:r>
        <w:rPr>
          <w:rFonts w:ascii="GHEA Grapalat" w:hAnsi="GHEA Grapalat"/>
          <w:i/>
          <w:sz w:val="16"/>
          <w:szCs w:val="16"/>
        </w:rPr>
        <w:t>քարտուղարի</w:t>
      </w:r>
      <w:r w:rsidRPr="009465A1">
        <w:rPr>
          <w:rFonts w:ascii="GHEA Grapalat" w:hAnsi="GHEA Grapalat"/>
          <w:i/>
          <w:sz w:val="16"/>
          <w:szCs w:val="16"/>
          <w:lang w:val="af-ZA"/>
        </w:rPr>
        <w:t xml:space="preserve"> </w:t>
      </w:r>
      <w:r>
        <w:rPr>
          <w:rFonts w:ascii="GHEA Grapalat" w:hAnsi="GHEA Grapalat"/>
          <w:i/>
          <w:sz w:val="16"/>
          <w:szCs w:val="16"/>
        </w:rPr>
        <w:t>կողմից</w:t>
      </w:r>
      <w:r w:rsidRPr="009465A1">
        <w:rPr>
          <w:rFonts w:ascii="GHEA Grapalat" w:hAnsi="GHEA Grapalat"/>
          <w:i/>
          <w:sz w:val="16"/>
          <w:szCs w:val="16"/>
          <w:lang w:val="af-ZA"/>
        </w:rPr>
        <w:t xml:space="preserve">` </w:t>
      </w:r>
      <w:r>
        <w:rPr>
          <w:rFonts w:ascii="GHEA Grapalat" w:hAnsi="GHEA Grapalat"/>
          <w:i/>
          <w:sz w:val="16"/>
          <w:szCs w:val="16"/>
        </w:rPr>
        <w:t>մինչև</w:t>
      </w:r>
      <w:r w:rsidRPr="009465A1">
        <w:rPr>
          <w:rFonts w:ascii="GHEA Grapalat" w:hAnsi="GHEA Grapalat"/>
          <w:i/>
          <w:sz w:val="16"/>
          <w:szCs w:val="16"/>
          <w:lang w:val="af-ZA"/>
        </w:rPr>
        <w:t xml:space="preserve"> </w:t>
      </w:r>
      <w:r>
        <w:rPr>
          <w:rFonts w:ascii="GHEA Grapalat" w:hAnsi="GHEA Grapalat"/>
          <w:i/>
          <w:sz w:val="16"/>
          <w:szCs w:val="16"/>
        </w:rPr>
        <w:t>հրավերը</w:t>
      </w:r>
      <w:r w:rsidRPr="009465A1">
        <w:rPr>
          <w:rFonts w:ascii="GHEA Grapalat" w:hAnsi="GHEA Grapalat"/>
          <w:i/>
          <w:sz w:val="16"/>
          <w:szCs w:val="16"/>
          <w:lang w:val="af-ZA"/>
        </w:rPr>
        <w:t xml:space="preserve"> </w:t>
      </w:r>
      <w:r>
        <w:rPr>
          <w:rFonts w:ascii="GHEA Grapalat" w:hAnsi="GHEA Grapalat"/>
          <w:i/>
          <w:sz w:val="16"/>
          <w:szCs w:val="16"/>
        </w:rPr>
        <w:t>տեղեկագրում</w:t>
      </w:r>
      <w:r w:rsidRPr="009465A1">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4E44EC" w:rsidRPr="0015088E" w:rsidRDefault="004E44EC" w:rsidP="00024088">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9465A1">
        <w:rPr>
          <w:rFonts w:ascii="GHEA Grapalat" w:hAnsi="GHEA Grapalat"/>
          <w:i/>
          <w:sz w:val="16"/>
          <w:szCs w:val="16"/>
          <w:lang w:val="af-ZA"/>
        </w:rPr>
        <w:t xml:space="preserve"> </w:t>
      </w:r>
      <w:r w:rsidRPr="009E45F3">
        <w:rPr>
          <w:rFonts w:ascii="GHEA Grapalat" w:hAnsi="GHEA Grapalat"/>
          <w:i/>
          <w:sz w:val="16"/>
          <w:szCs w:val="16"/>
        </w:rPr>
        <w:t>մասնակիցն</w:t>
      </w:r>
      <w:r w:rsidRPr="009465A1">
        <w:rPr>
          <w:rFonts w:ascii="GHEA Grapalat" w:hAnsi="GHEA Grapalat"/>
          <w:i/>
          <w:sz w:val="16"/>
          <w:szCs w:val="16"/>
          <w:lang w:val="af-ZA"/>
        </w:rPr>
        <w:t xml:space="preserve"> </w:t>
      </w:r>
      <w:r w:rsidRPr="009E45F3">
        <w:rPr>
          <w:rFonts w:ascii="GHEA Grapalat" w:hAnsi="GHEA Grapalat"/>
          <w:i/>
          <w:sz w:val="16"/>
          <w:szCs w:val="16"/>
        </w:rPr>
        <w:t>ավելացված</w:t>
      </w:r>
      <w:r w:rsidRPr="009465A1">
        <w:rPr>
          <w:rFonts w:ascii="GHEA Grapalat" w:hAnsi="GHEA Grapalat"/>
          <w:i/>
          <w:sz w:val="16"/>
          <w:szCs w:val="16"/>
          <w:lang w:val="af-ZA"/>
        </w:rPr>
        <w:t xml:space="preserve"> </w:t>
      </w:r>
      <w:r w:rsidRPr="009E45F3">
        <w:rPr>
          <w:rFonts w:ascii="GHEA Grapalat" w:hAnsi="GHEA Grapalat"/>
          <w:i/>
          <w:sz w:val="16"/>
          <w:szCs w:val="16"/>
        </w:rPr>
        <w:t>արժեքի</w:t>
      </w:r>
      <w:r w:rsidRPr="009465A1">
        <w:rPr>
          <w:rFonts w:ascii="GHEA Grapalat" w:hAnsi="GHEA Grapalat"/>
          <w:i/>
          <w:sz w:val="16"/>
          <w:szCs w:val="16"/>
          <w:lang w:val="af-ZA"/>
        </w:rPr>
        <w:t xml:space="preserve"> </w:t>
      </w:r>
      <w:r w:rsidRPr="009E45F3">
        <w:rPr>
          <w:rFonts w:ascii="GHEA Grapalat" w:hAnsi="GHEA Grapalat"/>
          <w:i/>
          <w:sz w:val="16"/>
          <w:szCs w:val="16"/>
        </w:rPr>
        <w:t>հարկ</w:t>
      </w:r>
      <w:r w:rsidRPr="009465A1">
        <w:rPr>
          <w:rFonts w:ascii="GHEA Grapalat" w:hAnsi="GHEA Grapalat"/>
          <w:i/>
          <w:sz w:val="16"/>
          <w:szCs w:val="16"/>
          <w:lang w:val="af-ZA"/>
        </w:rPr>
        <w:t xml:space="preserve"> </w:t>
      </w:r>
      <w:r w:rsidRPr="009E45F3">
        <w:rPr>
          <w:rFonts w:ascii="GHEA Grapalat" w:hAnsi="GHEA Grapalat"/>
          <w:i/>
          <w:sz w:val="16"/>
          <w:szCs w:val="16"/>
        </w:rPr>
        <w:t>վճարող</w:t>
      </w:r>
      <w:r w:rsidRPr="009465A1">
        <w:rPr>
          <w:rFonts w:ascii="GHEA Grapalat" w:hAnsi="GHEA Grapalat"/>
          <w:i/>
          <w:sz w:val="16"/>
          <w:szCs w:val="16"/>
          <w:lang w:val="af-ZA"/>
        </w:rPr>
        <w:t xml:space="preserve"> </w:t>
      </w:r>
      <w:r w:rsidRPr="009E45F3">
        <w:rPr>
          <w:rFonts w:ascii="GHEA Grapalat" w:hAnsi="GHEA Grapalat"/>
          <w:i/>
          <w:sz w:val="16"/>
          <w:szCs w:val="16"/>
        </w:rPr>
        <w:t>է</w:t>
      </w:r>
      <w:r w:rsidRPr="009465A1">
        <w:rPr>
          <w:rFonts w:ascii="GHEA Grapalat" w:hAnsi="GHEA Grapalat"/>
          <w:i/>
          <w:sz w:val="16"/>
          <w:szCs w:val="16"/>
          <w:lang w:val="af-ZA"/>
        </w:rPr>
        <w:t xml:space="preserve">, </w:t>
      </w:r>
      <w:r w:rsidRPr="009E45F3">
        <w:rPr>
          <w:rFonts w:ascii="GHEA Grapalat" w:hAnsi="GHEA Grapalat"/>
          <w:i/>
          <w:sz w:val="16"/>
          <w:szCs w:val="16"/>
        </w:rPr>
        <w:t>ապա</w:t>
      </w:r>
      <w:r w:rsidRPr="009465A1">
        <w:rPr>
          <w:rFonts w:ascii="GHEA Grapalat" w:hAnsi="GHEA Grapalat"/>
          <w:i/>
          <w:sz w:val="16"/>
          <w:szCs w:val="16"/>
          <w:lang w:val="af-ZA"/>
        </w:rPr>
        <w:t xml:space="preserve"> </w:t>
      </w:r>
      <w:r w:rsidRPr="009E45F3">
        <w:rPr>
          <w:rFonts w:ascii="GHEA Grapalat" w:hAnsi="GHEA Grapalat"/>
          <w:i/>
          <w:sz w:val="16"/>
          <w:szCs w:val="16"/>
        </w:rPr>
        <w:t>տվյալ</w:t>
      </w:r>
      <w:r w:rsidRPr="009465A1">
        <w:rPr>
          <w:rFonts w:ascii="GHEA Grapalat" w:hAnsi="GHEA Grapalat"/>
          <w:i/>
          <w:sz w:val="16"/>
          <w:szCs w:val="16"/>
          <w:lang w:val="af-ZA"/>
        </w:rPr>
        <w:t xml:space="preserve"> </w:t>
      </w:r>
      <w:r w:rsidRPr="009E45F3">
        <w:rPr>
          <w:rFonts w:ascii="GHEA Grapalat" w:hAnsi="GHEA Grapalat"/>
          <w:i/>
          <w:sz w:val="16"/>
          <w:szCs w:val="16"/>
        </w:rPr>
        <w:t>պայմանագրի</w:t>
      </w:r>
      <w:r w:rsidRPr="009465A1">
        <w:rPr>
          <w:rFonts w:ascii="GHEA Grapalat" w:hAnsi="GHEA Grapalat"/>
          <w:i/>
          <w:sz w:val="16"/>
          <w:szCs w:val="16"/>
          <w:lang w:val="af-ZA"/>
        </w:rPr>
        <w:t xml:space="preserve"> </w:t>
      </w:r>
      <w:r w:rsidRPr="009E45F3">
        <w:rPr>
          <w:rFonts w:ascii="GHEA Grapalat" w:hAnsi="GHEA Grapalat"/>
          <w:i/>
          <w:sz w:val="16"/>
          <w:szCs w:val="16"/>
        </w:rPr>
        <w:t>գծով</w:t>
      </w:r>
      <w:r w:rsidRPr="009465A1">
        <w:rPr>
          <w:rFonts w:ascii="GHEA Grapalat" w:hAnsi="GHEA Grapalat"/>
          <w:i/>
          <w:sz w:val="16"/>
          <w:szCs w:val="16"/>
          <w:lang w:val="af-ZA"/>
        </w:rPr>
        <w:t xml:space="preserve"> </w:t>
      </w:r>
      <w:r w:rsidRPr="009E45F3">
        <w:rPr>
          <w:rFonts w:ascii="GHEA Grapalat" w:hAnsi="GHEA Grapalat"/>
          <w:i/>
          <w:sz w:val="16"/>
          <w:szCs w:val="16"/>
        </w:rPr>
        <w:t>Հայաստանի</w:t>
      </w:r>
      <w:r w:rsidRPr="009465A1">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9465A1">
        <w:rPr>
          <w:rFonts w:ascii="GHEA Grapalat" w:hAnsi="GHEA Grapalat"/>
          <w:i/>
          <w:sz w:val="16"/>
          <w:szCs w:val="16"/>
          <w:lang w:val="af-ZA"/>
        </w:rPr>
        <w:t xml:space="preserve"> </w:t>
      </w:r>
      <w:r w:rsidRPr="009E45F3">
        <w:rPr>
          <w:rFonts w:ascii="GHEA Grapalat" w:hAnsi="GHEA Grapalat"/>
          <w:i/>
          <w:sz w:val="16"/>
          <w:szCs w:val="16"/>
        </w:rPr>
        <w:t>պետական</w:t>
      </w:r>
      <w:r w:rsidRPr="009465A1">
        <w:rPr>
          <w:rFonts w:ascii="GHEA Grapalat" w:hAnsi="GHEA Grapalat"/>
          <w:i/>
          <w:sz w:val="16"/>
          <w:szCs w:val="16"/>
          <w:lang w:val="af-ZA"/>
        </w:rPr>
        <w:t xml:space="preserve"> </w:t>
      </w:r>
      <w:r w:rsidRPr="009E45F3">
        <w:rPr>
          <w:rFonts w:ascii="GHEA Grapalat" w:hAnsi="GHEA Grapalat"/>
          <w:i/>
          <w:sz w:val="16"/>
          <w:szCs w:val="16"/>
        </w:rPr>
        <w:t>բյուջե</w:t>
      </w:r>
      <w:r w:rsidRPr="009465A1">
        <w:rPr>
          <w:rFonts w:ascii="GHEA Grapalat" w:hAnsi="GHEA Grapalat"/>
          <w:i/>
          <w:sz w:val="16"/>
          <w:szCs w:val="16"/>
          <w:lang w:val="af-ZA"/>
        </w:rPr>
        <w:t xml:space="preserve"> </w:t>
      </w:r>
      <w:r w:rsidRPr="009E45F3">
        <w:rPr>
          <w:rFonts w:ascii="GHEA Grapalat" w:hAnsi="GHEA Grapalat"/>
          <w:i/>
          <w:sz w:val="16"/>
          <w:szCs w:val="16"/>
        </w:rPr>
        <w:t>վճարվելիք</w:t>
      </w:r>
      <w:r w:rsidRPr="009465A1">
        <w:rPr>
          <w:rFonts w:ascii="GHEA Grapalat" w:hAnsi="GHEA Grapalat"/>
          <w:i/>
          <w:sz w:val="16"/>
          <w:szCs w:val="16"/>
          <w:lang w:val="af-ZA"/>
        </w:rPr>
        <w:t xml:space="preserve"> </w:t>
      </w:r>
      <w:r w:rsidRPr="009E45F3">
        <w:rPr>
          <w:rFonts w:ascii="GHEA Grapalat" w:hAnsi="GHEA Grapalat"/>
          <w:i/>
          <w:sz w:val="16"/>
          <w:szCs w:val="16"/>
        </w:rPr>
        <w:t>ավելացված</w:t>
      </w:r>
      <w:r w:rsidRPr="009465A1">
        <w:rPr>
          <w:rFonts w:ascii="GHEA Grapalat" w:hAnsi="GHEA Grapalat"/>
          <w:i/>
          <w:sz w:val="16"/>
          <w:szCs w:val="16"/>
          <w:lang w:val="af-ZA"/>
        </w:rPr>
        <w:t xml:space="preserve"> </w:t>
      </w:r>
      <w:r w:rsidRPr="009E45F3">
        <w:rPr>
          <w:rFonts w:ascii="GHEA Grapalat" w:hAnsi="GHEA Grapalat"/>
          <w:i/>
          <w:sz w:val="16"/>
          <w:szCs w:val="16"/>
        </w:rPr>
        <w:t>արժեքի</w:t>
      </w:r>
      <w:r w:rsidRPr="009465A1">
        <w:rPr>
          <w:rFonts w:ascii="GHEA Grapalat" w:hAnsi="GHEA Grapalat"/>
          <w:i/>
          <w:sz w:val="16"/>
          <w:szCs w:val="16"/>
          <w:lang w:val="af-ZA"/>
        </w:rPr>
        <w:t xml:space="preserve"> </w:t>
      </w:r>
      <w:r w:rsidRPr="009E45F3">
        <w:rPr>
          <w:rFonts w:ascii="GHEA Grapalat" w:hAnsi="GHEA Grapalat"/>
          <w:i/>
          <w:sz w:val="16"/>
          <w:szCs w:val="16"/>
        </w:rPr>
        <w:t>հարկի</w:t>
      </w:r>
      <w:r w:rsidRPr="009465A1">
        <w:rPr>
          <w:rFonts w:ascii="GHEA Grapalat" w:hAnsi="GHEA Grapalat"/>
          <w:i/>
          <w:sz w:val="16"/>
          <w:szCs w:val="16"/>
          <w:lang w:val="af-ZA"/>
        </w:rPr>
        <w:t xml:space="preserve"> </w:t>
      </w:r>
      <w:r w:rsidRPr="009E45F3">
        <w:rPr>
          <w:rFonts w:ascii="GHEA Grapalat" w:hAnsi="GHEA Grapalat"/>
          <w:i/>
          <w:sz w:val="16"/>
          <w:szCs w:val="16"/>
        </w:rPr>
        <w:t>գումարը</w:t>
      </w:r>
      <w:r w:rsidRPr="009465A1">
        <w:rPr>
          <w:rFonts w:ascii="GHEA Grapalat" w:hAnsi="GHEA Grapalat"/>
          <w:i/>
          <w:sz w:val="16"/>
          <w:szCs w:val="16"/>
          <w:lang w:val="af-ZA"/>
        </w:rPr>
        <w:t xml:space="preserve"> </w:t>
      </w:r>
      <w:r w:rsidRPr="009E45F3">
        <w:rPr>
          <w:rFonts w:ascii="GHEA Grapalat" w:hAnsi="GHEA Grapalat"/>
          <w:i/>
          <w:sz w:val="16"/>
          <w:szCs w:val="16"/>
        </w:rPr>
        <w:t>նշվում</w:t>
      </w:r>
      <w:r w:rsidRPr="009465A1">
        <w:rPr>
          <w:rFonts w:ascii="GHEA Grapalat" w:hAnsi="GHEA Grapalat"/>
          <w:i/>
          <w:sz w:val="16"/>
          <w:szCs w:val="16"/>
          <w:lang w:val="af-ZA"/>
        </w:rPr>
        <w:t xml:space="preserve"> </w:t>
      </w:r>
      <w:r w:rsidRPr="009E45F3">
        <w:rPr>
          <w:rFonts w:ascii="GHEA Grapalat" w:hAnsi="GHEA Grapalat"/>
          <w:i/>
          <w:sz w:val="16"/>
          <w:szCs w:val="16"/>
        </w:rPr>
        <w:t>է</w:t>
      </w:r>
      <w:r w:rsidRPr="009465A1">
        <w:rPr>
          <w:rFonts w:ascii="GHEA Grapalat" w:hAnsi="GHEA Grapalat"/>
          <w:i/>
          <w:sz w:val="16"/>
          <w:szCs w:val="16"/>
          <w:lang w:val="af-ZA"/>
        </w:rPr>
        <w:t xml:space="preserve"> 4-</w:t>
      </w:r>
      <w:r w:rsidRPr="009E45F3">
        <w:rPr>
          <w:rFonts w:ascii="GHEA Grapalat" w:hAnsi="GHEA Grapalat"/>
          <w:i/>
          <w:sz w:val="16"/>
          <w:szCs w:val="16"/>
        </w:rPr>
        <w:t>րդ</w:t>
      </w:r>
      <w:r w:rsidRPr="009465A1">
        <w:rPr>
          <w:rFonts w:ascii="GHEA Grapalat" w:hAnsi="GHEA Grapalat"/>
          <w:i/>
          <w:sz w:val="16"/>
          <w:szCs w:val="16"/>
          <w:lang w:val="af-ZA"/>
        </w:rPr>
        <w:t xml:space="preserve"> </w:t>
      </w:r>
      <w:r w:rsidRPr="009E45F3">
        <w:rPr>
          <w:rFonts w:ascii="GHEA Grapalat" w:hAnsi="GHEA Grapalat"/>
          <w:i/>
          <w:sz w:val="16"/>
          <w:szCs w:val="16"/>
        </w:rPr>
        <w:t>սյունակում։</w:t>
      </w:r>
    </w:p>
    <w:p w:rsidR="004E44EC" w:rsidRPr="0015088E" w:rsidDel="0023353A" w:rsidRDefault="004E44EC" w:rsidP="00024088">
      <w:pPr>
        <w:rPr>
          <w:del w:id="32" w:author="Sergey Shahnazaryan" w:date="2019-05-20T15:51:00Z"/>
          <w:rFonts w:ascii="GHEA Grapalat" w:hAnsi="GHEA Grapalat" w:cs="Sylfaen"/>
          <w:i/>
          <w:sz w:val="16"/>
          <w:szCs w:val="16"/>
          <w:lang w:eastAsia="ru-RU"/>
        </w:rPr>
      </w:pPr>
    </w:p>
    <w:p w:rsidR="004E44EC" w:rsidDel="0023353A" w:rsidRDefault="004E44EC" w:rsidP="00024088">
      <w:pPr>
        <w:pStyle w:val="af2"/>
        <w:rPr>
          <w:del w:id="33" w:author="Sergey Shahnazaryan" w:date="2019-05-20T15:51:00Z"/>
          <w:rFonts w:ascii="GHEA Grapalat" w:hAnsi="GHEA Grapalat"/>
          <w:i/>
          <w:sz w:val="16"/>
          <w:szCs w:val="16"/>
        </w:rPr>
      </w:pPr>
    </w:p>
    <w:p w:rsidR="004E44EC" w:rsidRPr="004A3051" w:rsidDel="0023353A" w:rsidRDefault="004E44EC" w:rsidP="00024088">
      <w:pPr>
        <w:pStyle w:val="af2"/>
        <w:rPr>
          <w:del w:id="34" w:author="Sergey Shahnazaryan" w:date="2019-05-20T15:51:00Z"/>
          <w:i/>
        </w:rPr>
      </w:pPr>
    </w:p>
  </w:footnote>
  <w:footnote w:id="9">
    <w:p w:rsidR="004E44EC" w:rsidRPr="00CA7342" w:rsidRDefault="004E44EC" w:rsidP="00024088">
      <w:pPr>
        <w:pStyle w:val="af2"/>
        <w:jc w:val="both"/>
      </w:pPr>
      <w:r>
        <w:rPr>
          <w:rStyle w:val="af6"/>
          <w:rFonts w:ascii="GHEA Grapalat" w:hAnsi="GHEA Grapalat" w:cs="Sylfaen"/>
        </w:rPr>
        <w:t>15</w:t>
      </w:r>
      <w:r w:rsidRPr="00917496">
        <w:rPr>
          <w:rStyle w:val="af6"/>
          <w:color w:val="FFFFFF"/>
        </w:rPr>
        <w:footnoteRef/>
      </w:r>
      <w:r w:rsidRPr="00917496">
        <w:rPr>
          <w:color w:val="FFFFFF"/>
        </w:rPr>
        <w:t xml:space="preserve"> </w:t>
      </w:r>
      <w:r w:rsidRPr="00CA7342">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10">
    <w:p w:rsidR="004E44EC" w:rsidRDefault="004E44EC" w:rsidP="00024088">
      <w:pPr>
        <w:pStyle w:val="31"/>
        <w:spacing w:line="240" w:lineRule="auto"/>
        <w:ind w:firstLine="0"/>
        <w:rPr>
          <w:rFonts w:ascii="GHEA Grapalat" w:hAnsi="GHEA Grapalat" w:cs="Sylfaen"/>
          <w:i/>
          <w:sz w:val="16"/>
          <w:szCs w:val="16"/>
          <w:lang w:eastAsia="ru-RU"/>
        </w:rPr>
      </w:pPr>
      <w:r w:rsidRPr="000F5032">
        <w:rPr>
          <w:rFonts w:ascii="GHEA Grapalat" w:hAnsi="GHEA Grapalat" w:cs="Sylfaen"/>
          <w:i/>
          <w:sz w:val="16"/>
          <w:szCs w:val="16"/>
          <w:lang w:val="hy-AM" w:eastAsia="ru-RU"/>
        </w:rPr>
        <w:t>*</w:t>
      </w:r>
      <w:r w:rsidRPr="0003334B">
        <w:rPr>
          <w:rFonts w:ascii="GHEA Grapalat" w:hAnsi="GHEA Grapalat"/>
          <w:i/>
          <w:sz w:val="16"/>
          <w:szCs w:val="16"/>
        </w:rPr>
        <w:t xml:space="preserve"> </w:t>
      </w:r>
      <w:r>
        <w:rPr>
          <w:rFonts w:ascii="GHEA Grapalat" w:hAnsi="GHEA Grapalat"/>
          <w:i/>
          <w:sz w:val="16"/>
          <w:szCs w:val="16"/>
        </w:rPr>
        <w:t>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4E44EC" w:rsidRPr="00A65C38" w:rsidDel="0023353A" w:rsidRDefault="004E44EC" w:rsidP="00024088">
      <w:pPr>
        <w:pStyle w:val="af2"/>
        <w:jc w:val="both"/>
        <w:rPr>
          <w:del w:id="35" w:author="Sergey Shahnazaryan" w:date="2019-05-20T15:52:00Z"/>
          <w:rFonts w:ascii="GHEA Grapalat" w:hAnsi="GHEA Grapalat"/>
          <w:i/>
        </w:rPr>
      </w:pPr>
    </w:p>
  </w:footnote>
  <w:footnote w:id="11">
    <w:p w:rsidR="004E44EC" w:rsidRPr="00CA7342" w:rsidRDefault="004E44EC" w:rsidP="00024088">
      <w:pPr>
        <w:pStyle w:val="af2"/>
        <w:jc w:val="both"/>
      </w:pPr>
      <w:r>
        <w:rPr>
          <w:rStyle w:val="af6"/>
          <w:rFonts w:ascii="GHEA Grapalat" w:hAnsi="GHEA Grapalat" w:cs="Sylfaen"/>
        </w:rPr>
        <w:t>16</w:t>
      </w:r>
      <w:r w:rsidRPr="00917496">
        <w:rPr>
          <w:rStyle w:val="af6"/>
          <w:color w:val="FFFFFF"/>
        </w:rPr>
        <w:footnoteRef/>
      </w:r>
      <w:r w:rsidRPr="00CA7342">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12">
    <w:p w:rsidR="004E44EC" w:rsidRDefault="004E44EC" w:rsidP="00024088">
      <w:pPr>
        <w:pStyle w:val="31"/>
        <w:spacing w:line="240" w:lineRule="auto"/>
        <w:ind w:firstLine="0"/>
        <w:rPr>
          <w:rFonts w:ascii="GHEA Grapalat" w:hAnsi="GHEA Grapalat" w:cs="Sylfaen"/>
          <w:i/>
          <w:sz w:val="16"/>
          <w:szCs w:val="16"/>
          <w:lang w:eastAsia="ru-RU"/>
        </w:rPr>
      </w:pPr>
      <w:r w:rsidRPr="00CA7342">
        <w:rPr>
          <w:rFonts w:ascii="GHEA Grapalat" w:hAnsi="GHEA Grapalat" w:cs="Sylfaen"/>
          <w:i/>
          <w:sz w:val="16"/>
          <w:szCs w:val="16"/>
          <w:lang w:val="hy-AM" w:eastAsia="ru-RU"/>
        </w:rPr>
        <w:t>*</w:t>
      </w:r>
      <w:r w:rsidRPr="00CA7342">
        <w:rPr>
          <w:rFonts w:ascii="GHEA Grapalat" w:hAnsi="GHEA Grapalat"/>
          <w:i/>
          <w:sz w:val="16"/>
          <w:szCs w:val="16"/>
        </w:rPr>
        <w:t xml:space="preserve"> լրացվում է հանձնաժողովի քարտուղարի կողմից` մինչև հրավերը տեղեկագրում հրապարակելը</w:t>
      </w:r>
      <w:r w:rsidRPr="00CA7342">
        <w:rPr>
          <w:rFonts w:ascii="GHEA Grapalat" w:hAnsi="GHEA Grapalat"/>
          <w:i/>
          <w:sz w:val="16"/>
          <w:szCs w:val="16"/>
          <w:lang w:val="hy-AM"/>
        </w:rPr>
        <w:t>:</w:t>
      </w:r>
    </w:p>
    <w:p w:rsidR="004E44EC" w:rsidRPr="00A65C38" w:rsidDel="002459FA" w:rsidRDefault="004E44EC" w:rsidP="00024088">
      <w:pPr>
        <w:pStyle w:val="af2"/>
        <w:jc w:val="both"/>
        <w:rPr>
          <w:del w:id="38" w:author="Sergey Shahnazaryan" w:date="2019-05-20T15:53:00Z"/>
          <w:rFonts w:ascii="GHEA Grapalat" w:hAnsi="GHEA Grapalat"/>
          <w:i/>
        </w:rPr>
      </w:pPr>
    </w:p>
  </w:footnote>
  <w:footnote w:id="13">
    <w:p w:rsidR="004E44EC" w:rsidRPr="006D1826" w:rsidRDefault="004E44EC" w:rsidP="00024088">
      <w:pPr>
        <w:pStyle w:val="af2"/>
        <w:rPr>
          <w:rFonts w:ascii="GHEA Grapalat" w:hAnsi="GHEA Grapalat"/>
          <w:i/>
          <w:sz w:val="16"/>
          <w:szCs w:val="24"/>
          <w:lang w:eastAsia="en-US"/>
        </w:rPr>
      </w:pPr>
      <w:r w:rsidRPr="00917496">
        <w:rPr>
          <w:rStyle w:val="af6"/>
          <w:color w:val="FFFFFF"/>
        </w:rPr>
        <w:footnoteRef/>
      </w:r>
      <w:r w:rsidRPr="00917496">
        <w:rPr>
          <w:color w:val="FFFFFF"/>
        </w:rPr>
        <w:t xml:space="preserve"> </w:t>
      </w:r>
      <w:r>
        <w:rPr>
          <w:vertAlign w:val="superscript"/>
        </w:rPr>
        <w:t>17</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 ներկայացվել է առանց ԱԱՀ-ի, ապա պայմանագիրը կնքելիս «ներառյալ ԱԱՀ-ն» բառերը հանվում են:</w:t>
      </w:r>
    </w:p>
  </w:footnote>
  <w:footnote w:id="14">
    <w:p w:rsidR="004E44EC" w:rsidRPr="009E45F3" w:rsidRDefault="004E44EC" w:rsidP="00024088">
      <w:pPr>
        <w:pStyle w:val="af2"/>
        <w:jc w:val="both"/>
        <w:rPr>
          <w:lang w:val="hy-AM"/>
        </w:rPr>
      </w:pPr>
      <w:r w:rsidRPr="00917496">
        <w:rPr>
          <w:rStyle w:val="af6"/>
          <w:color w:val="FFFFFF"/>
        </w:rPr>
        <w:footnoteRef/>
      </w:r>
      <w:r>
        <w:rPr>
          <w:vertAlign w:val="superscript"/>
        </w:rPr>
        <w:t>18</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9E45F3">
        <w:rPr>
          <w:rFonts w:ascii="GHEA Grapalat" w:hAnsi="GHEA Grapalat"/>
          <w:i/>
          <w:sz w:val="16"/>
          <w:szCs w:val="24"/>
          <w:lang w:eastAsia="en-US"/>
        </w:rPr>
        <w:t>կնքվելիք պ</w:t>
      </w:r>
      <w:r w:rsidRPr="009E45F3">
        <w:rPr>
          <w:rFonts w:ascii="GHEA Grapalat" w:hAnsi="GHEA Grapalat"/>
          <w:i/>
          <w:sz w:val="16"/>
          <w:szCs w:val="24"/>
          <w:lang w:val="hy-AM" w:eastAsia="en-US"/>
        </w:rPr>
        <w:t>այմանագր</w:t>
      </w:r>
      <w:r w:rsidRPr="009E45F3">
        <w:rPr>
          <w:rFonts w:ascii="GHEA Grapalat" w:hAnsi="GHEA Grapalat"/>
          <w:i/>
          <w:sz w:val="16"/>
          <w:szCs w:val="24"/>
          <w:lang w:eastAsia="en-US"/>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9E45F3">
        <w:rPr>
          <w:rFonts w:ascii="GHEA Grapalat" w:hAnsi="GHEA Grapalat"/>
          <w:i/>
          <w:sz w:val="16"/>
          <w:szCs w:val="24"/>
          <w:lang w:eastAsia="en-US"/>
        </w:rPr>
        <w:t xml:space="preserve"> Եթե պայմանագրով չի նախատեսվում կանխավճարի հատկացում, ապա սույն կետը հանվում է նախագծից:</w:t>
      </w:r>
    </w:p>
  </w:footnote>
  <w:footnote w:id="15">
    <w:p w:rsidR="004E44EC" w:rsidRPr="00F57AA8" w:rsidRDefault="004E44EC" w:rsidP="00024088">
      <w:pPr>
        <w:pStyle w:val="af2"/>
        <w:rPr>
          <w:lang w:val="hy-AM"/>
        </w:rPr>
      </w:pPr>
      <w:r w:rsidRPr="00917496">
        <w:rPr>
          <w:rStyle w:val="af6"/>
          <w:color w:val="FFFFFF"/>
        </w:rPr>
        <w:footnoteRef/>
      </w:r>
      <w:r w:rsidRPr="002152AB">
        <w:rPr>
          <w:vertAlign w:val="superscript"/>
          <w:lang w:val="hy-AM"/>
        </w:rPr>
        <w:t>19</w:t>
      </w:r>
      <w:r w:rsidRPr="009E45F3">
        <w:rPr>
          <w:rFonts w:ascii="GHEA Grapalat" w:hAnsi="GHEA Grapalat"/>
          <w:i/>
          <w:sz w:val="16"/>
          <w:szCs w:val="24"/>
          <w:lang w:val="hy-AM" w:eastAsia="en-US"/>
        </w:rPr>
        <w:t xml:space="preserve">Սույն կետը հանվում է պայմանագրի նախագծից, եթե </w:t>
      </w:r>
      <w:r w:rsidRPr="00F57AA8">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F57AA8">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16">
    <w:p w:rsidR="004E44EC" w:rsidRPr="002152AB" w:rsidRDefault="004E44EC" w:rsidP="00024088">
      <w:pPr>
        <w:pStyle w:val="af2"/>
        <w:jc w:val="both"/>
        <w:rPr>
          <w:rFonts w:ascii="GHEA Grapalat" w:hAnsi="GHEA Grapalat"/>
          <w:i/>
          <w:sz w:val="16"/>
          <w:szCs w:val="24"/>
          <w:lang w:val="hy-AM" w:eastAsia="en-US"/>
        </w:rPr>
      </w:pPr>
      <w:r w:rsidRPr="00917496">
        <w:rPr>
          <w:rStyle w:val="af6"/>
          <w:color w:val="FFFFFF"/>
        </w:rPr>
        <w:footnoteRef/>
      </w:r>
      <w:r w:rsidRPr="002152AB">
        <w:rPr>
          <w:vertAlign w:val="superscript"/>
          <w:lang w:val="hy-AM"/>
        </w:rPr>
        <w:t>20</w:t>
      </w:r>
      <w:r w:rsidRPr="002152AB">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2152AB">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4E44EC" w:rsidRPr="009E45F3" w:rsidRDefault="004E44EC" w:rsidP="00024088">
      <w:pPr>
        <w:pStyle w:val="af2"/>
        <w:jc w:val="both"/>
        <w:rPr>
          <w:lang w:val="hy-AM"/>
        </w:rPr>
      </w:pPr>
      <w:r w:rsidRPr="009465A1">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7">
    <w:p w:rsidR="004E44EC" w:rsidRPr="00F57AA8" w:rsidRDefault="004E44EC" w:rsidP="00024088">
      <w:pPr>
        <w:pStyle w:val="af2"/>
        <w:jc w:val="both"/>
        <w:rPr>
          <w:sz w:val="16"/>
          <w:szCs w:val="16"/>
          <w:lang w:val="hy-AM"/>
        </w:rPr>
      </w:pPr>
      <w:r w:rsidRPr="00917496">
        <w:rPr>
          <w:rStyle w:val="af6"/>
          <w:color w:val="FFFFFF"/>
        </w:rPr>
        <w:footnoteRef/>
      </w:r>
      <w:r w:rsidRPr="002152AB">
        <w:rPr>
          <w:vertAlign w:val="superscript"/>
          <w:lang w:val="hy-AM"/>
        </w:rPr>
        <w:t xml:space="preserve">21 </w:t>
      </w:r>
      <w:r w:rsidRPr="00F57AA8">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rsidR="004E44EC" w:rsidRPr="00536BFB" w:rsidRDefault="004E44EC" w:rsidP="00024088">
      <w:pPr>
        <w:pStyle w:val="af2"/>
        <w:jc w:val="both"/>
        <w:rPr>
          <w:lang w:val="hy-AM"/>
        </w:rPr>
      </w:pPr>
      <w:r w:rsidRPr="00917496">
        <w:rPr>
          <w:rStyle w:val="af6"/>
          <w:color w:val="FFFFFF"/>
        </w:rPr>
        <w:footnoteRef/>
      </w:r>
      <w:r w:rsidRPr="002152AB">
        <w:rPr>
          <w:vertAlign w:val="superscript"/>
          <w:lang w:val="hy-AM"/>
        </w:rPr>
        <w:t xml:space="preserve">22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9">
    <w:p w:rsidR="004E44EC" w:rsidRPr="00536BFB" w:rsidRDefault="004E44EC" w:rsidP="00024088">
      <w:pPr>
        <w:pStyle w:val="af2"/>
        <w:jc w:val="both"/>
        <w:rPr>
          <w:lang w:val="hy-AM"/>
        </w:rPr>
      </w:pPr>
      <w:r w:rsidRPr="00917496">
        <w:rPr>
          <w:rStyle w:val="af6"/>
          <w:color w:val="FFFFFF"/>
        </w:rPr>
        <w:footnoteRef/>
      </w:r>
      <w:r w:rsidRPr="002152AB">
        <w:rPr>
          <w:vertAlign w:val="superscript"/>
          <w:lang w:val="hy-AM"/>
        </w:rPr>
        <w:t xml:space="preserve">23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0">
    <w:p w:rsidR="004E44EC" w:rsidRPr="00F57AA8" w:rsidRDefault="004E44EC" w:rsidP="00024088">
      <w:pPr>
        <w:pStyle w:val="af2"/>
        <w:jc w:val="both"/>
        <w:rPr>
          <w:rFonts w:ascii="GHEA Grapalat" w:hAnsi="GHEA Grapalat"/>
          <w:i/>
          <w:sz w:val="16"/>
          <w:szCs w:val="24"/>
          <w:lang w:val="hy-AM" w:eastAsia="en-US"/>
        </w:rPr>
      </w:pPr>
      <w:r w:rsidRPr="00917496">
        <w:rPr>
          <w:rStyle w:val="af6"/>
          <w:color w:val="FFFFFF"/>
        </w:rPr>
        <w:footnoteRef/>
      </w:r>
      <w:r w:rsidRPr="002152AB">
        <w:rPr>
          <w:rFonts w:ascii="GHEA Grapalat" w:hAnsi="GHEA Grapalat"/>
          <w:i/>
          <w:sz w:val="16"/>
          <w:szCs w:val="24"/>
          <w:lang w:val="hy-AM" w:eastAsia="en-US"/>
        </w:rPr>
        <w:t xml:space="preserve"> </w:t>
      </w:r>
      <w:r w:rsidRPr="002152AB">
        <w:rPr>
          <w:rFonts w:ascii="GHEA Grapalat" w:hAnsi="GHEA Grapalat"/>
          <w:i/>
          <w:sz w:val="16"/>
          <w:szCs w:val="24"/>
          <w:vertAlign w:val="superscript"/>
          <w:lang w:val="hy-AM" w:eastAsia="en-US"/>
        </w:rPr>
        <w:t xml:space="preserve">24 </w:t>
      </w:r>
      <w:r w:rsidRPr="00DE35A9">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F57AA8">
        <w:rPr>
          <w:rFonts w:ascii="GHEA Grapalat" w:hAnsi="GHEA Grapalat"/>
          <w:i/>
          <w:sz w:val="16"/>
          <w:szCs w:val="24"/>
          <w:lang w:val="hy-AM" w:eastAsia="en-US"/>
        </w:rPr>
        <w:t>:</w:t>
      </w:r>
    </w:p>
    <w:p w:rsidR="004E44EC" w:rsidRPr="00F57AA8" w:rsidRDefault="004E44EC" w:rsidP="00024088">
      <w:pPr>
        <w:pStyle w:val="af2"/>
        <w:jc w:val="both"/>
        <w:rPr>
          <w:rFonts w:ascii="GHEA Grapalat" w:hAnsi="GHEA Grapalat"/>
          <w:i/>
          <w:sz w:val="16"/>
          <w:szCs w:val="24"/>
          <w:lang w:val="hy-AM" w:eastAsia="en-US"/>
        </w:rPr>
      </w:pPr>
    </w:p>
  </w:footnote>
  <w:footnote w:id="21">
    <w:p w:rsidR="004E44EC" w:rsidRPr="009465A1" w:rsidRDefault="004E44EC">
      <w:pPr>
        <w:rPr>
          <w:lang w:val="hy-AM"/>
        </w:rPr>
      </w:pPr>
      <w:r w:rsidRPr="00917496">
        <w:rPr>
          <w:rStyle w:val="af6"/>
          <w:color w:val="FFFFFF"/>
        </w:rPr>
        <w:footnoteRef/>
      </w:r>
      <w:r w:rsidRPr="002152AB">
        <w:rPr>
          <w:vertAlign w:val="superscript"/>
          <w:lang w:val="hy-AM"/>
        </w:rPr>
        <w:t xml:space="preserve">25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4"/>
  </w:num>
  <w:num w:numId="3">
    <w:abstractNumId w:val="9"/>
  </w:num>
  <w:num w:numId="4">
    <w:abstractNumId w:val="7"/>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
  </w:num>
  <w:num w:numId="11">
    <w:abstractNumId w:val="3"/>
  </w:num>
  <w:num w:numId="12">
    <w:abstractNumId w:val="14"/>
  </w:num>
  <w:num w:numId="13">
    <w:abstractNumId w:val="12"/>
  </w:num>
  <w:num w:numId="14">
    <w:abstractNumId w:val="5"/>
  </w:num>
  <w:num w:numId="15">
    <w:abstractNumId w:val="13"/>
  </w:num>
  <w:num w:numId="16">
    <w:abstractNumId w:val="6"/>
  </w:num>
  <w:num w:numId="17">
    <w:abstractNumId w:val="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pos w:val="beneathText"/>
    <w:footnote w:id="0"/>
    <w:footnote w:id="1"/>
  </w:footnotePr>
  <w:endnotePr>
    <w:endnote w:id="0"/>
    <w:endnote w:id="1"/>
  </w:endnotePr>
  <w:compat>
    <w:useFELayout/>
  </w:compat>
  <w:rsids>
    <w:rsidRoot w:val="00024088"/>
    <w:rsid w:val="00024088"/>
    <w:rsid w:val="000276E0"/>
    <w:rsid w:val="00046B67"/>
    <w:rsid w:val="000502F1"/>
    <w:rsid w:val="00082EFC"/>
    <w:rsid w:val="000911E5"/>
    <w:rsid w:val="00094739"/>
    <w:rsid w:val="000D750C"/>
    <w:rsid w:val="00111618"/>
    <w:rsid w:val="00170CFD"/>
    <w:rsid w:val="001B2190"/>
    <w:rsid w:val="001D6BA0"/>
    <w:rsid w:val="001F2367"/>
    <w:rsid w:val="002500C1"/>
    <w:rsid w:val="002A3A3F"/>
    <w:rsid w:val="00334CAE"/>
    <w:rsid w:val="00351C8E"/>
    <w:rsid w:val="00370AD9"/>
    <w:rsid w:val="003961D5"/>
    <w:rsid w:val="003A01B6"/>
    <w:rsid w:val="003B4C66"/>
    <w:rsid w:val="0041306F"/>
    <w:rsid w:val="00416490"/>
    <w:rsid w:val="00417CD4"/>
    <w:rsid w:val="00440E65"/>
    <w:rsid w:val="00481982"/>
    <w:rsid w:val="00482615"/>
    <w:rsid w:val="0049008A"/>
    <w:rsid w:val="00494D9F"/>
    <w:rsid w:val="004B1D12"/>
    <w:rsid w:val="004C4122"/>
    <w:rsid w:val="004E44EC"/>
    <w:rsid w:val="005037BA"/>
    <w:rsid w:val="00536684"/>
    <w:rsid w:val="005620D0"/>
    <w:rsid w:val="005B6DC4"/>
    <w:rsid w:val="005C10E7"/>
    <w:rsid w:val="005C4961"/>
    <w:rsid w:val="005C6171"/>
    <w:rsid w:val="005E3750"/>
    <w:rsid w:val="005E74A4"/>
    <w:rsid w:val="00642E86"/>
    <w:rsid w:val="006530E8"/>
    <w:rsid w:val="00726D15"/>
    <w:rsid w:val="007F2CC8"/>
    <w:rsid w:val="007F4540"/>
    <w:rsid w:val="00861B25"/>
    <w:rsid w:val="008941C2"/>
    <w:rsid w:val="00922394"/>
    <w:rsid w:val="00930354"/>
    <w:rsid w:val="00931D64"/>
    <w:rsid w:val="009465A1"/>
    <w:rsid w:val="00956964"/>
    <w:rsid w:val="00963747"/>
    <w:rsid w:val="009C45B9"/>
    <w:rsid w:val="009E2A2A"/>
    <w:rsid w:val="009F07C0"/>
    <w:rsid w:val="009F67C4"/>
    <w:rsid w:val="00A22CD8"/>
    <w:rsid w:val="00A30969"/>
    <w:rsid w:val="00A53D2F"/>
    <w:rsid w:val="00A84F2A"/>
    <w:rsid w:val="00A90485"/>
    <w:rsid w:val="00A92CE0"/>
    <w:rsid w:val="00A930E4"/>
    <w:rsid w:val="00AB4DC7"/>
    <w:rsid w:val="00AD5DE0"/>
    <w:rsid w:val="00AE0C4B"/>
    <w:rsid w:val="00B24D90"/>
    <w:rsid w:val="00B26465"/>
    <w:rsid w:val="00B37062"/>
    <w:rsid w:val="00B42251"/>
    <w:rsid w:val="00B43B38"/>
    <w:rsid w:val="00B50893"/>
    <w:rsid w:val="00B64C39"/>
    <w:rsid w:val="00B92A20"/>
    <w:rsid w:val="00B92A3E"/>
    <w:rsid w:val="00BC3753"/>
    <w:rsid w:val="00BE674C"/>
    <w:rsid w:val="00C44ED7"/>
    <w:rsid w:val="00CA2822"/>
    <w:rsid w:val="00CB1897"/>
    <w:rsid w:val="00CD5F2A"/>
    <w:rsid w:val="00CE316C"/>
    <w:rsid w:val="00CE713E"/>
    <w:rsid w:val="00D10A6C"/>
    <w:rsid w:val="00D81D4D"/>
    <w:rsid w:val="00D973AC"/>
    <w:rsid w:val="00E841C3"/>
    <w:rsid w:val="00EC2341"/>
    <w:rsid w:val="00EC76B7"/>
    <w:rsid w:val="00EF4EB1"/>
    <w:rsid w:val="00F2431A"/>
    <w:rsid w:val="00F44E86"/>
    <w:rsid w:val="00F5263B"/>
    <w:rsid w:val="00F90508"/>
    <w:rsid w:val="00FB5C44"/>
    <w:rsid w:val="00FD4B37"/>
    <w:rsid w:val="00FE4D77"/>
    <w:rsid w:val="00FF11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13E"/>
  </w:style>
  <w:style w:type="paragraph" w:styleId="1">
    <w:name w:val="heading 1"/>
    <w:basedOn w:val="a"/>
    <w:next w:val="a"/>
    <w:link w:val="10"/>
    <w:qFormat/>
    <w:rsid w:val="00024088"/>
    <w:pPr>
      <w:keepNext/>
      <w:spacing w:after="0" w:line="240" w:lineRule="auto"/>
      <w:jc w:val="center"/>
      <w:outlineLvl w:val="0"/>
    </w:pPr>
    <w:rPr>
      <w:rFonts w:ascii="Arial Armenian" w:eastAsia="Times New Roman" w:hAnsi="Arial Armenian" w:cs="Times New Roman"/>
      <w:sz w:val="28"/>
      <w:szCs w:val="20"/>
      <w:lang w:eastAsia="ru-RU"/>
    </w:rPr>
  </w:style>
  <w:style w:type="paragraph" w:styleId="2">
    <w:name w:val="heading 2"/>
    <w:basedOn w:val="a"/>
    <w:next w:val="a"/>
    <w:link w:val="20"/>
    <w:qFormat/>
    <w:rsid w:val="00024088"/>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3">
    <w:name w:val="heading 3"/>
    <w:basedOn w:val="a"/>
    <w:next w:val="a"/>
    <w:link w:val="30"/>
    <w:qFormat/>
    <w:rsid w:val="00024088"/>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024088"/>
    <w:pPr>
      <w:keepNext/>
      <w:spacing w:after="0" w:line="240" w:lineRule="auto"/>
      <w:outlineLvl w:val="3"/>
    </w:pPr>
    <w:rPr>
      <w:rFonts w:ascii="Arial LatArm" w:eastAsia="Times New Roman" w:hAnsi="Arial LatArm" w:cs="Times New Roman"/>
      <w:i/>
      <w:sz w:val="18"/>
      <w:szCs w:val="20"/>
    </w:rPr>
  </w:style>
  <w:style w:type="paragraph" w:styleId="5">
    <w:name w:val="heading 5"/>
    <w:basedOn w:val="a"/>
    <w:next w:val="a"/>
    <w:link w:val="50"/>
    <w:qFormat/>
    <w:rsid w:val="00024088"/>
    <w:pPr>
      <w:keepNext/>
      <w:spacing w:after="0" w:line="240" w:lineRule="auto"/>
      <w:jc w:val="center"/>
      <w:outlineLvl w:val="4"/>
    </w:pPr>
    <w:rPr>
      <w:rFonts w:ascii="Arial LatArm" w:eastAsia="Times New Roman" w:hAnsi="Arial LatArm" w:cs="Times New Roman"/>
      <w:b/>
      <w:sz w:val="26"/>
      <w:szCs w:val="20"/>
      <w:lang w:eastAsia="ru-RU"/>
    </w:rPr>
  </w:style>
  <w:style w:type="paragraph" w:styleId="6">
    <w:name w:val="heading 6"/>
    <w:basedOn w:val="a"/>
    <w:next w:val="a"/>
    <w:link w:val="60"/>
    <w:qFormat/>
    <w:rsid w:val="00024088"/>
    <w:pPr>
      <w:keepNext/>
      <w:spacing w:after="0" w:line="240" w:lineRule="auto"/>
      <w:outlineLvl w:val="5"/>
    </w:pPr>
    <w:rPr>
      <w:rFonts w:ascii="Arial LatArm" w:eastAsia="Times New Roman" w:hAnsi="Arial LatArm" w:cs="Times New Roman"/>
      <w:b/>
      <w:color w:val="000000"/>
      <w:szCs w:val="20"/>
      <w:lang w:eastAsia="ru-RU"/>
    </w:rPr>
  </w:style>
  <w:style w:type="paragraph" w:styleId="7">
    <w:name w:val="heading 7"/>
    <w:basedOn w:val="a"/>
    <w:next w:val="a"/>
    <w:link w:val="70"/>
    <w:qFormat/>
    <w:rsid w:val="00024088"/>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024088"/>
    <w:pPr>
      <w:keepNext/>
      <w:spacing w:after="0" w:line="240" w:lineRule="auto"/>
      <w:outlineLvl w:val="7"/>
    </w:pPr>
    <w:rPr>
      <w:rFonts w:ascii="Times Armenian" w:eastAsia="Times New Roman" w:hAnsi="Times Armenian" w:cs="Times New Roman"/>
      <w:i/>
      <w:sz w:val="20"/>
      <w:szCs w:val="20"/>
      <w:lang w:val="nl-NL"/>
    </w:rPr>
  </w:style>
  <w:style w:type="paragraph" w:styleId="9">
    <w:name w:val="heading 9"/>
    <w:basedOn w:val="a"/>
    <w:next w:val="a"/>
    <w:link w:val="90"/>
    <w:qFormat/>
    <w:rsid w:val="00024088"/>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24088"/>
    <w:rPr>
      <w:rFonts w:ascii="Arial Armenian" w:eastAsia="Times New Roman" w:hAnsi="Arial Armenian" w:cs="Times New Roman"/>
      <w:sz w:val="28"/>
      <w:szCs w:val="20"/>
      <w:lang w:eastAsia="ru-RU"/>
    </w:rPr>
  </w:style>
  <w:style w:type="character" w:customStyle="1" w:styleId="20">
    <w:name w:val="Заголовок 2 Знак"/>
    <w:basedOn w:val="a0"/>
    <w:link w:val="2"/>
    <w:rsid w:val="00024088"/>
    <w:rPr>
      <w:rFonts w:ascii="Arial LatArm" w:eastAsia="Times New Roman" w:hAnsi="Arial LatArm" w:cs="Times New Roman"/>
      <w:b/>
      <w:color w:val="0000FF"/>
      <w:sz w:val="20"/>
      <w:szCs w:val="20"/>
      <w:lang w:eastAsia="ru-RU"/>
    </w:rPr>
  </w:style>
  <w:style w:type="character" w:customStyle="1" w:styleId="30">
    <w:name w:val="Заголовок 3 Знак"/>
    <w:basedOn w:val="a0"/>
    <w:link w:val="3"/>
    <w:rsid w:val="00024088"/>
    <w:rPr>
      <w:rFonts w:ascii="Arial LatArm" w:eastAsia="Times New Roman" w:hAnsi="Arial LatArm" w:cs="Times New Roman"/>
      <w:i/>
      <w:sz w:val="20"/>
      <w:szCs w:val="20"/>
      <w:lang w:val="en-AU"/>
    </w:rPr>
  </w:style>
  <w:style w:type="character" w:customStyle="1" w:styleId="40">
    <w:name w:val="Заголовок 4 Знак"/>
    <w:basedOn w:val="a0"/>
    <w:link w:val="4"/>
    <w:rsid w:val="00024088"/>
    <w:rPr>
      <w:rFonts w:ascii="Arial LatArm" w:eastAsia="Times New Roman" w:hAnsi="Arial LatArm" w:cs="Times New Roman"/>
      <w:i/>
      <w:sz w:val="18"/>
      <w:szCs w:val="20"/>
    </w:rPr>
  </w:style>
  <w:style w:type="character" w:customStyle="1" w:styleId="50">
    <w:name w:val="Заголовок 5 Знак"/>
    <w:basedOn w:val="a0"/>
    <w:link w:val="5"/>
    <w:rsid w:val="00024088"/>
    <w:rPr>
      <w:rFonts w:ascii="Arial LatArm" w:eastAsia="Times New Roman" w:hAnsi="Arial LatArm" w:cs="Times New Roman"/>
      <w:b/>
      <w:sz w:val="26"/>
      <w:szCs w:val="20"/>
      <w:lang w:eastAsia="ru-RU"/>
    </w:rPr>
  </w:style>
  <w:style w:type="character" w:customStyle="1" w:styleId="60">
    <w:name w:val="Заголовок 6 Знак"/>
    <w:basedOn w:val="a0"/>
    <w:link w:val="6"/>
    <w:rsid w:val="00024088"/>
    <w:rPr>
      <w:rFonts w:ascii="Arial LatArm" w:eastAsia="Times New Roman" w:hAnsi="Arial LatArm" w:cs="Times New Roman"/>
      <w:b/>
      <w:color w:val="000000"/>
      <w:szCs w:val="20"/>
      <w:lang w:eastAsia="ru-RU"/>
    </w:rPr>
  </w:style>
  <w:style w:type="character" w:customStyle="1" w:styleId="70">
    <w:name w:val="Заголовок 7 Знак"/>
    <w:basedOn w:val="a0"/>
    <w:link w:val="7"/>
    <w:rsid w:val="00024088"/>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024088"/>
    <w:rPr>
      <w:rFonts w:ascii="Times Armenian" w:eastAsia="Times New Roman" w:hAnsi="Times Armenian" w:cs="Times New Roman"/>
      <w:i/>
      <w:sz w:val="20"/>
      <w:szCs w:val="20"/>
      <w:lang w:val="nl-NL"/>
    </w:rPr>
  </w:style>
  <w:style w:type="character" w:customStyle="1" w:styleId="90">
    <w:name w:val="Заголовок 9 Знак"/>
    <w:basedOn w:val="a0"/>
    <w:link w:val="9"/>
    <w:rsid w:val="00024088"/>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024088"/>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024088"/>
    <w:rPr>
      <w:rFonts w:ascii="Arial LatArm" w:eastAsia="Times New Roman" w:hAnsi="Arial LatArm" w:cs="Times New Roman"/>
      <w:i/>
      <w:sz w:val="20"/>
      <w:szCs w:val="20"/>
      <w:lang w:val="en-AU"/>
    </w:rPr>
  </w:style>
  <w:style w:type="paragraph" w:styleId="a5">
    <w:name w:val="footer"/>
    <w:basedOn w:val="a"/>
    <w:link w:val="a6"/>
    <w:rsid w:val="00024088"/>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024088"/>
    <w:rPr>
      <w:rFonts w:ascii="Times New Roman" w:eastAsia="Times New Roman" w:hAnsi="Times New Roman" w:cs="Times New Roman"/>
      <w:sz w:val="20"/>
      <w:szCs w:val="20"/>
    </w:rPr>
  </w:style>
  <w:style w:type="paragraph" w:styleId="31">
    <w:name w:val="Body Text Indent 3"/>
    <w:basedOn w:val="a"/>
    <w:link w:val="32"/>
    <w:rsid w:val="00024088"/>
    <w:pPr>
      <w:spacing w:after="0" w:line="360" w:lineRule="auto"/>
      <w:ind w:firstLine="567"/>
      <w:jc w:val="both"/>
    </w:pPr>
    <w:rPr>
      <w:rFonts w:ascii="Times Armenian" w:eastAsia="Times New Roman" w:hAnsi="Times Armenian" w:cs="Times New Roman"/>
      <w:sz w:val="20"/>
      <w:szCs w:val="20"/>
    </w:rPr>
  </w:style>
  <w:style w:type="character" w:customStyle="1" w:styleId="32">
    <w:name w:val="Основной текст с отступом 3 Знак"/>
    <w:basedOn w:val="a0"/>
    <w:link w:val="31"/>
    <w:rsid w:val="00024088"/>
    <w:rPr>
      <w:rFonts w:ascii="Times Armenian" w:eastAsia="Times New Roman" w:hAnsi="Times Armenian" w:cs="Times New Roman"/>
      <w:sz w:val="20"/>
      <w:szCs w:val="20"/>
    </w:rPr>
  </w:style>
  <w:style w:type="paragraph" w:styleId="21">
    <w:name w:val="Body Text 2"/>
    <w:basedOn w:val="a"/>
    <w:link w:val="22"/>
    <w:rsid w:val="00024088"/>
    <w:pPr>
      <w:tabs>
        <w:tab w:val="left" w:pos="720"/>
      </w:tabs>
      <w:spacing w:after="0" w:line="360" w:lineRule="auto"/>
    </w:pPr>
    <w:rPr>
      <w:rFonts w:ascii="Arial LatArm" w:eastAsia="Times New Roman" w:hAnsi="Arial LatArm" w:cs="Times New Roman"/>
      <w:sz w:val="20"/>
      <w:szCs w:val="20"/>
    </w:rPr>
  </w:style>
  <w:style w:type="character" w:customStyle="1" w:styleId="22">
    <w:name w:val="Основной текст 2 Знак"/>
    <w:basedOn w:val="a0"/>
    <w:link w:val="21"/>
    <w:rsid w:val="00024088"/>
    <w:rPr>
      <w:rFonts w:ascii="Arial LatArm" w:eastAsia="Times New Roman" w:hAnsi="Arial LatArm" w:cs="Times New Roman"/>
      <w:sz w:val="20"/>
      <w:szCs w:val="20"/>
    </w:rPr>
  </w:style>
  <w:style w:type="paragraph" w:styleId="23">
    <w:name w:val="Body Text Indent 2"/>
    <w:basedOn w:val="a"/>
    <w:link w:val="24"/>
    <w:rsid w:val="00024088"/>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024088"/>
    <w:rPr>
      <w:rFonts w:ascii="Baltica" w:eastAsia="Times New Roman" w:hAnsi="Baltica" w:cs="Times New Roman"/>
      <w:sz w:val="20"/>
      <w:szCs w:val="20"/>
      <w:lang w:val="af-ZA"/>
    </w:rPr>
  </w:style>
  <w:style w:type="paragraph" w:customStyle="1" w:styleId="Char">
    <w:name w:val="Char"/>
    <w:basedOn w:val="a"/>
    <w:semiHidden/>
    <w:rsid w:val="00024088"/>
    <w:pPr>
      <w:spacing w:after="160" w:line="360" w:lineRule="auto"/>
      <w:ind w:firstLine="709"/>
      <w:jc w:val="both"/>
    </w:pPr>
    <w:rPr>
      <w:rFonts w:ascii="Arial AMU" w:eastAsia="Times New Roman" w:hAnsi="Arial AMU" w:cs="Arial"/>
      <w:szCs w:val="20"/>
    </w:rPr>
  </w:style>
  <w:style w:type="paragraph" w:customStyle="1" w:styleId="Default">
    <w:name w:val="Default"/>
    <w:rsid w:val="00024088"/>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7">
    <w:name w:val="Balloon Text"/>
    <w:basedOn w:val="a"/>
    <w:link w:val="a8"/>
    <w:rsid w:val="00024088"/>
    <w:pPr>
      <w:spacing w:after="0" w:line="240" w:lineRule="auto"/>
    </w:pPr>
    <w:rPr>
      <w:rFonts w:ascii="Tahoma" w:eastAsia="Times New Roman" w:hAnsi="Tahoma" w:cs="Times New Roman"/>
      <w:sz w:val="16"/>
      <w:szCs w:val="16"/>
    </w:rPr>
  </w:style>
  <w:style w:type="character" w:customStyle="1" w:styleId="a8">
    <w:name w:val="Текст выноски Знак"/>
    <w:basedOn w:val="a0"/>
    <w:link w:val="a7"/>
    <w:rsid w:val="00024088"/>
    <w:rPr>
      <w:rFonts w:ascii="Tahoma" w:eastAsia="Times New Roman" w:hAnsi="Tahoma" w:cs="Times New Roman"/>
      <w:sz w:val="16"/>
      <w:szCs w:val="16"/>
    </w:rPr>
  </w:style>
  <w:style w:type="character" w:styleId="a9">
    <w:name w:val="Hyperlink"/>
    <w:rsid w:val="00024088"/>
    <w:rPr>
      <w:color w:val="0000FF"/>
      <w:u w:val="single"/>
    </w:rPr>
  </w:style>
  <w:style w:type="character" w:customStyle="1" w:styleId="CharChar1">
    <w:name w:val="Char Char1"/>
    <w:locked/>
    <w:rsid w:val="00024088"/>
    <w:rPr>
      <w:rFonts w:ascii="Arial LatArm" w:hAnsi="Arial LatArm"/>
      <w:i/>
      <w:lang w:val="en-AU" w:eastAsia="en-US" w:bidi="ar-SA"/>
    </w:rPr>
  </w:style>
  <w:style w:type="paragraph" w:styleId="aa">
    <w:name w:val="Body Text"/>
    <w:basedOn w:val="a"/>
    <w:link w:val="ab"/>
    <w:uiPriority w:val="99"/>
    <w:rsid w:val="00024088"/>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99"/>
    <w:rsid w:val="00024088"/>
    <w:rPr>
      <w:rFonts w:ascii="Times New Roman" w:eastAsia="Times New Roman" w:hAnsi="Times New Roman" w:cs="Times New Roman"/>
      <w:sz w:val="24"/>
      <w:szCs w:val="24"/>
    </w:rPr>
  </w:style>
  <w:style w:type="paragraph" w:styleId="11">
    <w:name w:val="index 1"/>
    <w:basedOn w:val="a"/>
    <w:next w:val="a"/>
    <w:autoRedefine/>
    <w:semiHidden/>
    <w:rsid w:val="00024088"/>
    <w:pPr>
      <w:spacing w:after="0" w:line="240" w:lineRule="auto"/>
      <w:ind w:left="240" w:hanging="240"/>
    </w:pPr>
    <w:rPr>
      <w:rFonts w:ascii="Times New Roman" w:eastAsia="Times New Roman" w:hAnsi="Times New Roman" w:cs="Times New Roman"/>
      <w:sz w:val="24"/>
      <w:szCs w:val="24"/>
    </w:rPr>
  </w:style>
  <w:style w:type="paragraph" w:styleId="ac">
    <w:name w:val="index heading"/>
    <w:basedOn w:val="a"/>
    <w:next w:val="11"/>
    <w:semiHidden/>
    <w:rsid w:val="00024088"/>
    <w:pPr>
      <w:spacing w:after="0" w:line="240" w:lineRule="auto"/>
    </w:pPr>
    <w:rPr>
      <w:rFonts w:ascii="Times New Roman" w:eastAsia="Times New Roman" w:hAnsi="Times New Roman" w:cs="Times New Roman"/>
      <w:sz w:val="20"/>
      <w:szCs w:val="20"/>
      <w:lang w:val="en-AU" w:eastAsia="ru-RU"/>
    </w:rPr>
  </w:style>
  <w:style w:type="paragraph" w:styleId="ad">
    <w:name w:val="header"/>
    <w:basedOn w:val="a"/>
    <w:link w:val="ae"/>
    <w:rsid w:val="00024088"/>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e">
    <w:name w:val="Верхний колонтитул Знак"/>
    <w:basedOn w:val="a0"/>
    <w:link w:val="ad"/>
    <w:rsid w:val="00024088"/>
    <w:rPr>
      <w:rFonts w:ascii="Times New Roman" w:eastAsia="Times New Roman" w:hAnsi="Times New Roman" w:cs="Times New Roman"/>
      <w:sz w:val="20"/>
      <w:szCs w:val="20"/>
      <w:lang w:val="en-AU" w:eastAsia="ru-RU"/>
    </w:rPr>
  </w:style>
  <w:style w:type="paragraph" w:styleId="33">
    <w:name w:val="Body Text 3"/>
    <w:basedOn w:val="a"/>
    <w:link w:val="34"/>
    <w:rsid w:val="00024088"/>
    <w:pPr>
      <w:spacing w:after="0" w:line="240" w:lineRule="auto"/>
      <w:jc w:val="both"/>
    </w:pPr>
    <w:rPr>
      <w:rFonts w:ascii="Arial LatArm" w:eastAsia="Times New Roman" w:hAnsi="Arial LatArm" w:cs="Times New Roman"/>
      <w:sz w:val="20"/>
      <w:szCs w:val="20"/>
      <w:lang w:eastAsia="ru-RU"/>
    </w:rPr>
  </w:style>
  <w:style w:type="character" w:customStyle="1" w:styleId="34">
    <w:name w:val="Основной текст 3 Знак"/>
    <w:basedOn w:val="a0"/>
    <w:link w:val="33"/>
    <w:rsid w:val="00024088"/>
    <w:rPr>
      <w:rFonts w:ascii="Arial LatArm" w:eastAsia="Times New Roman" w:hAnsi="Arial LatArm" w:cs="Times New Roman"/>
      <w:sz w:val="20"/>
      <w:szCs w:val="20"/>
      <w:lang w:eastAsia="ru-RU"/>
    </w:rPr>
  </w:style>
  <w:style w:type="paragraph" w:styleId="af">
    <w:name w:val="Title"/>
    <w:basedOn w:val="a"/>
    <w:link w:val="af0"/>
    <w:qFormat/>
    <w:rsid w:val="00024088"/>
    <w:pPr>
      <w:spacing w:after="0" w:line="240" w:lineRule="auto"/>
      <w:jc w:val="center"/>
    </w:pPr>
    <w:rPr>
      <w:rFonts w:ascii="Arial Armenian" w:eastAsia="Times New Roman" w:hAnsi="Arial Armenian" w:cs="Times New Roman"/>
      <w:sz w:val="24"/>
      <w:szCs w:val="20"/>
    </w:rPr>
  </w:style>
  <w:style w:type="character" w:customStyle="1" w:styleId="af0">
    <w:name w:val="Название Знак"/>
    <w:basedOn w:val="a0"/>
    <w:link w:val="af"/>
    <w:rsid w:val="00024088"/>
    <w:rPr>
      <w:rFonts w:ascii="Arial Armenian" w:eastAsia="Times New Roman" w:hAnsi="Arial Armenian" w:cs="Times New Roman"/>
      <w:sz w:val="24"/>
      <w:szCs w:val="20"/>
    </w:rPr>
  </w:style>
  <w:style w:type="character" w:styleId="af1">
    <w:name w:val="page number"/>
    <w:basedOn w:val="a0"/>
    <w:rsid w:val="00024088"/>
  </w:style>
  <w:style w:type="paragraph" w:styleId="af2">
    <w:name w:val="footnote text"/>
    <w:basedOn w:val="a"/>
    <w:link w:val="af3"/>
    <w:semiHidden/>
    <w:rsid w:val="00024088"/>
    <w:pPr>
      <w:spacing w:after="0" w:line="240" w:lineRule="auto"/>
    </w:pPr>
    <w:rPr>
      <w:rFonts w:ascii="Times Armenian" w:eastAsia="Times New Roman" w:hAnsi="Times Armenian" w:cs="Times New Roman"/>
      <w:sz w:val="20"/>
      <w:szCs w:val="20"/>
      <w:lang w:eastAsia="ru-RU"/>
    </w:rPr>
  </w:style>
  <w:style w:type="character" w:customStyle="1" w:styleId="af3">
    <w:name w:val="Текст сноски Знак"/>
    <w:basedOn w:val="a0"/>
    <w:link w:val="af2"/>
    <w:semiHidden/>
    <w:rsid w:val="00024088"/>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a"/>
    <w:rsid w:val="00024088"/>
    <w:pPr>
      <w:spacing w:after="160" w:line="240" w:lineRule="exact"/>
    </w:pPr>
    <w:rPr>
      <w:rFonts w:ascii="Arial" w:eastAsia="Times New Roman" w:hAnsi="Arial" w:cs="Arial"/>
      <w:sz w:val="20"/>
      <w:szCs w:val="20"/>
    </w:rPr>
  </w:style>
  <w:style w:type="paragraph" w:customStyle="1" w:styleId="norm">
    <w:name w:val="norm"/>
    <w:basedOn w:val="a"/>
    <w:rsid w:val="00024088"/>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024088"/>
    <w:rPr>
      <w:rFonts w:ascii="Arial Armenian" w:hAnsi="Arial Armenian"/>
      <w:sz w:val="22"/>
      <w:lang w:val="en-US" w:eastAsia="ru-RU" w:bidi="ar-SA"/>
    </w:rPr>
  </w:style>
  <w:style w:type="character" w:customStyle="1" w:styleId="CharCharChar">
    <w:name w:val="Char Char Char"/>
    <w:rsid w:val="00024088"/>
    <w:rPr>
      <w:rFonts w:ascii="Arial LatArm" w:hAnsi="Arial LatArm"/>
      <w:sz w:val="24"/>
      <w:lang w:eastAsia="ru-RU"/>
    </w:rPr>
  </w:style>
  <w:style w:type="paragraph" w:styleId="af4">
    <w:name w:val="Normal (Web)"/>
    <w:basedOn w:val="a"/>
    <w:uiPriority w:val="99"/>
    <w:rsid w:val="00024088"/>
    <w:pPr>
      <w:spacing w:before="100" w:beforeAutospacing="1" w:after="100" w:afterAutospacing="1" w:line="240" w:lineRule="auto"/>
    </w:pPr>
    <w:rPr>
      <w:rFonts w:ascii="Times New Roman" w:eastAsia="Times New Roman" w:hAnsi="Times New Roman" w:cs="Times New Roman"/>
      <w:sz w:val="24"/>
      <w:szCs w:val="24"/>
    </w:rPr>
  </w:style>
  <w:style w:type="character" w:styleId="af5">
    <w:name w:val="Strong"/>
    <w:qFormat/>
    <w:rsid w:val="00024088"/>
    <w:rPr>
      <w:b/>
      <w:bCs/>
    </w:rPr>
  </w:style>
  <w:style w:type="character" w:styleId="af6">
    <w:name w:val="footnote reference"/>
    <w:semiHidden/>
    <w:rsid w:val="00024088"/>
    <w:rPr>
      <w:vertAlign w:val="superscript"/>
    </w:rPr>
  </w:style>
  <w:style w:type="character" w:customStyle="1" w:styleId="CharChar22">
    <w:name w:val="Char Char22"/>
    <w:rsid w:val="00024088"/>
    <w:rPr>
      <w:rFonts w:ascii="Arial Armenian" w:hAnsi="Arial Armenian"/>
      <w:sz w:val="28"/>
      <w:lang w:val="en-US"/>
    </w:rPr>
  </w:style>
  <w:style w:type="character" w:customStyle="1" w:styleId="CharChar20">
    <w:name w:val="Char Char20"/>
    <w:rsid w:val="00024088"/>
    <w:rPr>
      <w:rFonts w:ascii="Times LatArm" w:hAnsi="Times LatArm"/>
      <w:b/>
      <w:sz w:val="28"/>
      <w:lang w:val="en-US"/>
    </w:rPr>
  </w:style>
  <w:style w:type="character" w:customStyle="1" w:styleId="CharChar16">
    <w:name w:val="Char Char16"/>
    <w:rsid w:val="00024088"/>
    <w:rPr>
      <w:rFonts w:ascii="Times Armenian" w:hAnsi="Times Armenian"/>
      <w:b/>
      <w:lang w:val="hy-AM"/>
    </w:rPr>
  </w:style>
  <w:style w:type="character" w:customStyle="1" w:styleId="CharChar15">
    <w:name w:val="Char Char15"/>
    <w:rsid w:val="00024088"/>
    <w:rPr>
      <w:rFonts w:ascii="Times Armenian" w:hAnsi="Times Armenian"/>
      <w:i/>
      <w:lang w:val="nl-NL"/>
    </w:rPr>
  </w:style>
  <w:style w:type="character" w:customStyle="1" w:styleId="CharChar13">
    <w:name w:val="Char Char13"/>
    <w:rsid w:val="00024088"/>
    <w:rPr>
      <w:rFonts w:ascii="Arial Armenian" w:hAnsi="Arial Armenian"/>
      <w:lang w:val="en-US"/>
    </w:rPr>
  </w:style>
  <w:style w:type="character" w:styleId="af7">
    <w:name w:val="annotation reference"/>
    <w:semiHidden/>
    <w:rsid w:val="00024088"/>
    <w:rPr>
      <w:sz w:val="16"/>
      <w:szCs w:val="16"/>
    </w:rPr>
  </w:style>
  <w:style w:type="paragraph" w:styleId="af8">
    <w:name w:val="annotation text"/>
    <w:basedOn w:val="a"/>
    <w:link w:val="af9"/>
    <w:semiHidden/>
    <w:rsid w:val="00024088"/>
    <w:pPr>
      <w:spacing w:after="0" w:line="240" w:lineRule="auto"/>
    </w:pPr>
    <w:rPr>
      <w:rFonts w:ascii="Times Armenian" w:eastAsia="Times New Roman" w:hAnsi="Times Armenian" w:cs="Times New Roman"/>
      <w:sz w:val="20"/>
      <w:szCs w:val="20"/>
      <w:lang w:eastAsia="ru-RU"/>
    </w:rPr>
  </w:style>
  <w:style w:type="character" w:customStyle="1" w:styleId="af9">
    <w:name w:val="Текст примечания Знак"/>
    <w:basedOn w:val="a0"/>
    <w:link w:val="af8"/>
    <w:semiHidden/>
    <w:rsid w:val="00024088"/>
    <w:rPr>
      <w:rFonts w:ascii="Times Armenian" w:eastAsia="Times New Roman" w:hAnsi="Times Armenian" w:cs="Times New Roman"/>
      <w:sz w:val="20"/>
      <w:szCs w:val="20"/>
      <w:lang w:eastAsia="ru-RU"/>
    </w:rPr>
  </w:style>
  <w:style w:type="paragraph" w:styleId="afa">
    <w:name w:val="annotation subject"/>
    <w:basedOn w:val="af8"/>
    <w:next w:val="af8"/>
    <w:link w:val="afb"/>
    <w:semiHidden/>
    <w:rsid w:val="00024088"/>
    <w:rPr>
      <w:b/>
      <w:bCs/>
    </w:rPr>
  </w:style>
  <w:style w:type="character" w:customStyle="1" w:styleId="afb">
    <w:name w:val="Тема примечания Знак"/>
    <w:basedOn w:val="af9"/>
    <w:link w:val="afa"/>
    <w:semiHidden/>
    <w:rsid w:val="00024088"/>
    <w:rPr>
      <w:b/>
      <w:bCs/>
    </w:rPr>
  </w:style>
  <w:style w:type="paragraph" w:styleId="afc">
    <w:name w:val="endnote text"/>
    <w:basedOn w:val="a"/>
    <w:link w:val="afd"/>
    <w:semiHidden/>
    <w:rsid w:val="00024088"/>
    <w:pPr>
      <w:spacing w:after="0" w:line="240" w:lineRule="auto"/>
    </w:pPr>
    <w:rPr>
      <w:rFonts w:ascii="Times Armenian" w:eastAsia="Times New Roman" w:hAnsi="Times Armenian" w:cs="Times New Roman"/>
      <w:sz w:val="20"/>
      <w:szCs w:val="20"/>
      <w:lang w:eastAsia="ru-RU"/>
    </w:rPr>
  </w:style>
  <w:style w:type="character" w:customStyle="1" w:styleId="afd">
    <w:name w:val="Текст концевой сноски Знак"/>
    <w:basedOn w:val="a0"/>
    <w:link w:val="afc"/>
    <w:semiHidden/>
    <w:rsid w:val="00024088"/>
    <w:rPr>
      <w:rFonts w:ascii="Times Armenian" w:eastAsia="Times New Roman" w:hAnsi="Times Armenian" w:cs="Times New Roman"/>
      <w:sz w:val="20"/>
      <w:szCs w:val="20"/>
      <w:lang w:eastAsia="ru-RU"/>
    </w:rPr>
  </w:style>
  <w:style w:type="character" w:styleId="afe">
    <w:name w:val="endnote reference"/>
    <w:semiHidden/>
    <w:rsid w:val="00024088"/>
    <w:rPr>
      <w:vertAlign w:val="superscript"/>
    </w:rPr>
  </w:style>
  <w:style w:type="paragraph" w:styleId="aff">
    <w:name w:val="Document Map"/>
    <w:basedOn w:val="a"/>
    <w:link w:val="aff0"/>
    <w:semiHidden/>
    <w:rsid w:val="00024088"/>
    <w:pPr>
      <w:shd w:val="clear" w:color="auto" w:fill="000080"/>
      <w:spacing w:after="0" w:line="240" w:lineRule="auto"/>
    </w:pPr>
    <w:rPr>
      <w:rFonts w:ascii="Tahoma" w:eastAsia="Times New Roman" w:hAnsi="Tahoma" w:cs="Tahoma"/>
      <w:sz w:val="20"/>
      <w:szCs w:val="20"/>
      <w:lang w:eastAsia="ru-RU"/>
    </w:rPr>
  </w:style>
  <w:style w:type="character" w:customStyle="1" w:styleId="aff0">
    <w:name w:val="Схема документа Знак"/>
    <w:basedOn w:val="a0"/>
    <w:link w:val="aff"/>
    <w:semiHidden/>
    <w:rsid w:val="00024088"/>
    <w:rPr>
      <w:rFonts w:ascii="Tahoma" w:eastAsia="Times New Roman" w:hAnsi="Tahoma" w:cs="Tahoma"/>
      <w:sz w:val="20"/>
      <w:szCs w:val="20"/>
      <w:shd w:val="clear" w:color="auto" w:fill="000080"/>
      <w:lang w:eastAsia="ru-RU"/>
    </w:rPr>
  </w:style>
  <w:style w:type="paragraph" w:styleId="aff1">
    <w:name w:val="Revision"/>
    <w:hidden/>
    <w:semiHidden/>
    <w:rsid w:val="00024088"/>
    <w:pPr>
      <w:spacing w:after="0" w:line="240" w:lineRule="auto"/>
    </w:pPr>
    <w:rPr>
      <w:rFonts w:ascii="Times Armenian" w:eastAsia="Times New Roman" w:hAnsi="Times Armenian" w:cs="Times New Roman"/>
      <w:sz w:val="24"/>
      <w:szCs w:val="20"/>
      <w:lang w:eastAsia="ru-RU"/>
    </w:rPr>
  </w:style>
  <w:style w:type="table" w:styleId="aff2">
    <w:name w:val="Table Grid"/>
    <w:basedOn w:val="a1"/>
    <w:rsid w:val="0002408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24088"/>
    <w:pPr>
      <w:spacing w:after="160" w:line="240" w:lineRule="exact"/>
    </w:pPr>
    <w:rPr>
      <w:rFonts w:ascii="Verdana" w:eastAsia="Times New Roman" w:hAnsi="Verdana" w:cs="Times New Roman"/>
      <w:sz w:val="20"/>
      <w:szCs w:val="20"/>
    </w:rPr>
  </w:style>
  <w:style w:type="paragraph" w:customStyle="1" w:styleId="Style2">
    <w:name w:val="Style2"/>
    <w:basedOn w:val="a"/>
    <w:rsid w:val="00024088"/>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024088"/>
    <w:rPr>
      <w:rFonts w:ascii="Arial Armenian" w:hAnsi="Arial Armenian"/>
      <w:sz w:val="28"/>
      <w:lang w:val="en-US" w:eastAsia="ru-RU" w:bidi="ar-SA"/>
    </w:rPr>
  </w:style>
  <w:style w:type="character" w:customStyle="1" w:styleId="CharChar21">
    <w:name w:val="Char Char21"/>
    <w:rsid w:val="00024088"/>
    <w:rPr>
      <w:rFonts w:ascii="Arial LatArm" w:hAnsi="Arial LatArm"/>
      <w:b/>
      <w:color w:val="0000FF"/>
      <w:lang w:val="en-US" w:eastAsia="ru-RU" w:bidi="ar-SA"/>
    </w:rPr>
  </w:style>
  <w:style w:type="paragraph" w:styleId="aff3">
    <w:name w:val="List Paragraph"/>
    <w:basedOn w:val="a"/>
    <w:link w:val="aff4"/>
    <w:uiPriority w:val="34"/>
    <w:qFormat/>
    <w:rsid w:val="00024088"/>
    <w:pPr>
      <w:spacing w:after="0" w:line="240" w:lineRule="auto"/>
      <w:ind w:left="720"/>
    </w:pPr>
    <w:rPr>
      <w:rFonts w:ascii="Times Armenian" w:eastAsia="Times New Roman" w:hAnsi="Times Armenian" w:cs="Times New Roman"/>
      <w:sz w:val="24"/>
      <w:szCs w:val="24"/>
      <w:lang w:eastAsia="ru-RU"/>
    </w:rPr>
  </w:style>
  <w:style w:type="character" w:customStyle="1" w:styleId="CharChar25">
    <w:name w:val="Char Char25"/>
    <w:rsid w:val="00024088"/>
    <w:rPr>
      <w:rFonts w:ascii="Arial Armenian" w:hAnsi="Arial Armenian"/>
      <w:sz w:val="28"/>
      <w:lang w:val="en-US" w:eastAsia="ru-RU" w:bidi="ar-SA"/>
    </w:rPr>
  </w:style>
  <w:style w:type="character" w:customStyle="1" w:styleId="CharChar24">
    <w:name w:val="Char Char24"/>
    <w:rsid w:val="00024088"/>
    <w:rPr>
      <w:rFonts w:ascii="Arial LatArm" w:hAnsi="Arial LatArm"/>
      <w:b/>
      <w:color w:val="0000FF"/>
      <w:lang w:val="en-US" w:eastAsia="ru-RU" w:bidi="ar-SA"/>
    </w:rPr>
  </w:style>
  <w:style w:type="paragraph" w:styleId="aff5">
    <w:name w:val="Block Text"/>
    <w:basedOn w:val="a"/>
    <w:rsid w:val="00024088"/>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024088"/>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a"/>
    <w:next w:val="a"/>
    <w:rsid w:val="00024088"/>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a"/>
    <w:rsid w:val="00024088"/>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024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a"/>
    <w:rsid w:val="00024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a"/>
    <w:rsid w:val="00024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024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a"/>
    <w:rsid w:val="0002408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a"/>
    <w:rsid w:val="0002408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024088"/>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02408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0240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a"/>
    <w:rsid w:val="0002408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a"/>
    <w:rsid w:val="00024088"/>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a"/>
    <w:rsid w:val="00024088"/>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a"/>
    <w:rsid w:val="00024088"/>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a"/>
    <w:rsid w:val="00024088"/>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a"/>
    <w:rsid w:val="00024088"/>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a"/>
    <w:rsid w:val="00024088"/>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a"/>
    <w:rsid w:val="00024088"/>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a"/>
    <w:rsid w:val="00024088"/>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a"/>
    <w:rsid w:val="00024088"/>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a"/>
    <w:rsid w:val="00024088"/>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02408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02408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110">
    <w:name w:val="Указатель 11"/>
    <w:basedOn w:val="a"/>
    <w:rsid w:val="00024088"/>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12">
    <w:name w:val="Указатель1"/>
    <w:basedOn w:val="a"/>
    <w:rsid w:val="00024088"/>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6">
    <w:name w:val="FollowedHyperlink"/>
    <w:rsid w:val="00024088"/>
    <w:rPr>
      <w:color w:val="800080"/>
      <w:u w:val="single"/>
    </w:rPr>
  </w:style>
  <w:style w:type="character" w:customStyle="1" w:styleId="CharCharCharChar1">
    <w:name w:val="Char Char Char Char1"/>
    <w:aliases w:val=" Char Char Char Char Char Char"/>
    <w:rsid w:val="00024088"/>
    <w:rPr>
      <w:rFonts w:ascii="Arial LatArm" w:hAnsi="Arial LatArm"/>
      <w:sz w:val="24"/>
      <w:lang w:val="en-US" w:eastAsia="ru-RU" w:bidi="ar-SA"/>
    </w:rPr>
  </w:style>
  <w:style w:type="character" w:customStyle="1" w:styleId="CharChar">
    <w:name w:val="Char Char"/>
    <w:locked/>
    <w:rsid w:val="00024088"/>
    <w:rPr>
      <w:lang w:val="en-US" w:eastAsia="en-US" w:bidi="ar-SA"/>
    </w:rPr>
  </w:style>
  <w:style w:type="paragraph" w:customStyle="1" w:styleId="Char3CharCharChar">
    <w:name w:val="Char3 Char Char Char"/>
    <w:basedOn w:val="a"/>
    <w:next w:val="a"/>
    <w:semiHidden/>
    <w:rsid w:val="00024088"/>
    <w:pPr>
      <w:spacing w:after="160" w:line="240" w:lineRule="exact"/>
      <w:jc w:val="both"/>
    </w:pPr>
    <w:rPr>
      <w:rFonts w:ascii="Arial" w:eastAsia="Times New Roman" w:hAnsi="Arial" w:cs="Arial"/>
      <w:b/>
      <w:sz w:val="20"/>
      <w:szCs w:val="20"/>
      <w:lang w:val="en-GB"/>
    </w:rPr>
  </w:style>
  <w:style w:type="character" w:customStyle="1" w:styleId="aff4">
    <w:name w:val="Абзац списка Знак"/>
    <w:link w:val="aff3"/>
    <w:uiPriority w:val="34"/>
    <w:locked/>
    <w:rsid w:val="00024088"/>
    <w:rPr>
      <w:rFonts w:ascii="Times Armenian" w:eastAsia="Times New Roman" w:hAnsi="Times Armenian" w:cs="Times New Roman"/>
      <w:sz w:val="24"/>
      <w:szCs w:val="24"/>
      <w:lang w:eastAsia="ru-RU"/>
    </w:rPr>
  </w:style>
  <w:style w:type="character" w:customStyle="1" w:styleId="UnresolvedMention">
    <w:name w:val="Unresolved Mention"/>
    <w:uiPriority w:val="99"/>
    <w:semiHidden/>
    <w:unhideWhenUsed/>
    <w:rsid w:val="00024088"/>
    <w:rPr>
      <w:color w:val="605E5C"/>
      <w:shd w:val="clear" w:color="auto" w:fill="E1DFDD"/>
    </w:rPr>
  </w:style>
  <w:style w:type="paragraph" w:styleId="HTML">
    <w:name w:val="HTML Preformatted"/>
    <w:basedOn w:val="a"/>
    <w:link w:val="HTML0"/>
    <w:uiPriority w:val="99"/>
    <w:unhideWhenUsed/>
    <w:rsid w:val="0050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eastAsia="Times New Roman" w:hAnsi="Courier" w:cs="Times New Roman"/>
      <w:sz w:val="20"/>
      <w:szCs w:val="20"/>
    </w:rPr>
  </w:style>
  <w:style w:type="character" w:customStyle="1" w:styleId="HTML0">
    <w:name w:val="Стандартный HTML Знак"/>
    <w:basedOn w:val="a0"/>
    <w:link w:val="HTML"/>
    <w:uiPriority w:val="99"/>
    <w:rsid w:val="005037BA"/>
    <w:rPr>
      <w:rFonts w:ascii="Courier" w:eastAsia="Times New Roman" w:hAnsi="Courier" w:cs="Times New Roman"/>
      <w:sz w:val="20"/>
      <w:szCs w:val="20"/>
    </w:rPr>
  </w:style>
  <w:style w:type="character" w:styleId="aff7">
    <w:name w:val="Emphasis"/>
    <w:basedOn w:val="a0"/>
    <w:qFormat/>
    <w:rsid w:val="00A930E4"/>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a-cccc@rambler.ru"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_mkrtchyan@taxservice.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mailto:aaa-cccc@rambl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FEC6-CAD5-4680-9946-33F453BD2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70</Pages>
  <Words>17191</Words>
  <Characters>97992</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HA_2000</Company>
  <LinksUpToDate>false</LinksUpToDate>
  <CharactersWithSpaces>114954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Comp3</dc:creator>
  <cp:keywords/>
  <dc:description/>
  <cp:lastModifiedBy>Comp3</cp:lastModifiedBy>
  <cp:revision>91</cp:revision>
  <cp:lastPrinted>2020-02-13T09:31:00Z</cp:lastPrinted>
  <dcterms:created xsi:type="dcterms:W3CDTF">2019-07-18T12:03:00Z</dcterms:created>
  <dcterms:modified xsi:type="dcterms:W3CDTF">2020-02-13T09:39:00Z</dcterms:modified>
</cp:coreProperties>
</file>